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Default Extension="bin" ContentType="application/vnd.openxmlformats-officedocument.oleObject"/>
  <Default Extension="png" ContentType="image/png"/>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Default Extension="emf" ContentType="image/x-emf"/>
  <Override PartName="/word/footer36.xml" ContentType="application/vnd.openxmlformats-officedocument.wordprocessingml.footer+xml"/>
  <Override PartName="/word/footer38.xml" ContentType="application/vnd.openxmlformats-officedocument.wordprocessingml.footer+xml"/>
  <Override PartName="/word/footer47.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97" w:rsidRPr="005A7330" w:rsidRDefault="00B84E97" w:rsidP="00FC24FF">
      <w:pPr>
        <w:pStyle w:val="InspectionManual"/>
        <w:tabs>
          <w:tab w:val="center" w:pos="4680"/>
          <w:tab w:val="right" w:pos="9360"/>
        </w:tabs>
        <w:ind w:firstLine="0"/>
        <w:jc w:val="left"/>
        <w:rPr>
          <w:rFonts w:cs="Arial"/>
          <w:b w:val="0"/>
          <w:sz w:val="22"/>
          <w:szCs w:val="22"/>
        </w:rPr>
      </w:pPr>
    </w:p>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275F76" w:rsidRPr="00275F76">
        <w:rPr>
          <w:rFonts w:cs="Arial"/>
          <w:b w:val="0"/>
          <w:sz w:val="20"/>
          <w:szCs w:val="20"/>
        </w:rPr>
        <w:t>IRIB</w:t>
      </w:r>
    </w:p>
    <w:p w:rsidR="00FC24FF" w:rsidRPr="005A7330" w:rsidRDefault="00BD240F" w:rsidP="00340826">
      <w:pPr>
        <w:pStyle w:val="InspectionManual"/>
        <w:tabs>
          <w:tab w:val="left" w:pos="2160"/>
          <w:tab w:val="left" w:pos="8928"/>
        </w:tabs>
        <w:ind w:firstLine="0"/>
        <w:jc w:val="left"/>
        <w:rPr>
          <w:rFonts w:cs="Arial"/>
          <w:b w:val="0"/>
          <w:sz w:val="24"/>
        </w:rPr>
      </w:pPr>
      <w:r>
        <w:rPr>
          <w:rFonts w:cs="Arial"/>
          <w:b w:val="0"/>
          <w:noProof/>
          <w:sz w:val="24"/>
        </w:rPr>
        <w:pict>
          <v:line id="_x0000_s1028" style="position:absolute;z-index:251657216" from="0,10.3pt" to="468pt,10.3pt"/>
        </w:pict>
      </w:r>
    </w:p>
    <w:p w:rsidR="00123C5D" w:rsidRDefault="00123C5D" w:rsidP="00123C5D">
      <w:pPr>
        <w:pStyle w:val="InspectionManual"/>
        <w:tabs>
          <w:tab w:val="left" w:pos="2160"/>
          <w:tab w:val="left" w:pos="8928"/>
        </w:tabs>
        <w:ind w:firstLine="0"/>
        <w:rPr>
          <w:rFonts w:cs="Arial"/>
          <w:b w:val="0"/>
          <w:sz w:val="24"/>
        </w:rPr>
      </w:pPr>
      <w:r>
        <w:rPr>
          <w:rFonts w:cs="Arial"/>
          <w:b w:val="0"/>
          <w:sz w:val="24"/>
        </w:rPr>
        <w:t>MANUAL CHAPTER 0040</w:t>
      </w:r>
    </w:p>
    <w:p w:rsidR="00123C5D" w:rsidRPr="00123C5D" w:rsidRDefault="00BD240F" w:rsidP="00123C5D">
      <w:pPr>
        <w:pStyle w:val="InspectionManual"/>
        <w:tabs>
          <w:tab w:val="left" w:pos="2160"/>
          <w:tab w:val="left" w:pos="8928"/>
        </w:tabs>
        <w:ind w:firstLine="0"/>
        <w:jc w:val="left"/>
        <w:rPr>
          <w:rFonts w:cs="Arial"/>
          <w:b w:val="0"/>
          <w:sz w:val="24"/>
        </w:rPr>
      </w:pPr>
      <w:r>
        <w:rPr>
          <w:rFonts w:cs="Arial"/>
          <w:b w:val="0"/>
          <w:noProof/>
          <w:sz w:val="24"/>
        </w:rPr>
        <w:pict>
          <v:line id="_x0000_s1029" style="position:absolute;z-index:251658240" from="1pt,1.05pt" to="469pt,1.05pt"/>
        </w:pict>
      </w:r>
    </w:p>
    <w:p w:rsidR="00D169D1" w:rsidRPr="00594C16" w:rsidRDefault="00D169D1" w:rsidP="009C1AE2">
      <w:pPr>
        <w:rPr>
          <w:rFonts w:cs="Arial"/>
          <w:sz w:val="24"/>
        </w:rPr>
      </w:pPr>
    </w:p>
    <w:p w:rsidR="00D169D1" w:rsidRPr="00594C16" w:rsidRDefault="00D169D1" w:rsidP="009C1AE2">
      <w:pPr>
        <w:pStyle w:val="ManualDocumentTitle"/>
        <w:rPr>
          <w:rFonts w:cs="Arial"/>
        </w:rPr>
      </w:pPr>
      <w:r w:rsidRPr="00594C16">
        <w:rPr>
          <w:rFonts w:cs="Arial"/>
        </w:rPr>
        <w:t>PREPARING, REVISING, AND ISSUING DOCUMENTS</w:t>
      </w:r>
    </w:p>
    <w:p w:rsidR="00D169D1" w:rsidRPr="00594C16" w:rsidRDefault="00D169D1" w:rsidP="009C1AE2">
      <w:pPr>
        <w:pStyle w:val="ManualDocumentTitle"/>
        <w:rPr>
          <w:rFonts w:cs="Arial"/>
        </w:rPr>
      </w:pPr>
      <w:r w:rsidRPr="00594C16">
        <w:rPr>
          <w:rFonts w:cs="Arial"/>
        </w:rPr>
        <w:t>FOR THE NRC INSPECTION MANUAL</w:t>
      </w:r>
    </w:p>
    <w:p w:rsidR="007E006E" w:rsidRPr="00594C16"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31046F" w:rsidRDefault="0031046F" w:rsidP="00A36BF9">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31046F" w:rsidSect="005609C8">
          <w:footerReference w:type="even" r:id="rId11"/>
          <w:footerReference w:type="default" r:id="rId12"/>
          <w:type w:val="continuous"/>
          <w:pgSz w:w="12240" w:h="15840" w:code="1"/>
          <w:pgMar w:top="1440" w:right="1440" w:bottom="1440" w:left="1440" w:header="1440" w:footer="1440" w:gutter="0"/>
          <w:pgNumType w:fmt="lowerRoman" w:start="1"/>
          <w:cols w:space="720"/>
          <w:noEndnote/>
          <w:titlePg/>
          <w:docGrid w:linePitch="299"/>
        </w:sectPr>
      </w:pPr>
    </w:p>
    <w:p w:rsidR="00EE7733" w:rsidRPr="00065FC2" w:rsidRDefault="00BD240F" w:rsidP="00673BB3">
      <w:pPr>
        <w:pStyle w:val="TOC1"/>
        <w:rPr>
          <w:rFonts w:asciiTheme="minorHAnsi" w:eastAsiaTheme="minorEastAsia" w:hAnsiTheme="minorHAnsi" w:cstheme="minorBidi"/>
          <w:noProof/>
          <w:sz w:val="22"/>
          <w:szCs w:val="22"/>
        </w:rPr>
      </w:pPr>
      <w:r w:rsidRPr="00401D64">
        <w:rPr>
          <w:rFonts w:cs="Arial"/>
          <w:b/>
          <w:caps/>
        </w:rPr>
        <w:lastRenderedPageBreak/>
        <w:fldChar w:fldCharType="begin"/>
      </w:r>
      <w:r w:rsidR="00214FDD" w:rsidRPr="00401D64">
        <w:rPr>
          <w:rFonts w:cs="Arial"/>
          <w:b/>
          <w:caps/>
        </w:rPr>
        <w:instrText xml:space="preserve"> TOC \f </w:instrText>
      </w:r>
      <w:r w:rsidRPr="00401D64">
        <w:rPr>
          <w:rFonts w:cs="Arial"/>
          <w:b/>
          <w:caps/>
        </w:rPr>
        <w:fldChar w:fldCharType="separate"/>
      </w:r>
      <w:r w:rsidR="00EE7733" w:rsidRPr="00065FC2">
        <w:rPr>
          <w:noProof/>
          <w:sz w:val="22"/>
          <w:szCs w:val="22"/>
        </w:rPr>
        <w:t>0040-01</w:t>
      </w:r>
      <w:r w:rsidR="00065FC2">
        <w:rPr>
          <w:rFonts w:asciiTheme="minorHAnsi" w:eastAsiaTheme="minorEastAsia" w:hAnsiTheme="minorHAnsi" w:cstheme="minorBidi"/>
          <w:noProof/>
          <w:sz w:val="22"/>
          <w:szCs w:val="22"/>
        </w:rPr>
        <w:t xml:space="preserve">  </w:t>
      </w:r>
      <w:r w:rsidR="00EE7733" w:rsidRPr="00065FC2">
        <w:rPr>
          <w:noProof/>
          <w:sz w:val="22"/>
          <w:szCs w:val="22"/>
        </w:rPr>
        <w:t>PURPOSE</w:t>
      </w:r>
      <w:r w:rsidR="00EE7733" w:rsidRPr="00065FC2">
        <w:rPr>
          <w:noProof/>
          <w:sz w:val="22"/>
          <w:szCs w:val="22"/>
        </w:rPr>
        <w:tab/>
      </w:r>
      <w:r w:rsidR="00004B52" w:rsidRPr="00065FC2">
        <w:rPr>
          <w:noProof/>
          <w:sz w:val="22"/>
          <w:szCs w:val="22"/>
        </w:rPr>
        <w:t>1</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0040-02</w:t>
      </w:r>
      <w:r w:rsidR="00065FC2">
        <w:rPr>
          <w:rFonts w:asciiTheme="minorHAnsi" w:eastAsiaTheme="minorEastAsia" w:hAnsiTheme="minorHAnsi" w:cstheme="minorBidi"/>
          <w:noProof/>
          <w:sz w:val="22"/>
          <w:szCs w:val="22"/>
        </w:rPr>
        <w:t xml:space="preserve">  </w:t>
      </w:r>
      <w:r w:rsidRPr="00065FC2">
        <w:rPr>
          <w:noProof/>
          <w:sz w:val="22"/>
          <w:szCs w:val="22"/>
        </w:rPr>
        <w:t>OBJECTIVES</w:t>
      </w:r>
      <w:r w:rsidRPr="00065FC2">
        <w:rPr>
          <w:noProof/>
          <w:sz w:val="22"/>
          <w:szCs w:val="22"/>
        </w:rPr>
        <w:tab/>
      </w:r>
      <w:r w:rsidR="00004B52" w:rsidRPr="00065FC2">
        <w:rPr>
          <w:noProof/>
          <w:sz w:val="22"/>
          <w:szCs w:val="22"/>
        </w:rPr>
        <w:t>1</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0040-03</w:t>
      </w:r>
      <w:r w:rsidR="00065FC2">
        <w:rPr>
          <w:noProof/>
          <w:sz w:val="22"/>
          <w:szCs w:val="22"/>
        </w:rPr>
        <w:t xml:space="preserve">  </w:t>
      </w:r>
      <w:r w:rsidRPr="00065FC2">
        <w:rPr>
          <w:noProof/>
          <w:sz w:val="22"/>
          <w:szCs w:val="22"/>
        </w:rPr>
        <w:t>DEFINITIONS</w:t>
      </w:r>
      <w:r w:rsidRPr="00065FC2">
        <w:rPr>
          <w:noProof/>
          <w:sz w:val="22"/>
          <w:szCs w:val="22"/>
        </w:rPr>
        <w:tab/>
      </w:r>
      <w:r w:rsidR="00004B52" w:rsidRPr="00065FC2">
        <w:rPr>
          <w:noProof/>
          <w:sz w:val="22"/>
          <w:szCs w:val="22"/>
        </w:rPr>
        <w:t>1</w:t>
      </w:r>
    </w:p>
    <w:p w:rsidR="00EE7733" w:rsidRPr="00065FC2" w:rsidRDefault="00EE7733" w:rsidP="004D3FDF">
      <w:pPr>
        <w:pStyle w:val="TOC2"/>
        <w:rPr>
          <w:rFonts w:asciiTheme="minorHAnsi" w:hAnsiTheme="minorHAnsi" w:cstheme="minorBidi"/>
        </w:rPr>
      </w:pPr>
      <w:r w:rsidRPr="00065FC2">
        <w:t>03.01</w:t>
      </w:r>
      <w:r w:rsidRPr="00065FC2">
        <w:rPr>
          <w:rFonts w:asciiTheme="minorHAnsi" w:hAnsiTheme="minorHAnsi" w:cstheme="minorBidi"/>
        </w:rPr>
        <w:tab/>
      </w:r>
      <w:r w:rsidRPr="00065FC2">
        <w:t>General</w:t>
      </w:r>
      <w:r w:rsidRPr="00065FC2">
        <w:tab/>
      </w:r>
      <w:r w:rsidR="00004B52" w:rsidRPr="00065FC2">
        <w:t>1</w:t>
      </w:r>
    </w:p>
    <w:p w:rsidR="00EE7733" w:rsidRPr="00065FC2" w:rsidRDefault="00EE7733" w:rsidP="004D3FDF">
      <w:pPr>
        <w:pStyle w:val="TOC2"/>
        <w:rPr>
          <w:rFonts w:asciiTheme="minorHAnsi" w:hAnsiTheme="minorHAnsi" w:cstheme="minorBidi"/>
        </w:rPr>
      </w:pPr>
      <w:r w:rsidRPr="00065FC2">
        <w:t>03.02</w:t>
      </w:r>
      <w:r w:rsidRPr="00065FC2">
        <w:rPr>
          <w:rFonts w:asciiTheme="minorHAnsi" w:hAnsiTheme="minorHAnsi" w:cstheme="minorBidi"/>
        </w:rPr>
        <w:tab/>
      </w:r>
      <w:r w:rsidRPr="00065FC2">
        <w:t>Types of Inspection Manual Documents</w:t>
      </w:r>
      <w:r w:rsidRPr="00065FC2">
        <w:tab/>
      </w:r>
      <w:r w:rsidR="00417F39" w:rsidRPr="00065FC2">
        <w:t>2</w:t>
      </w:r>
    </w:p>
    <w:p w:rsidR="00EE7733" w:rsidRPr="00065FC2" w:rsidRDefault="00EE7733" w:rsidP="004D3FDF">
      <w:pPr>
        <w:pStyle w:val="TOC2"/>
        <w:rPr>
          <w:rFonts w:asciiTheme="minorHAnsi" w:hAnsiTheme="minorHAnsi" w:cstheme="minorBidi"/>
        </w:rPr>
      </w:pPr>
      <w:r w:rsidRPr="00065FC2">
        <w:t>03.03</w:t>
      </w:r>
      <w:r w:rsidRPr="00065FC2">
        <w:rPr>
          <w:rFonts w:asciiTheme="minorHAnsi" w:hAnsiTheme="minorHAnsi" w:cstheme="minorBidi"/>
        </w:rPr>
        <w:tab/>
      </w:r>
      <w:r w:rsidRPr="00065FC2">
        <w:t>Support Information for Inspection Manual Documents</w:t>
      </w:r>
      <w:r w:rsidRPr="00065FC2">
        <w:tab/>
      </w:r>
      <w:r w:rsidR="00417F39" w:rsidRPr="00065FC2">
        <w:t>3</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0040-04</w:t>
      </w:r>
      <w:r w:rsidR="00065FC2" w:rsidRPr="00065FC2">
        <w:rPr>
          <w:rFonts w:eastAsiaTheme="minorEastAsia" w:cs="Arial"/>
          <w:noProof/>
          <w:sz w:val="22"/>
          <w:szCs w:val="22"/>
        </w:rPr>
        <w:t xml:space="preserve">  </w:t>
      </w:r>
      <w:r w:rsidRPr="00065FC2">
        <w:rPr>
          <w:noProof/>
          <w:sz w:val="22"/>
          <w:szCs w:val="22"/>
        </w:rPr>
        <w:t>RESPONSIBILITIES AND AUTHORITIES</w:t>
      </w:r>
      <w:r w:rsidRPr="00065FC2">
        <w:rPr>
          <w:noProof/>
          <w:sz w:val="22"/>
          <w:szCs w:val="22"/>
        </w:rPr>
        <w:tab/>
      </w:r>
      <w:r w:rsidR="00417F39" w:rsidRPr="00065FC2">
        <w:rPr>
          <w:noProof/>
          <w:sz w:val="22"/>
          <w:szCs w:val="22"/>
        </w:rPr>
        <w:t>3</w:t>
      </w:r>
    </w:p>
    <w:p w:rsidR="00EE7733" w:rsidRPr="00065FC2" w:rsidRDefault="00EE7733" w:rsidP="004D3FDF">
      <w:pPr>
        <w:pStyle w:val="TOC2"/>
        <w:rPr>
          <w:rFonts w:asciiTheme="minorHAnsi" w:hAnsiTheme="minorHAnsi" w:cstheme="minorBidi"/>
        </w:rPr>
      </w:pPr>
      <w:r w:rsidRPr="00065FC2">
        <w:t>04.01</w:t>
      </w:r>
      <w:r w:rsidRPr="00065FC2">
        <w:rPr>
          <w:rFonts w:asciiTheme="minorHAnsi" w:hAnsiTheme="minorHAnsi" w:cstheme="minorBidi"/>
        </w:rPr>
        <w:tab/>
      </w:r>
      <w:r w:rsidRPr="00065FC2">
        <w:t>Program Office</w:t>
      </w:r>
      <w:r w:rsidRPr="00065FC2">
        <w:tab/>
      </w:r>
      <w:r w:rsidR="00417F39" w:rsidRPr="00065FC2">
        <w:t>3</w:t>
      </w:r>
    </w:p>
    <w:p w:rsidR="00EE7733" w:rsidRPr="00065FC2" w:rsidRDefault="00EE7733" w:rsidP="004D3FDF">
      <w:pPr>
        <w:pStyle w:val="TOC2"/>
        <w:rPr>
          <w:rFonts w:asciiTheme="minorHAnsi" w:hAnsiTheme="minorHAnsi" w:cstheme="minorBidi"/>
        </w:rPr>
      </w:pPr>
      <w:r w:rsidRPr="00065FC2">
        <w:t>04.02</w:t>
      </w:r>
      <w:r w:rsidRPr="00065FC2">
        <w:rPr>
          <w:rFonts w:asciiTheme="minorHAnsi" w:hAnsiTheme="minorHAnsi" w:cstheme="minorBidi"/>
        </w:rPr>
        <w:tab/>
      </w:r>
      <w:r w:rsidRPr="00065FC2">
        <w:t>Originating Organization</w:t>
      </w:r>
      <w:r w:rsidRPr="00065FC2">
        <w:tab/>
      </w:r>
      <w:r w:rsidR="00417F39" w:rsidRPr="00065FC2">
        <w:t>3</w:t>
      </w:r>
    </w:p>
    <w:p w:rsidR="00EE7733" w:rsidRPr="00065FC2" w:rsidRDefault="00EE7733" w:rsidP="004D3FDF">
      <w:pPr>
        <w:pStyle w:val="TOC2"/>
        <w:rPr>
          <w:rFonts w:asciiTheme="minorHAnsi" w:hAnsiTheme="minorHAnsi" w:cstheme="minorBidi"/>
        </w:rPr>
      </w:pPr>
      <w:r w:rsidRPr="00065FC2">
        <w:t>04.03</w:t>
      </w:r>
      <w:r w:rsidRPr="00065FC2">
        <w:rPr>
          <w:rFonts w:asciiTheme="minorHAnsi" w:hAnsiTheme="minorHAnsi" w:cstheme="minorBidi"/>
        </w:rPr>
        <w:tab/>
      </w:r>
      <w:r w:rsidRPr="00065FC2">
        <w:t>Director, Division of Inspection and Regional Support (DIRS), NRR</w:t>
      </w:r>
      <w:r w:rsidRPr="00065FC2">
        <w:tab/>
      </w:r>
      <w:r w:rsidR="00417F39" w:rsidRPr="00065FC2">
        <w:t>4</w:t>
      </w:r>
    </w:p>
    <w:p w:rsidR="00EE7733" w:rsidRPr="00065FC2" w:rsidRDefault="00EE7733" w:rsidP="004D3FDF">
      <w:pPr>
        <w:pStyle w:val="TOC2"/>
        <w:rPr>
          <w:rFonts w:asciiTheme="minorHAnsi" w:hAnsiTheme="minorHAnsi" w:cstheme="minorBidi"/>
        </w:rPr>
      </w:pPr>
      <w:r w:rsidRPr="00065FC2">
        <w:t>04.04</w:t>
      </w:r>
      <w:r w:rsidRPr="00065FC2">
        <w:rPr>
          <w:rFonts w:asciiTheme="minorHAnsi" w:hAnsiTheme="minorHAnsi" w:cstheme="minorBidi"/>
        </w:rPr>
        <w:tab/>
      </w:r>
      <w:r w:rsidRPr="00065FC2">
        <w:t>Deputy Director, DIRS, NRR</w:t>
      </w:r>
      <w:r w:rsidRPr="00065FC2">
        <w:tab/>
      </w:r>
      <w:r w:rsidR="00417F39" w:rsidRPr="00065FC2">
        <w:t>5</w:t>
      </w:r>
    </w:p>
    <w:p w:rsidR="00EE7733" w:rsidRPr="00065FC2" w:rsidRDefault="00EE7733" w:rsidP="004D3FDF">
      <w:pPr>
        <w:pStyle w:val="TOC2"/>
        <w:rPr>
          <w:rFonts w:asciiTheme="minorHAnsi" w:hAnsiTheme="minorHAnsi" w:cstheme="minorBidi"/>
        </w:rPr>
      </w:pPr>
      <w:r w:rsidRPr="00065FC2">
        <w:t>04.05</w:t>
      </w:r>
      <w:r w:rsidRPr="00065FC2">
        <w:rPr>
          <w:rFonts w:asciiTheme="minorHAnsi" w:hAnsiTheme="minorHAnsi" w:cstheme="minorBidi"/>
        </w:rPr>
        <w:tab/>
      </w:r>
      <w:r w:rsidRPr="00065FC2">
        <w:t>Chief, Reactor Security Oversight Branch (RSOB), NSIR</w:t>
      </w:r>
      <w:r w:rsidRPr="00065FC2">
        <w:tab/>
      </w:r>
      <w:r w:rsidR="00417F39" w:rsidRPr="00065FC2">
        <w:t>5</w:t>
      </w:r>
    </w:p>
    <w:p w:rsidR="00706C57" w:rsidRPr="00065FC2" w:rsidRDefault="00EE7733" w:rsidP="004D3FDF">
      <w:pPr>
        <w:pStyle w:val="TOC2"/>
        <w:rPr>
          <w:rFonts w:asciiTheme="minorHAnsi" w:hAnsiTheme="minorHAnsi" w:cstheme="minorBidi"/>
        </w:rPr>
      </w:pPr>
      <w:r w:rsidRPr="00065FC2">
        <w:t>04.06</w:t>
      </w:r>
      <w:r w:rsidRPr="00065FC2">
        <w:rPr>
          <w:rFonts w:asciiTheme="minorHAnsi" w:hAnsiTheme="minorHAnsi" w:cstheme="minorBidi"/>
        </w:rPr>
        <w:tab/>
      </w:r>
      <w:r w:rsidRPr="00065FC2">
        <w:t>Chief, Inspection and Regulatory Improvements Branch (IRIB), NSIR</w:t>
      </w:r>
      <w:r w:rsidRPr="00065FC2">
        <w:tab/>
      </w:r>
      <w:r w:rsidR="00417F39" w:rsidRPr="00065FC2">
        <w:t>5</w:t>
      </w:r>
    </w:p>
    <w:p w:rsidR="00706C57" w:rsidRPr="00065FC2" w:rsidRDefault="00EE7733" w:rsidP="004D3FDF">
      <w:pPr>
        <w:pStyle w:val="TOC2"/>
        <w:rPr>
          <w:rFonts w:asciiTheme="minorHAnsi" w:hAnsiTheme="minorHAnsi" w:cstheme="minorBidi"/>
        </w:rPr>
      </w:pPr>
      <w:r w:rsidRPr="00065FC2">
        <w:t>04.07</w:t>
      </w:r>
      <w:r w:rsidRPr="00065FC2">
        <w:rPr>
          <w:rFonts w:asciiTheme="minorHAnsi" w:hAnsiTheme="minorHAnsi" w:cstheme="minorBidi"/>
        </w:rPr>
        <w:tab/>
      </w:r>
      <w:r w:rsidRPr="00065FC2">
        <w:t>Chief, Reactor Inspection Branch (IRIB), NRR</w:t>
      </w:r>
      <w:r w:rsidRPr="00065FC2">
        <w:tab/>
      </w:r>
      <w:r w:rsidR="00417F39" w:rsidRPr="00065FC2">
        <w:t>5</w:t>
      </w:r>
    </w:p>
    <w:p w:rsidR="00706C57" w:rsidRPr="00065FC2" w:rsidRDefault="00EE7733" w:rsidP="004D3FDF">
      <w:pPr>
        <w:pStyle w:val="TOC2"/>
        <w:rPr>
          <w:rFonts w:asciiTheme="minorHAnsi" w:hAnsiTheme="minorHAnsi" w:cstheme="minorBidi"/>
        </w:rPr>
      </w:pPr>
      <w:r w:rsidRPr="00065FC2">
        <w:t>04.08</w:t>
      </w:r>
      <w:r w:rsidRPr="00065FC2">
        <w:rPr>
          <w:rFonts w:asciiTheme="minorHAnsi" w:hAnsiTheme="minorHAnsi" w:cstheme="minorBidi"/>
        </w:rPr>
        <w:tab/>
      </w:r>
      <w:r w:rsidRPr="00065FC2">
        <w:t>Non-ROP Inspection Programs Deputy Directors</w:t>
      </w:r>
      <w:r w:rsidRPr="00065FC2">
        <w:tab/>
      </w:r>
      <w:r w:rsidR="00417F39" w:rsidRPr="00065FC2">
        <w:t>5</w:t>
      </w:r>
    </w:p>
    <w:p w:rsidR="00706C57" w:rsidRPr="00065FC2" w:rsidRDefault="00EE7733" w:rsidP="004D3FDF">
      <w:pPr>
        <w:pStyle w:val="TOC2"/>
        <w:rPr>
          <w:rFonts w:asciiTheme="minorHAnsi" w:hAnsiTheme="minorHAnsi" w:cstheme="minorBidi"/>
        </w:rPr>
      </w:pPr>
      <w:r w:rsidRPr="00065FC2">
        <w:t>04.09</w:t>
      </w:r>
      <w:r w:rsidRPr="00065FC2">
        <w:rPr>
          <w:rFonts w:asciiTheme="minorHAnsi" w:hAnsiTheme="minorHAnsi" w:cstheme="minorBidi"/>
        </w:rPr>
        <w:tab/>
      </w:r>
      <w:r w:rsidRPr="00065FC2">
        <w:t xml:space="preserve">Inspection Manual Coordinators: </w:t>
      </w:r>
      <w:r w:rsidR="004B0235" w:rsidRPr="00065FC2">
        <w:t xml:space="preserve"> </w:t>
      </w:r>
      <w:r w:rsidRPr="00065FC2">
        <w:t>NRO, NMSS, FSME, and NSIR</w:t>
      </w:r>
      <w:r w:rsidRPr="00065FC2">
        <w:tab/>
      </w:r>
      <w:r w:rsidR="00417F39" w:rsidRPr="00065FC2">
        <w:t>6</w:t>
      </w:r>
    </w:p>
    <w:p w:rsidR="00706C57" w:rsidRPr="00065FC2" w:rsidRDefault="00EE7733" w:rsidP="004D3FDF">
      <w:pPr>
        <w:pStyle w:val="TOC2"/>
        <w:rPr>
          <w:rFonts w:asciiTheme="minorHAnsi" w:hAnsiTheme="minorHAnsi" w:cstheme="minorBidi"/>
        </w:rPr>
      </w:pPr>
      <w:r w:rsidRPr="00065FC2">
        <w:t>04.10</w:t>
      </w:r>
      <w:r w:rsidRPr="00065FC2">
        <w:rPr>
          <w:rFonts w:asciiTheme="minorHAnsi" w:hAnsiTheme="minorHAnsi" w:cstheme="minorBidi"/>
        </w:rPr>
        <w:tab/>
      </w:r>
      <w:r w:rsidRPr="00065FC2">
        <w:t>NRR Inspection Manual Coordinator</w:t>
      </w:r>
      <w:r w:rsidRPr="00065FC2">
        <w:tab/>
      </w:r>
      <w:r w:rsidR="00417F39" w:rsidRPr="00065FC2">
        <w:t>6</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0040-05</w:t>
      </w:r>
      <w:r w:rsidR="00065FC2">
        <w:rPr>
          <w:rFonts w:asciiTheme="minorHAnsi" w:eastAsiaTheme="minorEastAsia" w:hAnsiTheme="minorHAnsi" w:cstheme="minorBidi"/>
          <w:noProof/>
          <w:sz w:val="22"/>
          <w:szCs w:val="22"/>
        </w:rPr>
        <w:t xml:space="preserve">  </w:t>
      </w:r>
      <w:r w:rsidRPr="00065FC2">
        <w:rPr>
          <w:noProof/>
          <w:sz w:val="22"/>
          <w:szCs w:val="22"/>
        </w:rPr>
        <w:t>GENERAL INSTRUCTIONS FOR ALL DOCUMENT TYPES</w:t>
      </w:r>
      <w:r w:rsidRPr="00065FC2">
        <w:rPr>
          <w:noProof/>
          <w:sz w:val="22"/>
          <w:szCs w:val="22"/>
        </w:rPr>
        <w:tab/>
      </w:r>
      <w:r w:rsidR="00417F39" w:rsidRPr="00065FC2">
        <w:rPr>
          <w:noProof/>
          <w:sz w:val="22"/>
          <w:szCs w:val="22"/>
        </w:rPr>
        <w:t>7</w:t>
      </w:r>
    </w:p>
    <w:p w:rsidR="00EE7733" w:rsidRPr="00065FC2" w:rsidRDefault="00EE7733" w:rsidP="004D3FDF">
      <w:pPr>
        <w:pStyle w:val="TOC2"/>
        <w:rPr>
          <w:rFonts w:asciiTheme="minorHAnsi" w:hAnsiTheme="minorHAnsi" w:cstheme="minorBidi"/>
        </w:rPr>
      </w:pPr>
      <w:r w:rsidRPr="00065FC2">
        <w:t>05.01</w:t>
      </w:r>
      <w:r w:rsidRPr="00065FC2">
        <w:rPr>
          <w:rFonts w:asciiTheme="minorHAnsi" w:hAnsiTheme="minorHAnsi" w:cstheme="minorBidi"/>
        </w:rPr>
        <w:tab/>
      </w:r>
      <w:r w:rsidRPr="00065FC2">
        <w:t>Plain Writing Guidance</w:t>
      </w:r>
      <w:r w:rsidRPr="00065FC2">
        <w:tab/>
      </w:r>
      <w:r w:rsidR="00417F39" w:rsidRPr="00065FC2">
        <w:t>7</w:t>
      </w:r>
    </w:p>
    <w:p w:rsidR="00EE7733" w:rsidRPr="00065FC2" w:rsidRDefault="00EE7733" w:rsidP="004D3FDF">
      <w:pPr>
        <w:pStyle w:val="TOC2"/>
        <w:rPr>
          <w:rFonts w:asciiTheme="minorHAnsi" w:hAnsiTheme="minorHAnsi" w:cstheme="minorBidi"/>
        </w:rPr>
      </w:pPr>
      <w:r w:rsidRPr="00065FC2">
        <w:t>05.02</w:t>
      </w:r>
      <w:r w:rsidRPr="00065FC2">
        <w:rPr>
          <w:rFonts w:asciiTheme="minorHAnsi" w:hAnsiTheme="minorHAnsi" w:cstheme="minorBidi"/>
        </w:rPr>
        <w:tab/>
      </w:r>
      <w:r w:rsidRPr="00065FC2">
        <w:t>Program Document Requirements</w:t>
      </w:r>
      <w:r w:rsidRPr="00065FC2">
        <w:tab/>
      </w:r>
      <w:r w:rsidR="00417F39" w:rsidRPr="00065FC2">
        <w:t>8</w:t>
      </w:r>
    </w:p>
    <w:p w:rsidR="00706C57" w:rsidRPr="00065FC2" w:rsidRDefault="00EE7733" w:rsidP="004D3FDF">
      <w:pPr>
        <w:pStyle w:val="TOC2"/>
        <w:rPr>
          <w:rFonts w:asciiTheme="minorHAnsi" w:hAnsiTheme="minorHAnsi" w:cstheme="minorBidi"/>
        </w:rPr>
      </w:pPr>
      <w:r w:rsidRPr="00065FC2">
        <w:t>05.03</w:t>
      </w:r>
      <w:r w:rsidRPr="00065FC2">
        <w:rPr>
          <w:rFonts w:asciiTheme="minorHAnsi" w:hAnsiTheme="minorHAnsi" w:cstheme="minorBidi"/>
        </w:rPr>
        <w:tab/>
      </w:r>
      <w:r w:rsidRPr="00065FC2">
        <w:t>Revisions to Documents</w:t>
      </w:r>
      <w:r w:rsidRPr="00065FC2">
        <w:tab/>
      </w:r>
      <w:r w:rsidR="00417F39" w:rsidRPr="00065FC2">
        <w:t>9</w:t>
      </w:r>
    </w:p>
    <w:p w:rsidR="00706C57" w:rsidRPr="00065FC2" w:rsidRDefault="00EE7733" w:rsidP="004D3FDF">
      <w:pPr>
        <w:pStyle w:val="TOC2"/>
        <w:rPr>
          <w:rFonts w:asciiTheme="minorHAnsi" w:hAnsiTheme="minorHAnsi" w:cstheme="minorBidi"/>
        </w:rPr>
      </w:pPr>
      <w:r w:rsidRPr="00065FC2">
        <w:t>05.04</w:t>
      </w:r>
      <w:r w:rsidRPr="00065FC2">
        <w:rPr>
          <w:rFonts w:asciiTheme="minorHAnsi" w:hAnsiTheme="minorHAnsi" w:cstheme="minorBidi"/>
        </w:rPr>
        <w:tab/>
      </w:r>
      <w:r w:rsidRPr="00065FC2">
        <w:t>References</w:t>
      </w:r>
      <w:r w:rsidRPr="00065FC2">
        <w:tab/>
      </w:r>
      <w:r w:rsidR="00417F39" w:rsidRPr="00065FC2">
        <w:t>9</w:t>
      </w:r>
    </w:p>
    <w:p w:rsidR="00706C57" w:rsidRPr="00065FC2" w:rsidRDefault="00EE7733" w:rsidP="004D3FDF">
      <w:pPr>
        <w:pStyle w:val="TOC2"/>
        <w:rPr>
          <w:rFonts w:asciiTheme="minorHAnsi" w:hAnsiTheme="minorHAnsi" w:cstheme="minorBidi"/>
        </w:rPr>
      </w:pPr>
      <w:r w:rsidRPr="00065FC2">
        <w:t>05.05</w:t>
      </w:r>
      <w:r w:rsidRPr="00065FC2">
        <w:rPr>
          <w:rFonts w:asciiTheme="minorHAnsi" w:hAnsiTheme="minorHAnsi" w:cstheme="minorBidi"/>
        </w:rPr>
        <w:tab/>
      </w:r>
      <w:r w:rsidRPr="00065FC2">
        <w:t>Incorporating Other Documents</w:t>
      </w:r>
      <w:r w:rsidRPr="00065FC2">
        <w:tab/>
      </w:r>
      <w:r w:rsidR="00417F39" w:rsidRPr="00065FC2">
        <w:t>9</w:t>
      </w:r>
    </w:p>
    <w:p w:rsidR="00706C57" w:rsidRPr="00065FC2" w:rsidRDefault="00EE7733" w:rsidP="004D3FDF">
      <w:pPr>
        <w:pStyle w:val="TOC2"/>
        <w:rPr>
          <w:rFonts w:asciiTheme="minorHAnsi" w:hAnsiTheme="minorHAnsi" w:cstheme="minorBidi"/>
        </w:rPr>
      </w:pPr>
      <w:r w:rsidRPr="00065FC2">
        <w:t>05.06</w:t>
      </w:r>
      <w:r w:rsidRPr="00065FC2">
        <w:rPr>
          <w:rFonts w:asciiTheme="minorHAnsi" w:hAnsiTheme="minorHAnsi" w:cstheme="minorBidi"/>
        </w:rPr>
        <w:tab/>
      </w:r>
      <w:r w:rsidRPr="00065FC2">
        <w:t>Requests for Guidance, Revisions, and New Documents</w:t>
      </w:r>
      <w:r w:rsidRPr="00065FC2">
        <w:tab/>
      </w:r>
      <w:r w:rsidR="004B0235" w:rsidRPr="00065FC2">
        <w:t>9</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0040-06</w:t>
      </w:r>
      <w:r w:rsidR="00065FC2">
        <w:rPr>
          <w:rFonts w:asciiTheme="minorHAnsi" w:eastAsiaTheme="minorEastAsia" w:hAnsiTheme="minorHAnsi" w:cstheme="minorBidi"/>
          <w:noProof/>
          <w:sz w:val="22"/>
          <w:szCs w:val="22"/>
        </w:rPr>
        <w:t xml:space="preserve">  </w:t>
      </w:r>
      <w:r w:rsidRPr="00065FC2">
        <w:rPr>
          <w:noProof/>
          <w:sz w:val="22"/>
          <w:szCs w:val="22"/>
        </w:rPr>
        <w:t>DOCUMENT PREPARATION AND PROCESSING</w:t>
      </w:r>
      <w:r w:rsidRPr="00065FC2">
        <w:rPr>
          <w:noProof/>
          <w:sz w:val="22"/>
          <w:szCs w:val="22"/>
        </w:rPr>
        <w:tab/>
      </w:r>
      <w:r w:rsidR="0015675C" w:rsidRPr="00065FC2">
        <w:rPr>
          <w:noProof/>
          <w:sz w:val="22"/>
          <w:szCs w:val="22"/>
        </w:rPr>
        <w:t>1</w:t>
      </w:r>
      <w:r w:rsidR="00BD240F" w:rsidRPr="00065FC2">
        <w:rPr>
          <w:noProof/>
          <w:sz w:val="22"/>
          <w:szCs w:val="22"/>
        </w:rPr>
        <w:fldChar w:fldCharType="begin"/>
      </w:r>
      <w:r w:rsidRPr="00065FC2">
        <w:rPr>
          <w:noProof/>
          <w:sz w:val="22"/>
          <w:szCs w:val="22"/>
        </w:rPr>
        <w:instrText xml:space="preserve"> PAGEREF _Toc293925057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0</w:t>
      </w:r>
      <w:r w:rsidR="00BD240F" w:rsidRPr="00065FC2">
        <w:rPr>
          <w:noProof/>
          <w:sz w:val="22"/>
          <w:szCs w:val="22"/>
        </w:rPr>
        <w:fldChar w:fldCharType="end"/>
      </w:r>
    </w:p>
    <w:p w:rsidR="00EE7733" w:rsidRPr="00065FC2" w:rsidRDefault="00EE7733" w:rsidP="004D3FDF">
      <w:pPr>
        <w:pStyle w:val="TOC2"/>
        <w:rPr>
          <w:rFonts w:asciiTheme="minorHAnsi" w:hAnsiTheme="minorHAnsi" w:cstheme="minorBidi"/>
        </w:rPr>
      </w:pPr>
      <w:r w:rsidRPr="00065FC2">
        <w:t>06.01</w:t>
      </w:r>
      <w:r w:rsidRPr="00065FC2">
        <w:rPr>
          <w:rFonts w:asciiTheme="minorHAnsi" w:hAnsiTheme="minorHAnsi" w:cstheme="minorBidi"/>
        </w:rPr>
        <w:tab/>
      </w:r>
      <w:r w:rsidRPr="00065FC2">
        <w:t>Training Considerations</w:t>
      </w:r>
      <w:r w:rsidRPr="00065FC2">
        <w:tab/>
      </w:r>
      <w:r w:rsidR="0015675C" w:rsidRPr="00065FC2">
        <w:t>1</w:t>
      </w:r>
      <w:r w:rsidR="00BD240F" w:rsidRPr="00065FC2">
        <w:fldChar w:fldCharType="begin"/>
      </w:r>
      <w:r w:rsidRPr="00065FC2">
        <w:instrText xml:space="preserve"> PAGEREF _Toc293925058 \h </w:instrText>
      </w:r>
      <w:r w:rsidR="00BD240F" w:rsidRPr="00065FC2">
        <w:fldChar w:fldCharType="separate"/>
      </w:r>
      <w:r w:rsidR="00673BB3" w:rsidRPr="00065FC2">
        <w:t>0</w:t>
      </w:r>
      <w:r w:rsidR="00BD240F" w:rsidRPr="00065FC2">
        <w:fldChar w:fldCharType="end"/>
      </w:r>
    </w:p>
    <w:p w:rsidR="00EE7733" w:rsidRPr="00065FC2" w:rsidRDefault="00EE7733" w:rsidP="004D3FDF">
      <w:pPr>
        <w:pStyle w:val="TOC2"/>
        <w:rPr>
          <w:rFonts w:asciiTheme="minorHAnsi" w:hAnsiTheme="minorHAnsi" w:cstheme="minorBidi"/>
        </w:rPr>
      </w:pPr>
      <w:r w:rsidRPr="00065FC2">
        <w:t>06.02</w:t>
      </w:r>
      <w:r w:rsidRPr="00065FC2">
        <w:rPr>
          <w:rFonts w:asciiTheme="minorHAnsi" w:hAnsiTheme="minorHAnsi" w:cstheme="minorBidi"/>
        </w:rPr>
        <w:tab/>
      </w:r>
      <w:r w:rsidRPr="00065FC2">
        <w:t>Document Preparation</w:t>
      </w:r>
      <w:r w:rsidRPr="00065FC2">
        <w:tab/>
      </w:r>
      <w:r w:rsidR="0015675C" w:rsidRPr="00065FC2">
        <w:t>1</w:t>
      </w:r>
      <w:r w:rsidR="00BD240F" w:rsidRPr="00065FC2">
        <w:fldChar w:fldCharType="begin"/>
      </w:r>
      <w:r w:rsidRPr="00065FC2">
        <w:instrText xml:space="preserve"> PAGEREF _Toc293925059 \h </w:instrText>
      </w:r>
      <w:r w:rsidR="00BD240F" w:rsidRPr="00065FC2">
        <w:fldChar w:fldCharType="separate"/>
      </w:r>
      <w:r w:rsidR="00673BB3" w:rsidRPr="00065FC2">
        <w:t>0</w:t>
      </w:r>
      <w:r w:rsidR="00BD240F" w:rsidRPr="00065FC2">
        <w:fldChar w:fldCharType="end"/>
      </w:r>
    </w:p>
    <w:p w:rsidR="00706C57" w:rsidRPr="00065FC2" w:rsidRDefault="00EE7733" w:rsidP="004D3FDF">
      <w:pPr>
        <w:pStyle w:val="TOC2"/>
        <w:rPr>
          <w:rFonts w:asciiTheme="minorHAnsi" w:hAnsiTheme="minorHAnsi" w:cstheme="minorBidi"/>
        </w:rPr>
      </w:pPr>
      <w:r w:rsidRPr="00065FC2">
        <w:t>06.03</w:t>
      </w:r>
      <w:r w:rsidRPr="00065FC2">
        <w:rPr>
          <w:rFonts w:asciiTheme="minorHAnsi" w:hAnsiTheme="minorHAnsi" w:cstheme="minorBidi"/>
        </w:rPr>
        <w:tab/>
      </w:r>
      <w:r w:rsidRPr="00065FC2">
        <w:t>Incorporating Generic Requirements</w:t>
      </w:r>
      <w:r w:rsidRPr="00065FC2">
        <w:tab/>
      </w:r>
      <w:r w:rsidR="0015675C" w:rsidRPr="00065FC2">
        <w:t>1</w:t>
      </w:r>
      <w:r w:rsidR="00BD240F" w:rsidRPr="00065FC2">
        <w:fldChar w:fldCharType="begin"/>
      </w:r>
      <w:r w:rsidRPr="00065FC2">
        <w:instrText xml:space="preserve"> PAGEREF _Toc293925060 \h </w:instrText>
      </w:r>
      <w:r w:rsidR="00BD240F" w:rsidRPr="00065FC2">
        <w:fldChar w:fldCharType="separate"/>
      </w:r>
      <w:r w:rsidR="00673BB3" w:rsidRPr="00065FC2">
        <w:t>0</w:t>
      </w:r>
      <w:r w:rsidR="00BD240F" w:rsidRPr="00065FC2">
        <w:fldChar w:fldCharType="end"/>
      </w:r>
    </w:p>
    <w:p w:rsidR="00706C57" w:rsidRPr="00065FC2" w:rsidRDefault="00EE7733" w:rsidP="004D3FDF">
      <w:pPr>
        <w:pStyle w:val="TOC2"/>
        <w:rPr>
          <w:rFonts w:asciiTheme="minorHAnsi" w:hAnsiTheme="minorHAnsi" w:cstheme="minorBidi"/>
        </w:rPr>
      </w:pPr>
      <w:r w:rsidRPr="00065FC2">
        <w:t>06.04</w:t>
      </w:r>
      <w:r w:rsidRPr="00065FC2">
        <w:rPr>
          <w:rFonts w:asciiTheme="minorHAnsi" w:hAnsiTheme="minorHAnsi" w:cstheme="minorBidi"/>
        </w:rPr>
        <w:tab/>
      </w:r>
      <w:r w:rsidRPr="00065FC2">
        <w:t>Regional and Office Comments</w:t>
      </w:r>
      <w:r w:rsidRPr="00065FC2">
        <w:tab/>
      </w:r>
      <w:r w:rsidR="0015675C" w:rsidRPr="00065FC2">
        <w:t>11</w:t>
      </w:r>
    </w:p>
    <w:p w:rsidR="00706C57" w:rsidRPr="00065FC2" w:rsidRDefault="00EE7733" w:rsidP="004D3FDF">
      <w:pPr>
        <w:pStyle w:val="TOC2"/>
        <w:rPr>
          <w:rFonts w:asciiTheme="minorHAnsi" w:hAnsiTheme="minorHAnsi" w:cstheme="minorBidi"/>
        </w:rPr>
      </w:pPr>
      <w:r w:rsidRPr="00065FC2">
        <w:t>06.05</w:t>
      </w:r>
      <w:r w:rsidRPr="00065FC2">
        <w:rPr>
          <w:rFonts w:asciiTheme="minorHAnsi" w:hAnsiTheme="minorHAnsi" w:cstheme="minorBidi"/>
        </w:rPr>
        <w:tab/>
      </w:r>
      <w:r w:rsidRPr="00065FC2">
        <w:t>Comment Resolution</w:t>
      </w:r>
      <w:r w:rsidRPr="00065FC2">
        <w:tab/>
      </w:r>
      <w:r w:rsidR="0015675C" w:rsidRPr="00065FC2">
        <w:t>12</w:t>
      </w:r>
    </w:p>
    <w:p w:rsidR="00706C57" w:rsidRPr="00065FC2" w:rsidRDefault="00EE7733" w:rsidP="004D3FDF">
      <w:pPr>
        <w:pStyle w:val="TOC2"/>
        <w:rPr>
          <w:rFonts w:asciiTheme="minorHAnsi" w:hAnsiTheme="minorHAnsi" w:cstheme="minorBidi"/>
        </w:rPr>
      </w:pPr>
      <w:r w:rsidRPr="00065FC2">
        <w:t>06.06</w:t>
      </w:r>
      <w:r w:rsidRPr="00065FC2">
        <w:rPr>
          <w:rFonts w:asciiTheme="minorHAnsi" w:hAnsiTheme="minorHAnsi" w:cstheme="minorBidi"/>
        </w:rPr>
        <w:tab/>
      </w:r>
      <w:r w:rsidRPr="00065FC2">
        <w:t>Update or Create Revision History Page</w:t>
      </w:r>
      <w:r w:rsidRPr="00065FC2">
        <w:tab/>
      </w:r>
      <w:r w:rsidR="0015675C" w:rsidRPr="00065FC2">
        <w:t>12</w:t>
      </w:r>
    </w:p>
    <w:p w:rsidR="00706C57" w:rsidRPr="00065FC2" w:rsidRDefault="00EE7733" w:rsidP="004D3FDF">
      <w:pPr>
        <w:pStyle w:val="TOC2"/>
        <w:rPr>
          <w:rFonts w:asciiTheme="minorHAnsi" w:hAnsiTheme="minorHAnsi" w:cstheme="minorBidi"/>
        </w:rPr>
      </w:pPr>
      <w:r w:rsidRPr="00065FC2">
        <w:t>06.07</w:t>
      </w:r>
      <w:r w:rsidRPr="00065FC2">
        <w:rPr>
          <w:rFonts w:asciiTheme="minorHAnsi" w:hAnsiTheme="minorHAnsi" w:cstheme="minorBidi"/>
        </w:rPr>
        <w:tab/>
      </w:r>
      <w:r w:rsidRPr="00065FC2">
        <w:t>Document Issuing Package</w:t>
      </w:r>
      <w:r w:rsidRPr="00065FC2">
        <w:tab/>
      </w:r>
      <w:r w:rsidR="0015675C" w:rsidRPr="00065FC2">
        <w:t>13</w:t>
      </w:r>
    </w:p>
    <w:p w:rsidR="00706C57" w:rsidRPr="00065FC2" w:rsidRDefault="00EE7733" w:rsidP="004D3FDF">
      <w:pPr>
        <w:pStyle w:val="TOC2"/>
        <w:rPr>
          <w:rFonts w:asciiTheme="minorHAnsi" w:hAnsiTheme="minorHAnsi" w:cstheme="minorBidi"/>
        </w:rPr>
      </w:pPr>
      <w:r w:rsidRPr="00065FC2">
        <w:t>06.08</w:t>
      </w:r>
      <w:r w:rsidRPr="00065FC2">
        <w:rPr>
          <w:rFonts w:asciiTheme="minorHAnsi" w:hAnsiTheme="minorHAnsi" w:cstheme="minorBidi"/>
        </w:rPr>
        <w:tab/>
      </w:r>
      <w:r w:rsidRPr="00065FC2">
        <w:t>Deleting Documents</w:t>
      </w:r>
      <w:r w:rsidRPr="00065FC2">
        <w:tab/>
      </w:r>
      <w:r w:rsidR="0015675C" w:rsidRPr="00065FC2">
        <w:t>14</w:t>
      </w:r>
    </w:p>
    <w:p w:rsidR="00706C57" w:rsidRPr="00065FC2" w:rsidRDefault="00EE7733" w:rsidP="004D3FDF">
      <w:pPr>
        <w:pStyle w:val="TOC2"/>
        <w:rPr>
          <w:rFonts w:asciiTheme="minorHAnsi" w:hAnsiTheme="minorHAnsi" w:cstheme="minorBidi"/>
        </w:rPr>
      </w:pPr>
      <w:r w:rsidRPr="00065FC2">
        <w:t>06.09</w:t>
      </w:r>
      <w:r w:rsidRPr="00065FC2">
        <w:rPr>
          <w:rFonts w:asciiTheme="minorHAnsi" w:hAnsiTheme="minorHAnsi" w:cstheme="minorBidi"/>
        </w:rPr>
        <w:tab/>
      </w:r>
      <w:r w:rsidRPr="00065FC2">
        <w:t>Manual Coordinator’s Review</w:t>
      </w:r>
      <w:r w:rsidRPr="00065FC2">
        <w:tab/>
      </w:r>
      <w:r w:rsidR="0015675C" w:rsidRPr="00065FC2">
        <w:t>14</w:t>
      </w:r>
    </w:p>
    <w:p w:rsidR="00706C57" w:rsidRPr="00065FC2" w:rsidRDefault="00EE7733" w:rsidP="004D3FDF">
      <w:pPr>
        <w:pStyle w:val="TOC2"/>
        <w:rPr>
          <w:rFonts w:asciiTheme="minorHAnsi" w:hAnsiTheme="minorHAnsi" w:cstheme="minorBidi"/>
        </w:rPr>
      </w:pPr>
      <w:r w:rsidRPr="00065FC2">
        <w:t>06.10</w:t>
      </w:r>
      <w:r w:rsidRPr="00065FC2">
        <w:rPr>
          <w:rFonts w:asciiTheme="minorHAnsi" w:hAnsiTheme="minorHAnsi" w:cstheme="minorBidi"/>
        </w:rPr>
        <w:tab/>
      </w:r>
      <w:r w:rsidRPr="00065FC2">
        <w:t>Final Approval</w:t>
      </w:r>
      <w:r w:rsidRPr="00065FC2">
        <w:tab/>
      </w:r>
      <w:r w:rsidR="0015675C" w:rsidRPr="00065FC2">
        <w:t>14</w:t>
      </w:r>
    </w:p>
    <w:p w:rsidR="00706C57" w:rsidRPr="00065FC2" w:rsidRDefault="00EE7733" w:rsidP="004D3FDF">
      <w:pPr>
        <w:pStyle w:val="TOC2"/>
        <w:rPr>
          <w:rFonts w:asciiTheme="minorHAnsi" w:hAnsiTheme="minorHAnsi" w:cstheme="minorBidi"/>
        </w:rPr>
      </w:pPr>
      <w:r w:rsidRPr="00065FC2">
        <w:t>06.11</w:t>
      </w:r>
      <w:r w:rsidRPr="00065FC2">
        <w:rPr>
          <w:rFonts w:asciiTheme="minorHAnsi" w:hAnsiTheme="minorHAnsi" w:cstheme="minorBidi"/>
        </w:rPr>
        <w:tab/>
      </w:r>
      <w:r w:rsidRPr="00065FC2">
        <w:t>Standard Distribution of Manual Documents</w:t>
      </w:r>
      <w:r w:rsidRPr="00065FC2">
        <w:tab/>
      </w:r>
      <w:r w:rsidR="0015675C" w:rsidRPr="00065FC2">
        <w:t>14</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0040-07 </w:t>
      </w:r>
      <w:r w:rsidR="00065FC2">
        <w:rPr>
          <w:noProof/>
          <w:sz w:val="22"/>
          <w:szCs w:val="22"/>
        </w:rPr>
        <w:t xml:space="preserve"> </w:t>
      </w:r>
      <w:r w:rsidRPr="00065FC2">
        <w:rPr>
          <w:noProof/>
          <w:sz w:val="22"/>
          <w:szCs w:val="22"/>
        </w:rPr>
        <w:t>DOCUMENT TYPES AND FORMATS</w:t>
      </w:r>
      <w:r w:rsidRPr="00065FC2">
        <w:rPr>
          <w:noProof/>
          <w:sz w:val="22"/>
          <w:szCs w:val="22"/>
        </w:rPr>
        <w:tab/>
      </w:r>
      <w:r w:rsidR="0015675C" w:rsidRPr="00065FC2">
        <w:rPr>
          <w:noProof/>
          <w:sz w:val="22"/>
          <w:szCs w:val="22"/>
        </w:rPr>
        <w:t>14</w:t>
      </w:r>
    </w:p>
    <w:p w:rsidR="00EE7733" w:rsidRPr="00065FC2" w:rsidRDefault="00EE7733" w:rsidP="004D3FDF">
      <w:pPr>
        <w:pStyle w:val="TOC2"/>
        <w:rPr>
          <w:rFonts w:asciiTheme="minorHAnsi" w:hAnsiTheme="minorHAnsi" w:cstheme="minorBidi"/>
        </w:rPr>
      </w:pPr>
      <w:r w:rsidRPr="00065FC2">
        <w:t>07.01</w:t>
      </w:r>
      <w:r w:rsidRPr="00065FC2">
        <w:rPr>
          <w:rFonts w:asciiTheme="minorHAnsi" w:hAnsiTheme="minorHAnsi" w:cstheme="minorBidi"/>
        </w:rPr>
        <w:tab/>
      </w:r>
      <w:r w:rsidRPr="00065FC2">
        <w:t>Inspection Manual Chapters (IMCs)</w:t>
      </w:r>
      <w:r w:rsidRPr="00065FC2">
        <w:tab/>
      </w:r>
      <w:r w:rsidR="0015675C" w:rsidRPr="00065FC2">
        <w:t>14</w:t>
      </w:r>
    </w:p>
    <w:p w:rsidR="00EE7733" w:rsidRPr="00065FC2" w:rsidRDefault="00EE7733" w:rsidP="004D3FDF">
      <w:pPr>
        <w:pStyle w:val="TOC2"/>
        <w:rPr>
          <w:rFonts w:asciiTheme="minorHAnsi" w:hAnsiTheme="minorHAnsi" w:cstheme="minorBidi"/>
        </w:rPr>
      </w:pPr>
      <w:r w:rsidRPr="00065FC2">
        <w:t>07.02</w:t>
      </w:r>
      <w:r w:rsidRPr="00065FC2">
        <w:rPr>
          <w:rFonts w:asciiTheme="minorHAnsi" w:hAnsiTheme="minorHAnsi" w:cstheme="minorBidi"/>
        </w:rPr>
        <w:tab/>
      </w:r>
      <w:r w:rsidRPr="00065FC2">
        <w:t>Inspection Procedures (IPs)</w:t>
      </w:r>
      <w:r w:rsidRPr="00065FC2">
        <w:tab/>
      </w:r>
      <w:r w:rsidR="001D08C0" w:rsidRPr="00065FC2">
        <w:t>15</w:t>
      </w:r>
    </w:p>
    <w:p w:rsidR="00706C57" w:rsidRPr="00065FC2" w:rsidRDefault="00EE7733" w:rsidP="004D3FDF">
      <w:pPr>
        <w:pStyle w:val="TOC2"/>
      </w:pPr>
      <w:r w:rsidRPr="00065FC2">
        <w:t>07.03</w:t>
      </w:r>
      <w:r w:rsidRPr="00065FC2">
        <w:rPr>
          <w:rFonts w:asciiTheme="minorHAnsi" w:hAnsiTheme="minorHAnsi" w:cstheme="minorBidi"/>
        </w:rPr>
        <w:tab/>
      </w:r>
      <w:r w:rsidRPr="00065FC2">
        <w:t>Temporary Instructions (TIs)</w:t>
      </w:r>
      <w:r w:rsidRPr="00065FC2">
        <w:tab/>
      </w:r>
      <w:r w:rsidR="001D08C0" w:rsidRPr="00065FC2">
        <w:t>16</w:t>
      </w:r>
    </w:p>
    <w:p w:rsidR="00706C57" w:rsidRPr="00065FC2" w:rsidRDefault="001F0976" w:rsidP="004D3FDF">
      <w:pPr>
        <w:pStyle w:val="TOC2"/>
        <w:rPr>
          <w:rFonts w:asciiTheme="minorHAnsi" w:hAnsiTheme="minorHAnsi" w:cstheme="minorBidi"/>
        </w:rPr>
      </w:pPr>
      <w:r w:rsidRPr="00065FC2">
        <w:t>07.04</w:t>
      </w:r>
      <w:r w:rsidRPr="00065FC2">
        <w:rPr>
          <w:rFonts w:asciiTheme="minorHAnsi" w:hAnsiTheme="minorHAnsi" w:cstheme="minorBidi"/>
        </w:rPr>
        <w:tab/>
      </w:r>
      <w:r w:rsidRPr="00065FC2">
        <w:t>Operating Experience Smart Samples (OpESSs)</w:t>
      </w:r>
      <w:r w:rsidRPr="00065FC2">
        <w:tab/>
      </w:r>
      <w:r w:rsidR="001D08C0" w:rsidRPr="00065FC2">
        <w:t>1</w:t>
      </w:r>
      <w:r w:rsidR="004B0235" w:rsidRPr="00065FC2">
        <w:t>9</w:t>
      </w:r>
    </w:p>
    <w:p w:rsidR="00706C57" w:rsidRPr="00065FC2" w:rsidRDefault="00EE7733" w:rsidP="004D3FDF">
      <w:pPr>
        <w:pStyle w:val="TOC2"/>
        <w:rPr>
          <w:rFonts w:asciiTheme="minorHAnsi" w:hAnsiTheme="minorHAnsi" w:cstheme="minorBidi"/>
        </w:rPr>
      </w:pPr>
      <w:r w:rsidRPr="00065FC2">
        <w:t>07.05</w:t>
      </w:r>
      <w:r w:rsidRPr="00065FC2">
        <w:rPr>
          <w:rFonts w:asciiTheme="minorHAnsi" w:hAnsiTheme="minorHAnsi" w:cstheme="minorBidi"/>
        </w:rPr>
        <w:tab/>
      </w:r>
      <w:r w:rsidRPr="00065FC2">
        <w:t>Appendix</w:t>
      </w:r>
      <w:r w:rsidRPr="00065FC2">
        <w:tab/>
      </w:r>
      <w:r w:rsidR="004B0235" w:rsidRPr="00065FC2">
        <w:t>20</w:t>
      </w:r>
    </w:p>
    <w:p w:rsidR="005A7330" w:rsidRPr="00065FC2" w:rsidRDefault="00EE7733" w:rsidP="004D3FDF">
      <w:pPr>
        <w:pStyle w:val="TOC2"/>
        <w:sectPr w:rsidR="005A7330" w:rsidRPr="00065FC2" w:rsidSect="004A4746">
          <w:footerReference w:type="first" r:id="rId13"/>
          <w:pgSz w:w="12240" w:h="15840" w:code="1"/>
          <w:pgMar w:top="1440" w:right="1440" w:bottom="1440" w:left="1440" w:header="1440" w:footer="1440" w:gutter="0"/>
          <w:pgNumType w:fmt="lowerRoman" w:start="1"/>
          <w:cols w:space="720"/>
          <w:noEndnote/>
          <w:titlePg/>
          <w:docGrid w:linePitch="299"/>
        </w:sectPr>
      </w:pPr>
      <w:r w:rsidRPr="00065FC2">
        <w:t>07.06</w:t>
      </w:r>
      <w:r w:rsidRPr="00065FC2">
        <w:rPr>
          <w:rFonts w:asciiTheme="minorHAnsi" w:hAnsiTheme="minorHAnsi" w:cstheme="minorBidi"/>
        </w:rPr>
        <w:tab/>
      </w:r>
      <w:r w:rsidRPr="00065FC2">
        <w:t>Table</w:t>
      </w:r>
      <w:r w:rsidRPr="00065FC2">
        <w:tab/>
      </w:r>
      <w:r w:rsidR="00485B03" w:rsidRPr="00065FC2">
        <w:t>20</w:t>
      </w:r>
    </w:p>
    <w:p w:rsidR="00EE7733" w:rsidRPr="00065FC2" w:rsidRDefault="00EE7733" w:rsidP="004D3FDF">
      <w:pPr>
        <w:pStyle w:val="TOC2"/>
      </w:pPr>
    </w:p>
    <w:p w:rsidR="00EE7733" w:rsidRPr="00065FC2" w:rsidRDefault="00EE7733" w:rsidP="004D3FDF">
      <w:pPr>
        <w:pStyle w:val="TOC2"/>
        <w:rPr>
          <w:rFonts w:asciiTheme="minorHAnsi" w:hAnsiTheme="minorHAnsi" w:cstheme="minorBidi"/>
        </w:rPr>
      </w:pPr>
      <w:r w:rsidRPr="00065FC2">
        <w:t>07.07</w:t>
      </w:r>
      <w:r w:rsidRPr="00065FC2">
        <w:rPr>
          <w:rFonts w:asciiTheme="minorHAnsi" w:hAnsiTheme="minorHAnsi" w:cstheme="minorBidi"/>
        </w:rPr>
        <w:tab/>
      </w:r>
      <w:r w:rsidRPr="00065FC2">
        <w:t>Figure</w:t>
      </w:r>
      <w:r w:rsidRPr="00065FC2">
        <w:tab/>
      </w:r>
      <w:r w:rsidR="00485B03" w:rsidRPr="00065FC2">
        <w:t>20</w:t>
      </w:r>
    </w:p>
    <w:p w:rsidR="00EE7733" w:rsidRPr="00065FC2" w:rsidRDefault="00EE7733" w:rsidP="004D3FDF">
      <w:pPr>
        <w:pStyle w:val="TOC2"/>
      </w:pPr>
      <w:r w:rsidRPr="00065FC2">
        <w:t>07.08</w:t>
      </w:r>
      <w:r w:rsidRPr="00065FC2">
        <w:rPr>
          <w:rFonts w:asciiTheme="minorHAnsi" w:hAnsiTheme="minorHAnsi" w:cstheme="minorBidi"/>
        </w:rPr>
        <w:tab/>
      </w:r>
      <w:r w:rsidRPr="00065FC2">
        <w:t>Exhibit</w:t>
      </w:r>
      <w:r w:rsidRPr="00065FC2">
        <w:tab/>
      </w:r>
      <w:r w:rsidR="00485B03" w:rsidRPr="00065FC2">
        <w:t>20</w:t>
      </w:r>
    </w:p>
    <w:p w:rsidR="00EE7733" w:rsidRPr="00065FC2" w:rsidRDefault="00EE7733" w:rsidP="004D3FDF">
      <w:pPr>
        <w:pStyle w:val="TOC2"/>
        <w:rPr>
          <w:rFonts w:asciiTheme="minorHAnsi" w:hAnsiTheme="minorHAnsi" w:cstheme="minorBidi"/>
        </w:rPr>
      </w:pPr>
      <w:r w:rsidRPr="00065FC2">
        <w:t>07.09</w:t>
      </w:r>
      <w:r w:rsidRPr="00065FC2">
        <w:rPr>
          <w:rFonts w:asciiTheme="minorHAnsi" w:hAnsiTheme="minorHAnsi" w:cstheme="minorBidi"/>
        </w:rPr>
        <w:tab/>
      </w:r>
      <w:r w:rsidRPr="00065FC2">
        <w:t>Issue Date</w:t>
      </w:r>
      <w:r w:rsidRPr="00065FC2">
        <w:tab/>
      </w:r>
      <w:r w:rsidR="00485B03" w:rsidRPr="00065FC2">
        <w:t>20</w:t>
      </w:r>
    </w:p>
    <w:p w:rsidR="00706C57" w:rsidRPr="00065FC2" w:rsidRDefault="00EE7733" w:rsidP="004D3FDF">
      <w:pPr>
        <w:pStyle w:val="TOC2"/>
      </w:pPr>
      <w:r w:rsidRPr="00065FC2">
        <w:t>07.10</w:t>
      </w:r>
      <w:r w:rsidRPr="00065FC2">
        <w:rPr>
          <w:rFonts w:asciiTheme="minorHAnsi" w:hAnsiTheme="minorHAnsi" w:cstheme="minorBidi"/>
        </w:rPr>
        <w:tab/>
      </w:r>
      <w:r w:rsidRPr="00065FC2">
        <w:t>Document Number</w:t>
      </w:r>
      <w:r w:rsidRPr="00065FC2">
        <w:tab/>
      </w:r>
      <w:r w:rsidR="00485B03" w:rsidRPr="00065FC2">
        <w:t>20</w:t>
      </w:r>
    </w:p>
    <w:p w:rsidR="0089340D" w:rsidRPr="00065FC2" w:rsidRDefault="0089340D" w:rsidP="004D3FDF">
      <w:pPr>
        <w:rPr>
          <w:rFonts w:eastAsiaTheme="minorEastAsia"/>
          <w:noProof/>
          <w:szCs w:val="22"/>
        </w:rPr>
      </w:pPr>
    </w:p>
    <w:p w:rsidR="005F30D2" w:rsidRPr="00065FC2" w:rsidRDefault="005F30D2" w:rsidP="00065FC2">
      <w:pPr>
        <w:tabs>
          <w:tab w:val="right" w:leader="dot" w:pos="9346"/>
        </w:tabs>
        <w:ind w:right="-86"/>
        <w:rPr>
          <w:rFonts w:eastAsiaTheme="minorEastAsia"/>
          <w:noProof/>
          <w:szCs w:val="22"/>
        </w:rPr>
      </w:pPr>
      <w:r w:rsidRPr="00065FC2">
        <w:rPr>
          <w:rFonts w:eastAsiaTheme="minorEastAsia"/>
          <w:noProof/>
          <w:szCs w:val="22"/>
        </w:rPr>
        <w:t xml:space="preserve">Exhibit 1 - </w:t>
      </w:r>
      <w:r w:rsidR="00004B52" w:rsidRPr="00065FC2">
        <w:rPr>
          <w:rFonts w:eastAsiaTheme="minorEastAsia"/>
          <w:noProof/>
          <w:szCs w:val="22"/>
        </w:rPr>
        <w:t>Pictorial View of IMCs, IPs and Supporting Documentation</w:t>
      </w:r>
      <w:r w:rsidR="00065FC2" w:rsidRPr="00065FC2">
        <w:rPr>
          <w:rFonts w:eastAsiaTheme="minorEastAsia"/>
          <w:noProof/>
          <w:szCs w:val="22"/>
        </w:rPr>
        <w:tab/>
      </w:r>
      <w:r w:rsidR="00004B52" w:rsidRPr="00065FC2">
        <w:rPr>
          <w:rFonts w:eastAsiaTheme="minorEastAsia"/>
          <w:noProof/>
          <w:szCs w:val="22"/>
        </w:rPr>
        <w:t>E</w:t>
      </w:r>
      <w:r w:rsidR="004B0235" w:rsidRPr="00065FC2">
        <w:rPr>
          <w:rFonts w:eastAsiaTheme="minorEastAsia"/>
          <w:noProof/>
          <w:szCs w:val="22"/>
        </w:rPr>
        <w:t>1</w:t>
      </w:r>
      <w:r w:rsidR="00004B52" w:rsidRPr="00065FC2">
        <w:rPr>
          <w:rFonts w:eastAsiaTheme="minorEastAsia"/>
          <w:noProof/>
          <w:szCs w:val="22"/>
        </w:rPr>
        <w:t>-1</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2A </w:t>
      </w:r>
      <w:r w:rsidRPr="00065FC2">
        <w:rPr>
          <w:noProof/>
          <w:sz w:val="22"/>
          <w:szCs w:val="22"/>
        </w:rPr>
        <w:t>- NRR Document Issuing Form (DIF)</w:t>
      </w:r>
      <w:r w:rsidRPr="00065FC2">
        <w:rPr>
          <w:noProof/>
          <w:sz w:val="22"/>
          <w:szCs w:val="22"/>
        </w:rPr>
        <w:tab/>
      </w:r>
      <w:r w:rsidR="005F30D2" w:rsidRPr="00065FC2">
        <w:rPr>
          <w:noProof/>
          <w:sz w:val="22"/>
          <w:szCs w:val="22"/>
        </w:rPr>
        <w:t>E2A</w:t>
      </w:r>
      <w:r w:rsidRPr="00065FC2">
        <w:rPr>
          <w:noProof/>
          <w:sz w:val="22"/>
          <w:szCs w:val="22"/>
        </w:rPr>
        <w:t>-</w:t>
      </w:r>
      <w:r w:rsidR="00BD240F" w:rsidRPr="00065FC2">
        <w:rPr>
          <w:noProof/>
          <w:sz w:val="22"/>
          <w:szCs w:val="22"/>
        </w:rPr>
        <w:fldChar w:fldCharType="begin"/>
      </w:r>
      <w:r w:rsidRPr="00065FC2">
        <w:rPr>
          <w:noProof/>
          <w:sz w:val="22"/>
          <w:szCs w:val="22"/>
        </w:rPr>
        <w:instrText xml:space="preserve"> PAGEREF _Toc293925079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1</w:t>
      </w:r>
      <w:r w:rsidR="00BD240F" w:rsidRPr="00065FC2">
        <w:rPr>
          <w:noProof/>
          <w:sz w:val="22"/>
          <w:szCs w:val="22"/>
        </w:rPr>
        <w:fldChar w:fldCharType="end"/>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2B </w:t>
      </w:r>
      <w:r w:rsidRPr="00065FC2">
        <w:rPr>
          <w:noProof/>
          <w:sz w:val="22"/>
          <w:szCs w:val="22"/>
        </w:rPr>
        <w:t>- FSME Document Issuing Form (DIF)</w:t>
      </w:r>
      <w:r w:rsidRPr="00065FC2">
        <w:rPr>
          <w:noProof/>
          <w:sz w:val="22"/>
          <w:szCs w:val="22"/>
        </w:rPr>
        <w:tab/>
      </w:r>
      <w:r w:rsidR="005F30D2" w:rsidRPr="00065FC2">
        <w:rPr>
          <w:noProof/>
          <w:sz w:val="22"/>
          <w:szCs w:val="22"/>
        </w:rPr>
        <w:t>E2B</w:t>
      </w:r>
      <w:r w:rsidRPr="00065FC2">
        <w:rPr>
          <w:noProof/>
          <w:sz w:val="22"/>
          <w:szCs w:val="22"/>
        </w:rPr>
        <w:t>-</w:t>
      </w:r>
      <w:r w:rsidR="006417F4" w:rsidRPr="00065FC2">
        <w:rPr>
          <w:noProof/>
          <w:sz w:val="22"/>
          <w:szCs w:val="22"/>
        </w:rPr>
        <w:t>1</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2C </w:t>
      </w:r>
      <w:r w:rsidRPr="00065FC2">
        <w:rPr>
          <w:noProof/>
          <w:sz w:val="22"/>
          <w:szCs w:val="22"/>
        </w:rPr>
        <w:t>- NMSS Document Issuing Form (DIF)</w:t>
      </w:r>
      <w:r w:rsidRPr="00065FC2">
        <w:rPr>
          <w:noProof/>
          <w:sz w:val="22"/>
          <w:szCs w:val="22"/>
        </w:rPr>
        <w:tab/>
      </w:r>
      <w:r w:rsidR="005F30D2" w:rsidRPr="00065FC2">
        <w:rPr>
          <w:noProof/>
          <w:sz w:val="22"/>
          <w:szCs w:val="22"/>
        </w:rPr>
        <w:t>E2C</w:t>
      </w:r>
      <w:r w:rsidRPr="00065FC2">
        <w:rPr>
          <w:noProof/>
          <w:sz w:val="22"/>
          <w:szCs w:val="22"/>
        </w:rPr>
        <w:t>-</w:t>
      </w:r>
      <w:r w:rsidR="006417F4" w:rsidRPr="00065FC2">
        <w:rPr>
          <w:noProof/>
          <w:sz w:val="22"/>
          <w:szCs w:val="22"/>
        </w:rPr>
        <w:t>1</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2D </w:t>
      </w:r>
      <w:r w:rsidRPr="00065FC2">
        <w:rPr>
          <w:noProof/>
          <w:sz w:val="22"/>
          <w:szCs w:val="22"/>
        </w:rPr>
        <w:t>- NRO Document Issuing Form (DIF)</w:t>
      </w:r>
      <w:r w:rsidRPr="00065FC2">
        <w:rPr>
          <w:noProof/>
          <w:sz w:val="22"/>
          <w:szCs w:val="22"/>
        </w:rPr>
        <w:tab/>
      </w:r>
      <w:r w:rsidR="005F30D2" w:rsidRPr="00065FC2">
        <w:rPr>
          <w:noProof/>
          <w:sz w:val="22"/>
          <w:szCs w:val="22"/>
        </w:rPr>
        <w:t>E2D</w:t>
      </w:r>
      <w:r w:rsidRPr="00065FC2">
        <w:rPr>
          <w:noProof/>
          <w:sz w:val="22"/>
          <w:szCs w:val="22"/>
        </w:rPr>
        <w:t>-</w:t>
      </w:r>
      <w:r w:rsidR="006417F4" w:rsidRPr="00065FC2">
        <w:rPr>
          <w:noProof/>
          <w:sz w:val="22"/>
          <w:szCs w:val="22"/>
        </w:rPr>
        <w:t>1</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2E </w:t>
      </w:r>
      <w:r w:rsidRPr="00065FC2">
        <w:rPr>
          <w:noProof/>
          <w:sz w:val="22"/>
          <w:szCs w:val="22"/>
        </w:rPr>
        <w:t>- NSIR Document Issuing Form (DIF)</w:t>
      </w:r>
      <w:r w:rsidRPr="00065FC2">
        <w:rPr>
          <w:noProof/>
          <w:sz w:val="22"/>
          <w:szCs w:val="22"/>
        </w:rPr>
        <w:tab/>
      </w:r>
      <w:r w:rsidR="005F30D2" w:rsidRPr="00065FC2">
        <w:rPr>
          <w:noProof/>
          <w:sz w:val="22"/>
          <w:szCs w:val="22"/>
        </w:rPr>
        <w:t>E2E</w:t>
      </w:r>
      <w:r w:rsidRPr="00065FC2">
        <w:rPr>
          <w:noProof/>
          <w:sz w:val="22"/>
          <w:szCs w:val="22"/>
        </w:rPr>
        <w:t>-</w:t>
      </w:r>
      <w:r w:rsidR="006B1600" w:rsidRPr="00065FC2">
        <w:rPr>
          <w:noProof/>
          <w:sz w:val="22"/>
          <w:szCs w:val="22"/>
        </w:rPr>
        <w:t>1</w:t>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3 </w:t>
      </w:r>
      <w:r w:rsidRPr="00065FC2">
        <w:rPr>
          <w:noProof/>
          <w:sz w:val="22"/>
          <w:szCs w:val="22"/>
        </w:rPr>
        <w:t>- Example of Comment Resolution Table</w:t>
      </w:r>
      <w:r w:rsidRPr="00065FC2">
        <w:rPr>
          <w:noProof/>
          <w:sz w:val="22"/>
          <w:szCs w:val="22"/>
        </w:rPr>
        <w:tab/>
      </w:r>
      <w:r w:rsidR="005F30D2" w:rsidRPr="00065FC2">
        <w:rPr>
          <w:noProof/>
          <w:sz w:val="22"/>
          <w:szCs w:val="22"/>
        </w:rPr>
        <w:t>E3</w:t>
      </w:r>
      <w:r w:rsidRPr="00065FC2">
        <w:rPr>
          <w:noProof/>
          <w:sz w:val="22"/>
          <w:szCs w:val="22"/>
        </w:rPr>
        <w:t>-</w:t>
      </w:r>
      <w:r w:rsidR="00BD240F" w:rsidRPr="00065FC2">
        <w:rPr>
          <w:noProof/>
          <w:sz w:val="22"/>
          <w:szCs w:val="22"/>
        </w:rPr>
        <w:fldChar w:fldCharType="begin"/>
      </w:r>
      <w:r w:rsidRPr="00065FC2">
        <w:rPr>
          <w:noProof/>
          <w:sz w:val="22"/>
          <w:szCs w:val="22"/>
        </w:rPr>
        <w:instrText xml:space="preserve"> PAGEREF _Toc293925084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1</w:t>
      </w:r>
      <w:r w:rsidR="00BD240F" w:rsidRPr="00065FC2">
        <w:rPr>
          <w:noProof/>
          <w:sz w:val="22"/>
          <w:szCs w:val="22"/>
        </w:rPr>
        <w:fldChar w:fldCharType="end"/>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4 </w:t>
      </w:r>
      <w:r w:rsidRPr="00065FC2">
        <w:rPr>
          <w:noProof/>
          <w:sz w:val="22"/>
          <w:szCs w:val="22"/>
        </w:rPr>
        <w:t>- Example of Revision History Page</w:t>
      </w:r>
      <w:r w:rsidRPr="00065FC2">
        <w:rPr>
          <w:noProof/>
          <w:sz w:val="22"/>
          <w:szCs w:val="22"/>
        </w:rPr>
        <w:tab/>
      </w:r>
      <w:r w:rsidR="005F30D2" w:rsidRPr="00065FC2">
        <w:rPr>
          <w:noProof/>
          <w:sz w:val="22"/>
          <w:szCs w:val="22"/>
        </w:rPr>
        <w:t>E4</w:t>
      </w:r>
      <w:r w:rsidRPr="00065FC2">
        <w:rPr>
          <w:noProof/>
          <w:sz w:val="22"/>
          <w:szCs w:val="22"/>
        </w:rPr>
        <w:t>-</w:t>
      </w:r>
      <w:r w:rsidR="00BD240F" w:rsidRPr="00065FC2">
        <w:rPr>
          <w:noProof/>
          <w:sz w:val="22"/>
          <w:szCs w:val="22"/>
        </w:rPr>
        <w:fldChar w:fldCharType="begin"/>
      </w:r>
      <w:r w:rsidRPr="00065FC2">
        <w:rPr>
          <w:noProof/>
          <w:sz w:val="22"/>
          <w:szCs w:val="22"/>
        </w:rPr>
        <w:instrText xml:space="preserve"> PAGEREF _Toc293925085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1</w:t>
      </w:r>
      <w:r w:rsidR="00BD240F" w:rsidRPr="00065FC2">
        <w:rPr>
          <w:noProof/>
          <w:sz w:val="22"/>
          <w:szCs w:val="22"/>
        </w:rPr>
        <w:fldChar w:fldCharType="end"/>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5 </w:t>
      </w:r>
      <w:r w:rsidRPr="00065FC2">
        <w:rPr>
          <w:noProof/>
          <w:sz w:val="22"/>
          <w:szCs w:val="22"/>
        </w:rPr>
        <w:t>- Example of Document Formatting</w:t>
      </w:r>
      <w:r w:rsidRPr="00065FC2">
        <w:rPr>
          <w:noProof/>
          <w:sz w:val="22"/>
          <w:szCs w:val="22"/>
        </w:rPr>
        <w:tab/>
      </w:r>
      <w:r w:rsidR="005F30D2" w:rsidRPr="00065FC2">
        <w:rPr>
          <w:noProof/>
          <w:sz w:val="22"/>
          <w:szCs w:val="22"/>
        </w:rPr>
        <w:t>E5</w:t>
      </w:r>
      <w:r w:rsidRPr="00065FC2">
        <w:rPr>
          <w:noProof/>
          <w:sz w:val="22"/>
          <w:szCs w:val="22"/>
        </w:rPr>
        <w:t>-</w:t>
      </w:r>
      <w:r w:rsidR="00BD240F" w:rsidRPr="00065FC2">
        <w:rPr>
          <w:noProof/>
          <w:sz w:val="22"/>
          <w:szCs w:val="22"/>
        </w:rPr>
        <w:fldChar w:fldCharType="begin"/>
      </w:r>
      <w:r w:rsidRPr="00065FC2">
        <w:rPr>
          <w:noProof/>
          <w:sz w:val="22"/>
          <w:szCs w:val="22"/>
        </w:rPr>
        <w:instrText xml:space="preserve"> PAGEREF _Toc293925086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1</w:t>
      </w:r>
      <w:r w:rsidR="00BD240F" w:rsidRPr="00065FC2">
        <w:rPr>
          <w:noProof/>
          <w:sz w:val="22"/>
          <w:szCs w:val="22"/>
        </w:rPr>
        <w:fldChar w:fldCharType="end"/>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6</w:t>
      </w:r>
      <w:r w:rsidR="004B0235" w:rsidRPr="00065FC2">
        <w:rPr>
          <w:noProof/>
          <w:sz w:val="22"/>
          <w:szCs w:val="22"/>
        </w:rPr>
        <w:t xml:space="preserve"> </w:t>
      </w:r>
      <w:r w:rsidRPr="00065FC2">
        <w:rPr>
          <w:noProof/>
          <w:sz w:val="22"/>
          <w:szCs w:val="22"/>
        </w:rPr>
        <w:t>- Format Requirements Checklist</w:t>
      </w:r>
      <w:r w:rsidRPr="00065FC2">
        <w:rPr>
          <w:noProof/>
          <w:sz w:val="22"/>
          <w:szCs w:val="22"/>
        </w:rPr>
        <w:tab/>
      </w:r>
      <w:r w:rsidR="005F30D2" w:rsidRPr="00065FC2">
        <w:rPr>
          <w:noProof/>
          <w:sz w:val="22"/>
          <w:szCs w:val="22"/>
        </w:rPr>
        <w:t>E6</w:t>
      </w:r>
      <w:r w:rsidRPr="00065FC2">
        <w:rPr>
          <w:noProof/>
          <w:sz w:val="22"/>
          <w:szCs w:val="22"/>
        </w:rPr>
        <w:t>-</w:t>
      </w:r>
      <w:r w:rsidR="00BD240F" w:rsidRPr="00065FC2">
        <w:rPr>
          <w:noProof/>
          <w:sz w:val="22"/>
          <w:szCs w:val="22"/>
        </w:rPr>
        <w:fldChar w:fldCharType="begin"/>
      </w:r>
      <w:r w:rsidRPr="00065FC2">
        <w:rPr>
          <w:noProof/>
          <w:sz w:val="22"/>
          <w:szCs w:val="22"/>
        </w:rPr>
        <w:instrText xml:space="preserve"> PAGEREF _Toc293925087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1</w:t>
      </w:r>
      <w:r w:rsidR="00BD240F" w:rsidRPr="00065FC2">
        <w:rPr>
          <w:noProof/>
          <w:sz w:val="22"/>
          <w:szCs w:val="22"/>
        </w:rPr>
        <w:fldChar w:fldCharType="end"/>
      </w:r>
    </w:p>
    <w:p w:rsidR="00EE7733" w:rsidRPr="00065FC2" w:rsidRDefault="00EE7733" w:rsidP="00673BB3">
      <w:pPr>
        <w:pStyle w:val="TOC1"/>
        <w:rPr>
          <w:rFonts w:asciiTheme="minorHAnsi" w:eastAsiaTheme="minorEastAsia" w:hAnsiTheme="minorHAnsi" w:cstheme="minorBidi"/>
          <w:noProof/>
          <w:sz w:val="22"/>
          <w:szCs w:val="22"/>
        </w:rPr>
      </w:pPr>
      <w:r w:rsidRPr="00065FC2">
        <w:rPr>
          <w:noProof/>
          <w:sz w:val="22"/>
          <w:szCs w:val="22"/>
        </w:rPr>
        <w:t xml:space="preserve">Exhibit </w:t>
      </w:r>
      <w:r w:rsidR="005F30D2" w:rsidRPr="00065FC2">
        <w:rPr>
          <w:noProof/>
          <w:sz w:val="22"/>
          <w:szCs w:val="22"/>
        </w:rPr>
        <w:t xml:space="preserve">7 </w:t>
      </w:r>
      <w:r w:rsidRPr="00065FC2">
        <w:rPr>
          <w:noProof/>
          <w:sz w:val="22"/>
          <w:szCs w:val="22"/>
        </w:rPr>
        <w:t>- Guidance for Using MS Word 2007</w:t>
      </w:r>
      <w:r w:rsidRPr="00065FC2">
        <w:rPr>
          <w:noProof/>
          <w:sz w:val="22"/>
          <w:szCs w:val="22"/>
        </w:rPr>
        <w:tab/>
      </w:r>
      <w:r w:rsidR="005F30D2" w:rsidRPr="00065FC2">
        <w:rPr>
          <w:noProof/>
          <w:sz w:val="22"/>
          <w:szCs w:val="22"/>
        </w:rPr>
        <w:t>E7</w:t>
      </w:r>
      <w:r w:rsidRPr="00065FC2">
        <w:rPr>
          <w:noProof/>
          <w:sz w:val="22"/>
          <w:szCs w:val="22"/>
        </w:rPr>
        <w:t>-</w:t>
      </w:r>
      <w:r w:rsidR="00BD240F" w:rsidRPr="00065FC2">
        <w:rPr>
          <w:noProof/>
          <w:sz w:val="22"/>
          <w:szCs w:val="22"/>
        </w:rPr>
        <w:fldChar w:fldCharType="begin"/>
      </w:r>
      <w:r w:rsidRPr="00065FC2">
        <w:rPr>
          <w:noProof/>
          <w:sz w:val="22"/>
          <w:szCs w:val="22"/>
        </w:rPr>
        <w:instrText xml:space="preserve"> PAGEREF _Toc293925088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1</w:t>
      </w:r>
      <w:r w:rsidR="00BD240F" w:rsidRPr="00065FC2">
        <w:rPr>
          <w:noProof/>
          <w:sz w:val="22"/>
          <w:szCs w:val="22"/>
        </w:rPr>
        <w:fldChar w:fldCharType="end"/>
      </w:r>
    </w:p>
    <w:p w:rsidR="00EE7733" w:rsidRPr="00401D64" w:rsidRDefault="00EE7733" w:rsidP="00673BB3">
      <w:pPr>
        <w:pStyle w:val="TOC1"/>
        <w:rPr>
          <w:rFonts w:asciiTheme="minorHAnsi" w:eastAsiaTheme="minorEastAsia" w:hAnsiTheme="minorHAnsi" w:cstheme="minorBidi"/>
          <w:noProof/>
        </w:rPr>
      </w:pPr>
      <w:r w:rsidRPr="00065FC2">
        <w:rPr>
          <w:noProof/>
          <w:sz w:val="22"/>
          <w:szCs w:val="22"/>
        </w:rPr>
        <w:t>Attachment 1 - Revision History for IMC 0040</w:t>
      </w:r>
      <w:r w:rsidRPr="00065FC2">
        <w:rPr>
          <w:noProof/>
          <w:sz w:val="22"/>
          <w:szCs w:val="22"/>
        </w:rPr>
        <w:tab/>
        <w:t>Att1-</w:t>
      </w:r>
      <w:r w:rsidR="00BD240F" w:rsidRPr="00065FC2">
        <w:rPr>
          <w:noProof/>
          <w:sz w:val="22"/>
          <w:szCs w:val="22"/>
        </w:rPr>
        <w:fldChar w:fldCharType="begin"/>
      </w:r>
      <w:r w:rsidRPr="00065FC2">
        <w:rPr>
          <w:noProof/>
          <w:sz w:val="22"/>
          <w:szCs w:val="22"/>
        </w:rPr>
        <w:instrText xml:space="preserve"> PAGEREF _Toc293925089 \h </w:instrText>
      </w:r>
      <w:r w:rsidR="00BD240F" w:rsidRPr="00065FC2">
        <w:rPr>
          <w:noProof/>
          <w:sz w:val="22"/>
          <w:szCs w:val="22"/>
        </w:rPr>
      </w:r>
      <w:r w:rsidR="00BD240F" w:rsidRPr="00065FC2">
        <w:rPr>
          <w:noProof/>
          <w:sz w:val="22"/>
          <w:szCs w:val="22"/>
        </w:rPr>
        <w:fldChar w:fldCharType="separate"/>
      </w:r>
      <w:r w:rsidR="00673BB3" w:rsidRPr="00065FC2">
        <w:rPr>
          <w:noProof/>
          <w:sz w:val="22"/>
          <w:szCs w:val="22"/>
        </w:rPr>
        <w:t>1</w:t>
      </w:r>
      <w:r w:rsidR="00BD240F" w:rsidRPr="00065FC2">
        <w:rPr>
          <w:noProof/>
          <w:sz w:val="22"/>
          <w:szCs w:val="22"/>
        </w:rPr>
        <w:fldChar w:fldCharType="end"/>
      </w:r>
    </w:p>
    <w:p w:rsidR="00276B8E" w:rsidRPr="00401D64" w:rsidRDefault="00BD240F" w:rsidP="00673BB3">
      <w:pPr>
        <w:pStyle w:val="TOC1"/>
      </w:pPr>
      <w:r w:rsidRPr="00401D64">
        <w:fldChar w:fldCharType="end"/>
      </w:r>
    </w:p>
    <w:p w:rsidR="00FB7BDF" w:rsidRPr="00401D64" w:rsidRDefault="00FB7BDF"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FB7BDF" w:rsidRPr="00401D64" w:rsidSect="00004B52">
          <w:footerReference w:type="first" r:id="rId14"/>
          <w:pgSz w:w="12240" w:h="15840" w:code="1"/>
          <w:pgMar w:top="1440" w:right="1440" w:bottom="1440" w:left="1440" w:header="1440" w:footer="1440" w:gutter="0"/>
          <w:pgNumType w:fmt="lowerRoman" w:start="1"/>
          <w:cols w:space="720"/>
          <w:noEndnote/>
          <w:titlePg/>
          <w:docGrid w:linePitch="299"/>
        </w:sectPr>
      </w:pPr>
      <w:bookmarkStart w:id="0" w:name="_Toc165868877"/>
      <w:bookmarkStart w:id="1" w:name="_Toc165869793"/>
      <w:bookmarkStart w:id="2" w:name="_Toc165879926"/>
      <w:bookmarkStart w:id="3" w:name="_Toc165974670"/>
      <w:bookmarkStart w:id="4" w:name="_Toc165975383"/>
      <w:bookmarkStart w:id="5" w:name="_Toc165976066"/>
      <w:bookmarkStart w:id="6" w:name="_Toc166397179"/>
      <w:bookmarkStart w:id="7" w:name="_Toc166397388"/>
      <w:bookmarkStart w:id="8" w:name="_Toc166397539"/>
      <w:bookmarkStart w:id="9" w:name="_Toc166398225"/>
      <w:bookmarkStart w:id="10" w:name="_Toc166398232"/>
      <w:bookmarkStart w:id="11" w:name="_Toc168308346"/>
      <w:bookmarkStart w:id="12" w:name="_Toc168308474"/>
    </w:p>
    <w:p w:rsidR="005A7330" w:rsidRDefault="005A7330"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5A7330" w:rsidSect="005A7330">
          <w:type w:val="continuous"/>
          <w:pgSz w:w="12240" w:h="15840" w:code="1"/>
          <w:pgMar w:top="1440" w:right="1440" w:bottom="1440" w:left="1440" w:header="1440" w:footer="1440" w:gutter="0"/>
          <w:pgNumType w:start="0"/>
          <w:cols w:space="720"/>
          <w:noEndnote/>
          <w:titlePg/>
          <w:docGrid w:linePitch="299"/>
        </w:sectPr>
      </w:pPr>
    </w:p>
    <w:p w:rsidR="00D169D1" w:rsidRPr="00401D64" w:rsidRDefault="00B40862"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r w:rsidRPr="00401D64">
        <w:rPr>
          <w:sz w:val="22"/>
          <w:szCs w:val="22"/>
        </w:rPr>
        <w:lastRenderedPageBreak/>
        <w:t>0040-01</w:t>
      </w:r>
      <w:r w:rsidRPr="00401D64">
        <w:rPr>
          <w:sz w:val="22"/>
          <w:szCs w:val="22"/>
        </w:rPr>
        <w:tab/>
      </w:r>
      <w:r w:rsidR="00D169D1" w:rsidRPr="00401D64">
        <w:rPr>
          <w:sz w:val="22"/>
          <w:szCs w:val="22"/>
        </w:rPr>
        <w:t>PURPOSE</w:t>
      </w:r>
      <w:bookmarkEnd w:id="0"/>
      <w:bookmarkEnd w:id="1"/>
      <w:bookmarkEnd w:id="2"/>
      <w:bookmarkEnd w:id="3"/>
      <w:bookmarkEnd w:id="4"/>
      <w:bookmarkEnd w:id="5"/>
      <w:bookmarkEnd w:id="6"/>
      <w:bookmarkEnd w:id="7"/>
      <w:bookmarkEnd w:id="8"/>
      <w:bookmarkEnd w:id="9"/>
      <w:bookmarkEnd w:id="10"/>
      <w:bookmarkEnd w:id="11"/>
      <w:bookmarkEnd w:id="12"/>
      <w:r w:rsidR="00BD240F" w:rsidRPr="00401D64">
        <w:rPr>
          <w:sz w:val="22"/>
          <w:szCs w:val="22"/>
        </w:rPr>
        <w:fldChar w:fldCharType="begin"/>
      </w:r>
      <w:r w:rsidR="00B16BD4" w:rsidRPr="00401D64">
        <w:rPr>
          <w:sz w:val="22"/>
          <w:szCs w:val="22"/>
        </w:rPr>
        <w:instrText xml:space="preserve"> TC "</w:instrText>
      </w:r>
      <w:bookmarkStart w:id="13" w:name="_Toc293925033"/>
      <w:r w:rsidR="00B16BD4" w:rsidRPr="00401D64">
        <w:rPr>
          <w:sz w:val="22"/>
          <w:szCs w:val="22"/>
        </w:rPr>
        <w:instrText>0040-01</w:instrText>
      </w:r>
      <w:r w:rsidR="00B16BD4" w:rsidRPr="00401D64">
        <w:rPr>
          <w:sz w:val="22"/>
          <w:szCs w:val="22"/>
        </w:rPr>
        <w:tab/>
        <w:instrText>PURPOSE</w:instrText>
      </w:r>
      <w:bookmarkEnd w:id="13"/>
      <w:r w:rsidR="00B16BD4" w:rsidRPr="00401D64">
        <w:rPr>
          <w:sz w:val="22"/>
          <w:szCs w:val="22"/>
        </w:rPr>
        <w:instrText xml:space="preserve">" \f C \l "1" </w:instrText>
      </w:r>
      <w:r w:rsidR="00BD240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50444C"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01.01</w:t>
      </w:r>
      <w:r w:rsidRPr="00401D64">
        <w:rPr>
          <w:rFonts w:cs="Arial"/>
          <w:szCs w:val="22"/>
        </w:rPr>
        <w:tab/>
      </w:r>
      <w:r w:rsidR="00D169D1" w:rsidRPr="00401D64">
        <w:rPr>
          <w:rFonts w:cs="Arial"/>
          <w:szCs w:val="22"/>
        </w:rPr>
        <w:t xml:space="preserve">Inspection Manual Chapter 0040 establishes the basic requirements and format for preparing and obtaining comments on the </w:t>
      </w:r>
      <w:r w:rsidR="00F140AC" w:rsidRPr="00401D64">
        <w:rPr>
          <w:rFonts w:cs="Arial"/>
          <w:szCs w:val="22"/>
        </w:rPr>
        <w:t>U.S. Nuclear Regulatory Commission (</w:t>
      </w:r>
      <w:r w:rsidR="00D169D1" w:rsidRPr="00401D64">
        <w:rPr>
          <w:rFonts w:cs="Arial"/>
          <w:szCs w:val="22"/>
        </w:rPr>
        <w:t>NRC</w:t>
      </w:r>
      <w:r w:rsidR="00F140AC" w:rsidRPr="00401D64">
        <w:rPr>
          <w:rFonts w:cs="Arial"/>
          <w:szCs w:val="22"/>
        </w:rPr>
        <w:t>)</w:t>
      </w:r>
      <w:r w:rsidR="00D169D1" w:rsidRPr="00401D64">
        <w:rPr>
          <w:rFonts w:cs="Arial"/>
          <w:szCs w:val="22"/>
        </w:rPr>
        <w:t xml:space="preserve"> Inspection Manual (Manual), including Manual chapters, inspection procedures, temporary instructions</w:t>
      </w:r>
      <w:r w:rsidR="00B101F7" w:rsidRPr="00401D64">
        <w:rPr>
          <w:rFonts w:cs="Arial"/>
          <w:szCs w:val="22"/>
        </w:rPr>
        <w:t>, and Operating Experience Smart Samples</w:t>
      </w:r>
      <w:r w:rsidR="00D169D1"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01.02</w:t>
      </w:r>
      <w:r w:rsidRPr="00401D64">
        <w:rPr>
          <w:rFonts w:cs="Arial"/>
          <w:szCs w:val="22"/>
        </w:rPr>
        <w:tab/>
        <w:t>Instructions are provided on how to prepare appendixes, tables, figures, and other material for Manual documents.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Subsection"/>
        <w:jc w:val="left"/>
        <w:rPr>
          <w:sz w:val="22"/>
          <w:szCs w:val="22"/>
        </w:rPr>
      </w:pPr>
      <w:r w:rsidRPr="00401D64">
        <w:rPr>
          <w:sz w:val="22"/>
          <w:szCs w:val="22"/>
        </w:rPr>
        <w:t>01.03</w:t>
      </w:r>
      <w:r w:rsidRPr="00401D64">
        <w:rPr>
          <w:sz w:val="22"/>
          <w:szCs w:val="22"/>
        </w:rPr>
        <w:tab/>
        <w:t>Responsibilities and authorities for preparing, issuing, and revising documents for the Manual are specified.</w:t>
      </w:r>
    </w:p>
    <w:p w:rsidR="00D169D1" w:rsidRPr="00401D64" w:rsidRDefault="00D169D1"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01.04</w:t>
      </w:r>
      <w:r w:rsidRPr="00401D64">
        <w:rPr>
          <w:sz w:val="22"/>
          <w:szCs w:val="22"/>
        </w:rPr>
        <w:tab/>
        <w:t>Processes are established to prepare, revise, and issue Manual documents, including those used by the various NRC Offices that conduct inspection programs</w:t>
      </w:r>
      <w:r w:rsidR="00F140AC" w:rsidRPr="00401D64">
        <w:rPr>
          <w:sz w:val="22"/>
          <w:szCs w:val="22"/>
        </w:rPr>
        <w:t xml:space="preserve"> such as</w:t>
      </w:r>
      <w:r w:rsidR="00AE6BE9" w:rsidRPr="00401D64">
        <w:rPr>
          <w:sz w:val="22"/>
          <w:szCs w:val="22"/>
        </w:rPr>
        <w:t>:</w:t>
      </w:r>
      <w:r w:rsidR="00E322C8" w:rsidRPr="00401D64">
        <w:rPr>
          <w:sz w:val="22"/>
          <w:szCs w:val="22"/>
        </w:rPr>
        <w:t xml:space="preserve"> </w:t>
      </w:r>
      <w:r w:rsidRPr="00401D64">
        <w:rPr>
          <w:sz w:val="22"/>
          <w:szCs w:val="22"/>
        </w:rPr>
        <w:t xml:space="preserve"> Office of New Reactors (NRO), Office of Nuclear Reactor Regulation (NRR), Office of Nuclear Material Safety and Safeguards (NMSS), Office of Federal and State Materials and Environmental Management Programs (FSME), and Office of Nuclear Security and Incident Response (NSIR).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4" w:name="_Toc165879927"/>
      <w:bookmarkStart w:id="15" w:name="_Toc165974671"/>
      <w:bookmarkStart w:id="16" w:name="_Toc165975384"/>
      <w:bookmarkStart w:id="17" w:name="_Toc165976067"/>
      <w:bookmarkStart w:id="18" w:name="_Toc166397180"/>
      <w:bookmarkStart w:id="19" w:name="_Toc166397389"/>
      <w:bookmarkStart w:id="20" w:name="_Toc166397540"/>
      <w:bookmarkStart w:id="21" w:name="_Toc166398226"/>
      <w:bookmarkStart w:id="22" w:name="_Toc166398233"/>
      <w:bookmarkStart w:id="23" w:name="_Toc168308347"/>
      <w:bookmarkStart w:id="24" w:name="_Toc168308475"/>
      <w:r w:rsidRPr="00401D64">
        <w:rPr>
          <w:sz w:val="22"/>
          <w:szCs w:val="22"/>
        </w:rPr>
        <w:t>0040-02</w:t>
      </w:r>
      <w:r w:rsidRPr="00401D64">
        <w:rPr>
          <w:sz w:val="22"/>
          <w:szCs w:val="22"/>
        </w:rPr>
        <w:tab/>
        <w:t>OBJECTIVES</w:t>
      </w:r>
      <w:bookmarkEnd w:id="14"/>
      <w:bookmarkEnd w:id="15"/>
      <w:bookmarkEnd w:id="16"/>
      <w:bookmarkEnd w:id="17"/>
      <w:bookmarkEnd w:id="18"/>
      <w:bookmarkEnd w:id="19"/>
      <w:bookmarkEnd w:id="20"/>
      <w:bookmarkEnd w:id="21"/>
      <w:bookmarkEnd w:id="22"/>
      <w:bookmarkEnd w:id="23"/>
      <w:bookmarkEnd w:id="24"/>
      <w:r w:rsidR="00BD240F" w:rsidRPr="00401D64">
        <w:rPr>
          <w:sz w:val="22"/>
          <w:szCs w:val="22"/>
        </w:rPr>
        <w:fldChar w:fldCharType="begin"/>
      </w:r>
      <w:r w:rsidR="00B16BD4" w:rsidRPr="00401D64">
        <w:rPr>
          <w:sz w:val="22"/>
          <w:szCs w:val="22"/>
        </w:rPr>
        <w:instrText xml:space="preserve"> TC "</w:instrText>
      </w:r>
      <w:bookmarkStart w:id="25" w:name="_Toc293925034"/>
      <w:r w:rsidR="00B16BD4" w:rsidRPr="00401D64">
        <w:rPr>
          <w:sz w:val="22"/>
          <w:szCs w:val="22"/>
        </w:rPr>
        <w:instrText>0040-02</w:instrText>
      </w:r>
      <w:r w:rsidR="00B16BD4" w:rsidRPr="00401D64">
        <w:rPr>
          <w:sz w:val="22"/>
          <w:szCs w:val="22"/>
        </w:rPr>
        <w:tab/>
        <w:instrText>OBJECTIVES</w:instrText>
      </w:r>
      <w:bookmarkEnd w:id="25"/>
      <w:r w:rsidR="00B16BD4" w:rsidRPr="00401D64">
        <w:rPr>
          <w:sz w:val="22"/>
          <w:szCs w:val="22"/>
        </w:rPr>
        <w:instrText xml:space="preserve">" \f C \l "1" </w:instrText>
      </w:r>
      <w:r w:rsidR="00BD240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Subsection"/>
        <w:jc w:val="left"/>
        <w:rPr>
          <w:sz w:val="22"/>
          <w:szCs w:val="22"/>
        </w:rPr>
      </w:pPr>
      <w:r w:rsidRPr="00401D64">
        <w:rPr>
          <w:sz w:val="22"/>
          <w:szCs w:val="22"/>
        </w:rPr>
        <w:t>02.01</w:t>
      </w:r>
      <w:r w:rsidRPr="00401D64">
        <w:rPr>
          <w:sz w:val="22"/>
          <w:szCs w:val="22"/>
        </w:rPr>
        <w:tab/>
        <w:t xml:space="preserve">To help managers and </w:t>
      </w:r>
      <w:r w:rsidR="00157D93" w:rsidRPr="00401D64">
        <w:rPr>
          <w:sz w:val="22"/>
          <w:szCs w:val="22"/>
        </w:rPr>
        <w:t xml:space="preserve">staff </w:t>
      </w:r>
      <w:r w:rsidRPr="00401D64">
        <w:rPr>
          <w:sz w:val="22"/>
          <w:szCs w:val="22"/>
        </w:rPr>
        <w:t>plan and develop clear, accurate, and effective Manual documents.</w:t>
      </w:r>
    </w:p>
    <w:p w:rsidR="00D169D1" w:rsidRPr="00401D64" w:rsidRDefault="00D169D1"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02.02</w:t>
      </w:r>
      <w:r w:rsidRPr="00401D64">
        <w:rPr>
          <w:sz w:val="22"/>
          <w:szCs w:val="22"/>
        </w:rPr>
        <w:tab/>
        <w:t>To ensure consistency</w:t>
      </w:r>
      <w:r w:rsidR="0089340D">
        <w:rPr>
          <w:sz w:val="22"/>
          <w:szCs w:val="22"/>
        </w:rPr>
        <w:t>, and meet Agency standards,</w:t>
      </w:r>
      <w:r w:rsidRPr="00401D64">
        <w:rPr>
          <w:sz w:val="22"/>
          <w:szCs w:val="22"/>
        </w:rPr>
        <w:t xml:space="preserve"> in the format and content of Manual documents.</w:t>
      </w:r>
    </w:p>
    <w:p w:rsidR="00D169D1" w:rsidRPr="00401D64" w:rsidRDefault="00D169D1" w:rsidP="004D3FDF">
      <w:pPr>
        <w:pStyle w:val="Subsection"/>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6" w:name="_Toc165879928"/>
      <w:bookmarkStart w:id="27" w:name="_Toc165974672"/>
      <w:bookmarkStart w:id="28" w:name="_Toc165975385"/>
      <w:bookmarkStart w:id="29" w:name="_Toc165976068"/>
      <w:bookmarkStart w:id="30" w:name="_Toc166397181"/>
      <w:bookmarkStart w:id="31" w:name="_Toc166397390"/>
      <w:bookmarkStart w:id="32" w:name="_Toc166397541"/>
      <w:bookmarkStart w:id="33" w:name="_Toc166398227"/>
      <w:bookmarkStart w:id="34" w:name="_Toc166398234"/>
      <w:bookmarkStart w:id="35" w:name="_Toc168308348"/>
      <w:bookmarkStart w:id="36" w:name="_Toc168308476"/>
      <w:r w:rsidRPr="00401D64">
        <w:rPr>
          <w:sz w:val="22"/>
          <w:szCs w:val="22"/>
        </w:rPr>
        <w:t>0040-03</w:t>
      </w:r>
      <w:r w:rsidRPr="00401D64">
        <w:rPr>
          <w:sz w:val="22"/>
          <w:szCs w:val="22"/>
        </w:rPr>
        <w:tab/>
        <w:t>DEFINITIONS</w:t>
      </w:r>
      <w:bookmarkEnd w:id="26"/>
      <w:bookmarkEnd w:id="27"/>
      <w:bookmarkEnd w:id="28"/>
      <w:bookmarkEnd w:id="29"/>
      <w:bookmarkEnd w:id="30"/>
      <w:bookmarkEnd w:id="31"/>
      <w:bookmarkEnd w:id="32"/>
      <w:bookmarkEnd w:id="33"/>
      <w:bookmarkEnd w:id="34"/>
      <w:bookmarkEnd w:id="35"/>
      <w:bookmarkEnd w:id="36"/>
      <w:r w:rsidR="00BD240F" w:rsidRPr="00401D64">
        <w:rPr>
          <w:sz w:val="22"/>
          <w:szCs w:val="22"/>
        </w:rPr>
        <w:fldChar w:fldCharType="begin"/>
      </w:r>
      <w:r w:rsidR="0036515C" w:rsidRPr="00401D64">
        <w:rPr>
          <w:sz w:val="22"/>
          <w:szCs w:val="22"/>
        </w:rPr>
        <w:instrText xml:space="preserve"> TC "</w:instrText>
      </w:r>
      <w:bookmarkStart w:id="37" w:name="_Toc293925035"/>
      <w:r w:rsidR="0036515C" w:rsidRPr="00401D64">
        <w:rPr>
          <w:sz w:val="22"/>
          <w:szCs w:val="22"/>
        </w:rPr>
        <w:instrText>0040-03</w:instrText>
      </w:r>
      <w:r w:rsidR="0036515C" w:rsidRPr="00401D64">
        <w:rPr>
          <w:sz w:val="22"/>
          <w:szCs w:val="22"/>
        </w:rPr>
        <w:tab/>
        <w:instrText>DEFINITIONS</w:instrText>
      </w:r>
      <w:bookmarkEnd w:id="37"/>
      <w:r w:rsidR="0036515C" w:rsidRPr="00401D64">
        <w:rPr>
          <w:sz w:val="22"/>
          <w:szCs w:val="22"/>
        </w:rPr>
        <w:instrText xml:space="preserve">" \f C \l "1" </w:instrText>
      </w:r>
      <w:r w:rsidR="00BD240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8" w:name="_Toc165974673"/>
      <w:r w:rsidRPr="00401D64">
        <w:rPr>
          <w:rStyle w:val="Header02Char"/>
          <w:sz w:val="22"/>
          <w:szCs w:val="22"/>
          <w:u w:val="none"/>
        </w:rPr>
        <w:t>03.01</w:t>
      </w:r>
      <w:r w:rsidRPr="00401D64">
        <w:rPr>
          <w:rStyle w:val="Header02Char"/>
          <w:sz w:val="22"/>
          <w:szCs w:val="22"/>
          <w:u w:val="none"/>
        </w:rPr>
        <w:tab/>
      </w:r>
      <w:r w:rsidRPr="00401D64">
        <w:rPr>
          <w:rStyle w:val="Header02Char"/>
          <w:sz w:val="22"/>
          <w:szCs w:val="22"/>
        </w:rPr>
        <w:t>General</w:t>
      </w:r>
      <w:bookmarkEnd w:id="38"/>
      <w:r w:rsidR="00BD240F" w:rsidRPr="00401D64">
        <w:rPr>
          <w:rStyle w:val="Header02Char"/>
          <w:sz w:val="22"/>
          <w:szCs w:val="22"/>
          <w:u w:val="none"/>
        </w:rPr>
        <w:fldChar w:fldCharType="begin"/>
      </w:r>
      <w:r w:rsidR="00FB6A8F" w:rsidRPr="00401D64">
        <w:rPr>
          <w:rFonts w:cs="Arial"/>
          <w:szCs w:val="22"/>
        </w:rPr>
        <w:instrText xml:space="preserve"> TC "</w:instrText>
      </w:r>
      <w:bookmarkStart w:id="39" w:name="_Toc165868878"/>
      <w:bookmarkStart w:id="40" w:name="_Toc165869794"/>
      <w:bookmarkStart w:id="41" w:name="_Toc165879929"/>
      <w:bookmarkStart w:id="42" w:name="_Toc165974674"/>
      <w:bookmarkStart w:id="43" w:name="_Toc165975386"/>
      <w:bookmarkStart w:id="44" w:name="_Toc165976069"/>
      <w:bookmarkStart w:id="45" w:name="_Toc166396781"/>
      <w:bookmarkStart w:id="46" w:name="_Toc166397182"/>
      <w:bookmarkStart w:id="47" w:name="_Toc166397391"/>
      <w:bookmarkStart w:id="48" w:name="_Toc166397718"/>
      <w:bookmarkStart w:id="49" w:name="_Toc166398235"/>
      <w:bookmarkStart w:id="50" w:name="_Toc168308349"/>
      <w:bookmarkStart w:id="51" w:name="_Toc168308477"/>
      <w:bookmarkStart w:id="52" w:name="_Toc293925036"/>
      <w:r w:rsidR="00FB6A8F" w:rsidRPr="00401D64">
        <w:rPr>
          <w:rStyle w:val="Header02Char"/>
          <w:sz w:val="22"/>
          <w:szCs w:val="22"/>
          <w:u w:val="none"/>
        </w:rPr>
        <w:instrText>03.01</w:instrText>
      </w:r>
      <w:r w:rsidR="00FB6A8F" w:rsidRPr="00401D64">
        <w:rPr>
          <w:rStyle w:val="Header02Char"/>
          <w:sz w:val="22"/>
          <w:szCs w:val="22"/>
          <w:u w:val="none"/>
        </w:rPr>
        <w:tab/>
        <w:instrText>General</w:instrText>
      </w:r>
      <w:bookmarkEnd w:id="39"/>
      <w:bookmarkEnd w:id="40"/>
      <w:bookmarkEnd w:id="41"/>
      <w:bookmarkEnd w:id="42"/>
      <w:bookmarkEnd w:id="43"/>
      <w:bookmarkEnd w:id="44"/>
      <w:bookmarkEnd w:id="45"/>
      <w:bookmarkEnd w:id="46"/>
      <w:bookmarkEnd w:id="47"/>
      <w:bookmarkEnd w:id="48"/>
      <w:bookmarkEnd w:id="49"/>
      <w:bookmarkEnd w:id="50"/>
      <w:bookmarkEnd w:id="51"/>
      <w:bookmarkEnd w:id="52"/>
      <w:r w:rsidR="00FB6A8F" w:rsidRPr="00401D64">
        <w:rPr>
          <w:rFonts w:cs="Arial"/>
          <w:szCs w:val="22"/>
        </w:rPr>
        <w:instrText>" \f C \l "</w:instrText>
      </w:r>
      <w:r w:rsidR="004A4746">
        <w:rPr>
          <w:rFonts w:cs="Arial"/>
          <w:szCs w:val="22"/>
        </w:rPr>
        <w:instrText>1</w:instrText>
      </w:r>
      <w:proofErr w:type="gramStart"/>
      <w:r w:rsidR="00FB6A8F"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w:t>
      </w:r>
    </w:p>
    <w:p w:rsidR="009C1AE2" w:rsidRPr="00401D64" w:rsidRDefault="009C1AE2"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Program Document.  </w:t>
      </w:r>
      <w:proofErr w:type="gramStart"/>
      <w:r w:rsidRPr="00401D64">
        <w:rPr>
          <w:sz w:val="22"/>
          <w:szCs w:val="22"/>
        </w:rPr>
        <w:t>A Manual chapter, inspection procedure, temporary instruction</w:t>
      </w:r>
      <w:r w:rsidR="00B101F7" w:rsidRPr="00401D64">
        <w:rPr>
          <w:sz w:val="22"/>
          <w:szCs w:val="22"/>
        </w:rPr>
        <w:t>, or Operating Experience Smart Sample</w:t>
      </w:r>
      <w:r w:rsidRPr="00401D64">
        <w:rPr>
          <w:sz w:val="22"/>
          <w:szCs w:val="22"/>
        </w:rPr>
        <w:t>.</w:t>
      </w:r>
      <w:proofErr w:type="gramEnd"/>
    </w:p>
    <w:p w:rsidR="00D169D1" w:rsidRPr="00401D64" w:rsidRDefault="00D169D1" w:rsidP="004D3FDF">
      <w:pPr>
        <w:pStyle w:val="Lettered"/>
        <w:ind w:left="807" w:hanging="533"/>
        <w:jc w:val="left"/>
        <w:rPr>
          <w:sz w:val="22"/>
          <w:szCs w:val="22"/>
        </w:rPr>
      </w:pPr>
    </w:p>
    <w:p w:rsidR="00D169D1" w:rsidRPr="00401D64" w:rsidRDefault="00637AB2" w:rsidP="004D3FDF">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Document Issuing Form</w:t>
      </w:r>
      <w:r w:rsidR="00F07CEF">
        <w:rPr>
          <w:sz w:val="22"/>
          <w:szCs w:val="22"/>
        </w:rPr>
        <w:t xml:space="preserve"> (DIF)</w:t>
      </w:r>
      <w:r w:rsidR="00D169D1" w:rsidRPr="00401D64">
        <w:rPr>
          <w:sz w:val="22"/>
          <w:szCs w:val="22"/>
        </w:rPr>
        <w:t xml:space="preserve">. </w:t>
      </w:r>
      <w:r w:rsidR="00E26A8A" w:rsidRPr="00401D64">
        <w:rPr>
          <w:sz w:val="22"/>
          <w:szCs w:val="22"/>
        </w:rPr>
        <w:t xml:space="preserve"> </w:t>
      </w:r>
      <w:r w:rsidR="00D169D1" w:rsidRPr="00401D64">
        <w:rPr>
          <w:sz w:val="22"/>
          <w:szCs w:val="22"/>
        </w:rPr>
        <w:t>A for</w:t>
      </w:r>
      <w:r w:rsidR="00E26A8A" w:rsidRPr="00401D64">
        <w:rPr>
          <w:sz w:val="22"/>
          <w:szCs w:val="22"/>
        </w:rPr>
        <w:t xml:space="preserve">m required to initiate creation, </w:t>
      </w:r>
      <w:r w:rsidR="00D169D1" w:rsidRPr="00401D64">
        <w:rPr>
          <w:sz w:val="22"/>
          <w:szCs w:val="22"/>
        </w:rPr>
        <w:t>revision</w:t>
      </w:r>
      <w:r w:rsidR="00E26A8A" w:rsidRPr="00401D64">
        <w:rPr>
          <w:sz w:val="22"/>
          <w:szCs w:val="22"/>
        </w:rPr>
        <w:t>, or deletion</w:t>
      </w:r>
      <w:r w:rsidR="00D169D1" w:rsidRPr="00401D64">
        <w:rPr>
          <w:sz w:val="22"/>
          <w:szCs w:val="22"/>
        </w:rPr>
        <w:t xml:space="preserve"> of a program document.</w:t>
      </w:r>
      <w:r w:rsidR="00B37848" w:rsidRPr="00401D64">
        <w:rPr>
          <w:sz w:val="22"/>
          <w:szCs w:val="22"/>
        </w:rPr>
        <w:t xml:space="preserve">  </w:t>
      </w:r>
    </w:p>
    <w:p w:rsidR="00D169D1" w:rsidRPr="00401D64" w:rsidRDefault="00D169D1" w:rsidP="004D3FDF">
      <w:pPr>
        <w:pStyle w:val="Lettered"/>
        <w:ind w:left="807" w:hanging="533"/>
        <w:jc w:val="left"/>
        <w:rPr>
          <w:sz w:val="22"/>
          <w:szCs w:val="22"/>
        </w:rPr>
      </w:pPr>
    </w:p>
    <w:p w:rsidR="00D169D1" w:rsidRPr="00401D64" w:rsidRDefault="00637AB2" w:rsidP="004D3FDF">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 xml:space="preserve">Originating Organization. </w:t>
      </w:r>
      <w:r w:rsidR="00D30FED" w:rsidRPr="00401D64">
        <w:rPr>
          <w:sz w:val="22"/>
          <w:szCs w:val="22"/>
        </w:rPr>
        <w:t xml:space="preserve"> </w:t>
      </w:r>
      <w:proofErr w:type="gramStart"/>
      <w:r w:rsidR="00D169D1" w:rsidRPr="00401D64">
        <w:rPr>
          <w:sz w:val="22"/>
          <w:szCs w:val="22"/>
        </w:rPr>
        <w:t xml:space="preserve">The NRC program office, division, </w:t>
      </w:r>
      <w:r w:rsidR="00157D93" w:rsidRPr="00401D64">
        <w:rPr>
          <w:sz w:val="22"/>
          <w:szCs w:val="22"/>
        </w:rPr>
        <w:t>and/</w:t>
      </w:r>
      <w:r w:rsidR="00D169D1" w:rsidRPr="00401D64">
        <w:rPr>
          <w:sz w:val="22"/>
          <w:szCs w:val="22"/>
        </w:rPr>
        <w:t>or branch responsible for the creation and modification of a program document.</w:t>
      </w:r>
      <w:proofErr w:type="gramEnd"/>
    </w:p>
    <w:p w:rsidR="002D1DE3" w:rsidRPr="00401D64" w:rsidRDefault="002D1DE3" w:rsidP="004D3FDF">
      <w:pPr>
        <w:pStyle w:val="Lettered"/>
        <w:ind w:left="807" w:hanging="533"/>
        <w:jc w:val="left"/>
        <w:rPr>
          <w:sz w:val="22"/>
          <w:szCs w:val="22"/>
        </w:rPr>
      </w:pPr>
    </w:p>
    <w:p w:rsidR="005A7330" w:rsidRDefault="002D1DE3" w:rsidP="004D3FDF">
      <w:pPr>
        <w:autoSpaceDE w:val="0"/>
        <w:autoSpaceDN w:val="0"/>
        <w:adjustRightInd w:val="0"/>
        <w:ind w:left="807" w:hanging="533"/>
        <w:rPr>
          <w:rFonts w:cs="Arial"/>
          <w:szCs w:val="22"/>
        </w:rPr>
        <w:sectPr w:rsidR="005A7330" w:rsidSect="005A7330">
          <w:footerReference w:type="first" r:id="rId15"/>
          <w:pgSz w:w="12240" w:h="15840" w:code="1"/>
          <w:pgMar w:top="1440" w:right="1440" w:bottom="1440" w:left="1440" w:header="1440" w:footer="1440" w:gutter="0"/>
          <w:pgNumType w:start="0"/>
          <w:cols w:space="720"/>
          <w:noEndnote/>
          <w:titlePg/>
          <w:docGrid w:linePitch="299"/>
        </w:sectPr>
      </w:pPr>
      <w:r w:rsidRPr="00401D64">
        <w:rPr>
          <w:szCs w:val="22"/>
        </w:rPr>
        <w:t>d.</w:t>
      </w:r>
      <w:r w:rsidRPr="00401D64">
        <w:rPr>
          <w:szCs w:val="22"/>
        </w:rPr>
        <w:tab/>
        <w:t xml:space="preserve">Reactor Oversight Program (ROP).  </w:t>
      </w:r>
      <w:r w:rsidR="00E53C84" w:rsidRPr="00401D64">
        <w:rPr>
          <w:rFonts w:cs="Arial"/>
          <w:szCs w:val="22"/>
        </w:rPr>
        <w:t>NRC’s</w:t>
      </w:r>
      <w:r w:rsidRPr="00401D64">
        <w:rPr>
          <w:rFonts w:cs="Arial"/>
          <w:szCs w:val="22"/>
        </w:rPr>
        <w:t xml:space="preserve"> regulatory framework</w:t>
      </w:r>
      <w:r w:rsidR="00E53C84" w:rsidRPr="00401D64">
        <w:rPr>
          <w:rFonts w:cs="Arial"/>
          <w:szCs w:val="22"/>
        </w:rPr>
        <w:t xml:space="preserve"> for operating reactors</w:t>
      </w:r>
      <w:r w:rsidRPr="00401D64">
        <w:rPr>
          <w:rFonts w:cs="Arial"/>
          <w:szCs w:val="22"/>
        </w:rPr>
        <w:t xml:space="preserve"> that includes licensee performance indicator (PI) data, NRC inspection activity and determination of inspection finding significance, and licensee performance assessment.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03.02</w:t>
      </w:r>
      <w:r w:rsidRPr="00401D64">
        <w:rPr>
          <w:rFonts w:cs="Arial"/>
          <w:szCs w:val="22"/>
        </w:rPr>
        <w:tab/>
      </w:r>
      <w:r w:rsidRPr="00401D64">
        <w:rPr>
          <w:rStyle w:val="Header02Char"/>
          <w:sz w:val="22"/>
          <w:szCs w:val="22"/>
        </w:rPr>
        <w:t>Types of Inspection Manual Documents</w:t>
      </w:r>
      <w:r w:rsidR="00BD240F" w:rsidRPr="00401D64">
        <w:rPr>
          <w:rStyle w:val="Header02Char"/>
          <w:sz w:val="22"/>
          <w:szCs w:val="22"/>
          <w:u w:val="none"/>
        </w:rPr>
        <w:fldChar w:fldCharType="begin"/>
      </w:r>
      <w:r w:rsidR="00ED5BE3" w:rsidRPr="00401D64">
        <w:rPr>
          <w:szCs w:val="22"/>
        </w:rPr>
        <w:instrText xml:space="preserve"> TC "</w:instrText>
      </w:r>
      <w:bookmarkStart w:id="53" w:name="_Toc168308350"/>
      <w:bookmarkStart w:id="54" w:name="_Toc168308478"/>
      <w:bookmarkStart w:id="55" w:name="_Toc293925037"/>
      <w:r w:rsidR="00ED5BE3" w:rsidRPr="00401D64">
        <w:rPr>
          <w:rFonts w:cs="Arial"/>
          <w:szCs w:val="22"/>
        </w:rPr>
        <w:instrText>03.02</w:instrText>
      </w:r>
      <w:r w:rsidR="00ED5BE3" w:rsidRPr="00401D64">
        <w:rPr>
          <w:rFonts w:cs="Arial"/>
          <w:szCs w:val="22"/>
        </w:rPr>
        <w:tab/>
      </w:r>
      <w:r w:rsidR="00ED5BE3" w:rsidRPr="00401D64">
        <w:rPr>
          <w:rStyle w:val="Header02Char"/>
          <w:sz w:val="22"/>
          <w:szCs w:val="22"/>
          <w:u w:val="none"/>
        </w:rPr>
        <w:instrText>Types of Inspection Manual Documents</w:instrText>
      </w:r>
      <w:bookmarkEnd w:id="53"/>
      <w:bookmarkEnd w:id="54"/>
      <w:bookmarkEnd w:id="55"/>
      <w:r w:rsidR="00ED5BE3" w:rsidRPr="00401D64">
        <w:rPr>
          <w:szCs w:val="22"/>
        </w:rPr>
        <w:instrText>" \f C \l "2</w:instrText>
      </w:r>
      <w:proofErr w:type="gramStart"/>
      <w:r w:rsidR="00ED5BE3" w:rsidRPr="00401D64">
        <w:rPr>
          <w:szCs w:val="22"/>
        </w:rPr>
        <w:instrText xml:space="preserve">" </w:instrText>
      </w:r>
      <w:proofErr w:type="gramEnd"/>
      <w:r w:rsidR="00BD240F" w:rsidRPr="00401D64">
        <w:rPr>
          <w:rStyle w:val="Header02Char"/>
          <w:sz w:val="22"/>
          <w:szCs w:val="22"/>
          <w:u w:val="none"/>
        </w:rPr>
        <w:fldChar w:fldCharType="end"/>
      </w:r>
      <w:r w:rsidR="00FD35C7" w:rsidRPr="00401D64">
        <w:rPr>
          <w:rStyle w:val="Header02Char"/>
          <w:sz w:val="22"/>
          <w:szCs w:val="22"/>
          <w:u w:val="none"/>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Inspection Manual Chapter (IMC).  </w:t>
      </w:r>
      <w:proofErr w:type="gramStart"/>
      <w:r w:rsidRPr="00401D64">
        <w:rPr>
          <w:sz w:val="22"/>
          <w:szCs w:val="22"/>
        </w:rPr>
        <w:t>A document containing written administrative or inspection program statements of policy.</w:t>
      </w:r>
      <w:proofErr w:type="gramEnd"/>
      <w:r w:rsidRPr="00401D64">
        <w:rPr>
          <w:sz w:val="22"/>
          <w:szCs w:val="22"/>
        </w:rPr>
        <w:t xml:space="preserve">  </w:t>
      </w:r>
      <w:r w:rsidR="00C866B4" w:rsidRPr="00401D64">
        <w:rPr>
          <w:sz w:val="22"/>
          <w:szCs w:val="22"/>
        </w:rPr>
        <w:t xml:space="preserve">IMCs state the purpose, objectives, definitions, responsibilities, authorities, and basic requirements for inspection programs.  </w:t>
      </w:r>
      <w:r w:rsidRPr="00401D64">
        <w:rPr>
          <w:sz w:val="22"/>
          <w:szCs w:val="22"/>
        </w:rPr>
        <w:t xml:space="preserve">An </w:t>
      </w:r>
      <w:r w:rsidR="00221B72" w:rsidRPr="00401D64">
        <w:rPr>
          <w:sz w:val="22"/>
          <w:szCs w:val="22"/>
        </w:rPr>
        <w:t xml:space="preserve">IMC </w:t>
      </w:r>
      <w:r w:rsidRPr="00401D64">
        <w:rPr>
          <w:sz w:val="22"/>
          <w:szCs w:val="22"/>
        </w:rPr>
        <w:t>for an inspection program defines the program through a listing o</w:t>
      </w:r>
      <w:r w:rsidR="00E26A8A" w:rsidRPr="00401D64">
        <w:rPr>
          <w:sz w:val="22"/>
          <w:szCs w:val="22"/>
        </w:rPr>
        <w:t xml:space="preserve">f inspection procedures, which is </w:t>
      </w:r>
      <w:r w:rsidRPr="00401D64">
        <w:rPr>
          <w:sz w:val="22"/>
          <w:szCs w:val="22"/>
        </w:rPr>
        <w:t xml:space="preserve">normally appended to the </w:t>
      </w:r>
      <w:r w:rsidR="00221B72" w:rsidRPr="00401D64">
        <w:rPr>
          <w:sz w:val="22"/>
          <w:szCs w:val="22"/>
        </w:rPr>
        <w:t>IMC</w:t>
      </w:r>
      <w:r w:rsidRPr="00401D64">
        <w:rPr>
          <w:sz w:val="22"/>
          <w:szCs w:val="22"/>
        </w:rPr>
        <w:t>.</w:t>
      </w:r>
      <w:r w:rsidR="00C866B4" w:rsidRPr="00401D64">
        <w:rPr>
          <w:sz w:val="22"/>
          <w:szCs w:val="22"/>
        </w:rPr>
        <w:t xml:space="preserve">  </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 xml:space="preserve">Inspection Procedure (IP).  </w:t>
      </w:r>
      <w:proofErr w:type="gramStart"/>
      <w:r w:rsidRPr="00401D64">
        <w:rPr>
          <w:sz w:val="22"/>
          <w:szCs w:val="22"/>
        </w:rPr>
        <w:t>A statement of the objectives, requirements, and specific guidance for inspection activities, which are focused on safety, security</w:t>
      </w:r>
      <w:r w:rsidR="007A6CCE" w:rsidRPr="00401D64">
        <w:rPr>
          <w:sz w:val="22"/>
          <w:szCs w:val="22"/>
        </w:rPr>
        <w:t>,</w:t>
      </w:r>
      <w:r w:rsidRPr="00401D64">
        <w:rPr>
          <w:sz w:val="22"/>
          <w:szCs w:val="22"/>
        </w:rPr>
        <w:t xml:space="preserve"> or safeguards.</w:t>
      </w:r>
      <w:proofErr w:type="gramEnd"/>
      <w:r w:rsidR="00684BD3" w:rsidRPr="00401D64">
        <w:rPr>
          <w:sz w:val="22"/>
          <w:szCs w:val="22"/>
        </w:rPr>
        <w:t xml:space="preserve">  IPs </w:t>
      </w:r>
      <w:proofErr w:type="gramStart"/>
      <w:r w:rsidR="00684BD3" w:rsidRPr="00401D64">
        <w:rPr>
          <w:sz w:val="22"/>
          <w:szCs w:val="22"/>
        </w:rPr>
        <w:t>describe</w:t>
      </w:r>
      <w:proofErr w:type="gramEnd"/>
      <w:r w:rsidR="00684BD3" w:rsidRPr="00401D64">
        <w:rPr>
          <w:sz w:val="22"/>
          <w:szCs w:val="22"/>
        </w:rPr>
        <w:t xml:space="preserve"> the activities performed by an inspector or technical staff, including administrative requirements.  IPs also </w:t>
      </w:r>
      <w:proofErr w:type="gramStart"/>
      <w:r w:rsidR="00684BD3" w:rsidRPr="00401D64">
        <w:rPr>
          <w:sz w:val="22"/>
          <w:szCs w:val="22"/>
        </w:rPr>
        <w:t>identify</w:t>
      </w:r>
      <w:proofErr w:type="gramEnd"/>
      <w:r w:rsidR="00684BD3" w:rsidRPr="00401D64">
        <w:rPr>
          <w:sz w:val="22"/>
          <w:szCs w:val="22"/>
        </w:rPr>
        <w:t xml:space="preserve"> the applicable program, state the objective of the inspection, list the inspection requirements, give inspection guidance, and estimate the resources needed.</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c.</w:t>
      </w:r>
      <w:r w:rsidRPr="00401D64">
        <w:rPr>
          <w:sz w:val="22"/>
          <w:szCs w:val="22"/>
        </w:rPr>
        <w:tab/>
        <w:t>Temporary Instruction (TI).  A temporary inspection procedure</w:t>
      </w:r>
      <w:r w:rsidR="00684BD3" w:rsidRPr="00401D64">
        <w:rPr>
          <w:sz w:val="22"/>
          <w:szCs w:val="22"/>
        </w:rPr>
        <w:t xml:space="preserve"> is </w:t>
      </w:r>
      <w:r w:rsidRPr="00401D64">
        <w:rPr>
          <w:sz w:val="22"/>
          <w:szCs w:val="22"/>
        </w:rPr>
        <w:t>focused on current safety issues or concerns</w:t>
      </w:r>
      <w:r w:rsidR="00F76EB8" w:rsidRPr="00401D64">
        <w:rPr>
          <w:sz w:val="22"/>
          <w:szCs w:val="22"/>
        </w:rPr>
        <w:t xml:space="preserve"> not currently addressed by </w:t>
      </w:r>
      <w:r w:rsidR="004866E6" w:rsidRPr="00401D64">
        <w:rPr>
          <w:sz w:val="22"/>
          <w:szCs w:val="22"/>
        </w:rPr>
        <w:t xml:space="preserve">established </w:t>
      </w:r>
      <w:r w:rsidR="00F76EB8" w:rsidRPr="00401D64">
        <w:rPr>
          <w:sz w:val="22"/>
          <w:szCs w:val="22"/>
        </w:rPr>
        <w:t>IPs or IMCs.</w:t>
      </w:r>
      <w:r w:rsidRPr="00401D64">
        <w:rPr>
          <w:sz w:val="22"/>
          <w:szCs w:val="22"/>
        </w:rPr>
        <w:t xml:space="preserve">  TIs are issued to supplement an inspection program and generally are placed in effect for </w:t>
      </w:r>
      <w:r w:rsidR="009E5826" w:rsidRPr="00401D64">
        <w:rPr>
          <w:sz w:val="22"/>
          <w:szCs w:val="22"/>
        </w:rPr>
        <w:t xml:space="preserve">a period of </w:t>
      </w:r>
      <w:r w:rsidRPr="00401D64">
        <w:rPr>
          <w:sz w:val="22"/>
          <w:szCs w:val="22"/>
        </w:rPr>
        <w:t>12</w:t>
      </w:r>
      <w:r w:rsidR="009E5826" w:rsidRPr="00401D64">
        <w:rPr>
          <w:sz w:val="22"/>
          <w:szCs w:val="22"/>
        </w:rPr>
        <w:t xml:space="preserve"> to</w:t>
      </w:r>
      <w:r w:rsidRPr="00401D64">
        <w:rPr>
          <w:sz w:val="22"/>
          <w:szCs w:val="22"/>
        </w:rPr>
        <w:t xml:space="preserve"> 24 months.</w:t>
      </w:r>
      <w:r w:rsidR="00684BD3" w:rsidRPr="00401D64">
        <w:rPr>
          <w:sz w:val="22"/>
          <w:szCs w:val="22"/>
        </w:rPr>
        <w:t xml:space="preserve">  They are used for a one-time initial inspection of a safety issue or a one-time collection of information.  </w:t>
      </w:r>
      <w:r w:rsidR="00432E4F" w:rsidRPr="00401D64">
        <w:rPr>
          <w:sz w:val="22"/>
          <w:szCs w:val="22"/>
        </w:rPr>
        <w:t>If a TI will be in effect for more than 24 months, special justification is required.</w:t>
      </w:r>
    </w:p>
    <w:p w:rsidR="00B101F7" w:rsidRPr="00401D64" w:rsidRDefault="00B101F7" w:rsidP="004D3FDF">
      <w:pPr>
        <w:pStyle w:val="Lettered"/>
        <w:ind w:left="807" w:hanging="533"/>
        <w:jc w:val="left"/>
        <w:rPr>
          <w:sz w:val="22"/>
          <w:szCs w:val="22"/>
        </w:rPr>
      </w:pPr>
    </w:p>
    <w:p w:rsidR="00B101F7" w:rsidRPr="00F07CEF" w:rsidRDefault="00B101F7" w:rsidP="004D3FDF">
      <w:pPr>
        <w:pStyle w:val="Lettered"/>
        <w:ind w:left="807" w:hanging="533"/>
        <w:jc w:val="left"/>
        <w:rPr>
          <w:sz w:val="22"/>
          <w:szCs w:val="22"/>
        </w:rPr>
      </w:pPr>
      <w:r w:rsidRPr="00401D64">
        <w:rPr>
          <w:sz w:val="22"/>
          <w:szCs w:val="22"/>
        </w:rPr>
        <w:t>d.</w:t>
      </w:r>
      <w:r w:rsidRPr="00401D64">
        <w:rPr>
          <w:sz w:val="22"/>
          <w:szCs w:val="22"/>
        </w:rPr>
        <w:tab/>
        <w:t>Operating Experience Smart Sample (</w:t>
      </w:r>
      <w:proofErr w:type="spellStart"/>
      <w:r w:rsidRPr="00401D64">
        <w:rPr>
          <w:sz w:val="22"/>
          <w:szCs w:val="22"/>
        </w:rPr>
        <w:t>OpESS</w:t>
      </w:r>
      <w:proofErr w:type="spellEnd"/>
      <w:r w:rsidRPr="00401D64">
        <w:rPr>
          <w:sz w:val="22"/>
          <w:szCs w:val="22"/>
        </w:rPr>
        <w:t xml:space="preserve">).  A </w:t>
      </w:r>
      <w:r w:rsidRPr="00F07CEF">
        <w:rPr>
          <w:rFonts w:cstheme="minorBidi"/>
          <w:sz w:val="22"/>
          <w:szCs w:val="22"/>
        </w:rPr>
        <w:t xml:space="preserve">mechanism used to integrate </w:t>
      </w:r>
      <w:r w:rsidR="002F6E5D" w:rsidRPr="00F07CEF">
        <w:rPr>
          <w:rFonts w:cstheme="minorBidi"/>
          <w:sz w:val="22"/>
          <w:szCs w:val="22"/>
        </w:rPr>
        <w:t>o</w:t>
      </w:r>
      <w:r w:rsidRPr="00F07CEF">
        <w:rPr>
          <w:rFonts w:cstheme="minorBidi"/>
          <w:sz w:val="22"/>
          <w:szCs w:val="22"/>
        </w:rPr>
        <w:t xml:space="preserve">perating </w:t>
      </w:r>
      <w:r w:rsidR="002F6E5D" w:rsidRPr="00F07CEF">
        <w:rPr>
          <w:rFonts w:cstheme="minorBidi"/>
          <w:sz w:val="22"/>
          <w:szCs w:val="22"/>
        </w:rPr>
        <w:t>e</w:t>
      </w:r>
      <w:r w:rsidRPr="00F07CEF">
        <w:rPr>
          <w:rFonts w:cstheme="minorBidi"/>
          <w:sz w:val="22"/>
          <w:szCs w:val="22"/>
        </w:rPr>
        <w:t>xperience (</w:t>
      </w:r>
      <w:proofErr w:type="spellStart"/>
      <w:r w:rsidRPr="00F07CEF">
        <w:rPr>
          <w:rFonts w:cstheme="minorBidi"/>
          <w:sz w:val="22"/>
          <w:szCs w:val="22"/>
        </w:rPr>
        <w:t>OpE</w:t>
      </w:r>
      <w:proofErr w:type="spellEnd"/>
      <w:r w:rsidRPr="00F07CEF">
        <w:rPr>
          <w:rFonts w:cstheme="minorBidi"/>
          <w:sz w:val="22"/>
          <w:szCs w:val="22"/>
        </w:rPr>
        <w:t xml:space="preserve">) into the ROP inspection process.  The </w:t>
      </w:r>
      <w:proofErr w:type="spellStart"/>
      <w:r w:rsidRPr="00F07CEF">
        <w:rPr>
          <w:rFonts w:cstheme="minorBidi"/>
          <w:sz w:val="22"/>
          <w:szCs w:val="22"/>
        </w:rPr>
        <w:t>OpESS</w:t>
      </w:r>
      <w:proofErr w:type="spellEnd"/>
      <w:r w:rsidRPr="00F07CEF">
        <w:rPr>
          <w:rFonts w:cstheme="minorBidi"/>
          <w:sz w:val="22"/>
          <w:szCs w:val="22"/>
        </w:rPr>
        <w:t xml:space="preserve"> makes relevant </w:t>
      </w:r>
      <w:proofErr w:type="spellStart"/>
      <w:r w:rsidRPr="00F07CEF">
        <w:rPr>
          <w:rFonts w:cstheme="minorBidi"/>
          <w:sz w:val="22"/>
          <w:szCs w:val="22"/>
        </w:rPr>
        <w:t>OpE</w:t>
      </w:r>
      <w:proofErr w:type="spellEnd"/>
      <w:r w:rsidRPr="00F07CEF">
        <w:rPr>
          <w:rFonts w:cstheme="minorBidi"/>
          <w:sz w:val="22"/>
          <w:szCs w:val="22"/>
        </w:rPr>
        <w:t xml:space="preserve"> more accessible to inspectors in the form of a detailed synopsis of selected issues determined to have potential generic safety implications.  </w:t>
      </w:r>
      <w:proofErr w:type="spellStart"/>
      <w:r w:rsidRPr="00F07CEF">
        <w:rPr>
          <w:rFonts w:cstheme="minorBidi"/>
          <w:sz w:val="22"/>
          <w:szCs w:val="22"/>
        </w:rPr>
        <w:t>OpESS’s</w:t>
      </w:r>
      <w:proofErr w:type="spellEnd"/>
      <w:r w:rsidRPr="00F07CEF">
        <w:rPr>
          <w:rFonts w:cstheme="minorBidi"/>
          <w:sz w:val="22"/>
          <w:szCs w:val="22"/>
        </w:rPr>
        <w:t xml:space="preserve"> inform and </w:t>
      </w:r>
      <w:r w:rsidR="00BE2400" w:rsidRPr="00F07CEF">
        <w:rPr>
          <w:rFonts w:cstheme="minorBidi"/>
          <w:sz w:val="22"/>
          <w:szCs w:val="22"/>
        </w:rPr>
        <w:t xml:space="preserve">enhance ROP inspection samples </w:t>
      </w:r>
      <w:r w:rsidRPr="00F07CEF">
        <w:rPr>
          <w:rFonts w:cstheme="minorBidi"/>
          <w:sz w:val="22"/>
          <w:szCs w:val="22"/>
        </w:rPr>
        <w:t>within existing ROP inspection procedure requirements and level of effort</w:t>
      </w:r>
      <w:r w:rsidR="00BE2400" w:rsidRPr="00F07CEF">
        <w:rPr>
          <w:rFonts w:cstheme="minorBidi"/>
          <w:sz w:val="22"/>
          <w:szCs w:val="22"/>
        </w:rPr>
        <w:t>.  Additional information is provided in IMC 2523, “NRC Application of Operating Experience.”</w:t>
      </w:r>
    </w:p>
    <w:p w:rsidR="00432E4F" w:rsidRPr="00401D64" w:rsidRDefault="00432E4F" w:rsidP="004D3FDF">
      <w:pPr>
        <w:pStyle w:val="Lettered"/>
        <w:ind w:left="807" w:hanging="533"/>
        <w:jc w:val="left"/>
        <w:rPr>
          <w:sz w:val="22"/>
          <w:szCs w:val="22"/>
        </w:rPr>
      </w:pPr>
    </w:p>
    <w:p w:rsidR="00D169D1" w:rsidRPr="00401D64" w:rsidRDefault="00B101F7" w:rsidP="004D3FDF">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Change Notice (CN).  </w:t>
      </w:r>
      <w:proofErr w:type="gramStart"/>
      <w:r w:rsidR="00D169D1" w:rsidRPr="00401D64">
        <w:rPr>
          <w:sz w:val="22"/>
          <w:szCs w:val="22"/>
        </w:rPr>
        <w:t>A sequentially numbered and dated transmittal document that lists new, revised, and/or deleted program documents; distributes new and revised program documents; and includes a “Remarks” section that summarizes the reasons for issuing, revising, or deleting a document.</w:t>
      </w:r>
      <w:proofErr w:type="gramEnd"/>
      <w:r w:rsidR="00D169D1" w:rsidRPr="00401D64">
        <w:rPr>
          <w:sz w:val="22"/>
          <w:szCs w:val="22"/>
        </w:rPr>
        <w:t xml:space="preserve">  Any required special training identified in an IP or TI is also stated.</w:t>
      </w:r>
      <w:r w:rsidR="00F07CEF">
        <w:rPr>
          <w:sz w:val="22"/>
          <w:szCs w:val="22"/>
        </w:rPr>
        <w:t xml:space="preserve">  The Change Notice will be in font Arial 11.</w:t>
      </w:r>
    </w:p>
    <w:p w:rsidR="00D169D1" w:rsidRPr="00401D64" w:rsidRDefault="00D169D1" w:rsidP="004D3FDF">
      <w:pPr>
        <w:pStyle w:val="Lettered"/>
        <w:ind w:left="807" w:hanging="533"/>
        <w:jc w:val="left"/>
        <w:rPr>
          <w:sz w:val="22"/>
          <w:szCs w:val="22"/>
        </w:rPr>
      </w:pPr>
    </w:p>
    <w:p w:rsidR="00D41F79" w:rsidRPr="00401D64" w:rsidRDefault="00B101F7" w:rsidP="004D3FDF">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Technical Guidance</w:t>
      </w:r>
      <w:r w:rsidR="00F07CEF">
        <w:rPr>
          <w:sz w:val="22"/>
          <w:szCs w:val="22"/>
        </w:rPr>
        <w:t xml:space="preserve"> (TG)</w:t>
      </w:r>
      <w:r w:rsidR="000D78CA" w:rsidRPr="00401D64">
        <w:rPr>
          <w:sz w:val="22"/>
          <w:szCs w:val="22"/>
        </w:rPr>
        <w:t>.</w:t>
      </w:r>
      <w:r w:rsidR="00D169D1" w:rsidRPr="00401D64">
        <w:rPr>
          <w:sz w:val="22"/>
          <w:szCs w:val="22"/>
        </w:rPr>
        <w:t xml:space="preserve">  A program document issued to provide specific guidance to address a particular technical question that is associated with an inspection procedure.</w:t>
      </w:r>
      <w:r w:rsidR="002223AD" w:rsidRPr="00401D64">
        <w:rPr>
          <w:sz w:val="22"/>
          <w:szCs w:val="22"/>
        </w:rPr>
        <w:t xml:space="preserve">  </w:t>
      </w:r>
      <w:r w:rsidR="00D41F79" w:rsidRPr="00401D64">
        <w:rPr>
          <w:sz w:val="22"/>
          <w:szCs w:val="22"/>
        </w:rPr>
        <w:t>These guidance documents are found in Part 9900 of the Manual.  No new technical guidance documents will be issued or revised.</w:t>
      </w:r>
    </w:p>
    <w:p w:rsidR="00D41F79" w:rsidRPr="00401D64" w:rsidRDefault="00D41F79" w:rsidP="004D3FDF">
      <w:pPr>
        <w:pStyle w:val="Lettered"/>
        <w:ind w:left="0" w:firstLine="0"/>
        <w:jc w:val="left"/>
        <w:rPr>
          <w:sz w:val="22"/>
          <w:szCs w:val="22"/>
        </w:rPr>
      </w:pPr>
    </w:p>
    <w:p w:rsidR="00D169D1" w:rsidRPr="00401D64" w:rsidRDefault="00D41F79" w:rsidP="004D3FDF">
      <w:pPr>
        <w:pStyle w:val="Lettered"/>
        <w:ind w:left="807" w:hanging="533"/>
        <w:jc w:val="left"/>
        <w:rPr>
          <w:sz w:val="22"/>
          <w:szCs w:val="22"/>
        </w:rPr>
      </w:pPr>
      <w:r w:rsidRPr="00401D64">
        <w:rPr>
          <w:sz w:val="22"/>
          <w:szCs w:val="22"/>
        </w:rPr>
        <w:tab/>
      </w:r>
      <w:r w:rsidR="002223AD" w:rsidRPr="00401D64">
        <w:rPr>
          <w:sz w:val="22"/>
          <w:szCs w:val="22"/>
        </w:rPr>
        <w:t xml:space="preserve">It is planned </w:t>
      </w:r>
      <w:r w:rsidR="008E559D" w:rsidRPr="00401D64">
        <w:rPr>
          <w:sz w:val="22"/>
          <w:szCs w:val="22"/>
        </w:rPr>
        <w:t>that every technical guidance document will be reviewed.  Based on the type of document and current use, it will be re</w:t>
      </w:r>
      <w:r w:rsidR="002223AD" w:rsidRPr="00401D64">
        <w:rPr>
          <w:sz w:val="22"/>
          <w:szCs w:val="22"/>
        </w:rPr>
        <w:t>locate</w:t>
      </w:r>
      <w:r w:rsidR="008E559D" w:rsidRPr="00401D64">
        <w:rPr>
          <w:sz w:val="22"/>
          <w:szCs w:val="22"/>
        </w:rPr>
        <w:t>d</w:t>
      </w:r>
      <w:r w:rsidR="002223AD" w:rsidRPr="00401D64">
        <w:rPr>
          <w:sz w:val="22"/>
          <w:szCs w:val="22"/>
        </w:rPr>
        <w:t xml:space="preserve"> from the inspection manual </w:t>
      </w:r>
      <w:r w:rsidR="008E559D" w:rsidRPr="00401D64">
        <w:rPr>
          <w:sz w:val="22"/>
          <w:szCs w:val="22"/>
        </w:rPr>
        <w:t xml:space="preserve">to another document collection; </w:t>
      </w:r>
      <w:r w:rsidR="002223AD" w:rsidRPr="00401D64">
        <w:rPr>
          <w:sz w:val="22"/>
          <w:szCs w:val="22"/>
        </w:rPr>
        <w:t>redefine</w:t>
      </w:r>
      <w:r w:rsidR="008E559D" w:rsidRPr="00401D64">
        <w:rPr>
          <w:sz w:val="22"/>
          <w:szCs w:val="22"/>
        </w:rPr>
        <w:t>d</w:t>
      </w:r>
      <w:r w:rsidR="002223AD" w:rsidRPr="00401D64">
        <w:rPr>
          <w:sz w:val="22"/>
          <w:szCs w:val="22"/>
        </w:rPr>
        <w:t xml:space="preserve"> </w:t>
      </w:r>
      <w:r w:rsidR="008E559D" w:rsidRPr="00401D64">
        <w:rPr>
          <w:sz w:val="22"/>
          <w:szCs w:val="22"/>
        </w:rPr>
        <w:t>as another program document</w:t>
      </w:r>
      <w:r w:rsidR="00637AB2" w:rsidRPr="00401D64">
        <w:rPr>
          <w:sz w:val="22"/>
          <w:szCs w:val="22"/>
        </w:rPr>
        <w:t>,</w:t>
      </w:r>
      <w:r w:rsidR="008E559D" w:rsidRPr="00401D64">
        <w:rPr>
          <w:sz w:val="22"/>
          <w:szCs w:val="22"/>
        </w:rPr>
        <w:t xml:space="preserve"> such as</w:t>
      </w:r>
      <w:r w:rsidR="002223AD" w:rsidRPr="00401D64">
        <w:rPr>
          <w:sz w:val="22"/>
          <w:szCs w:val="22"/>
        </w:rPr>
        <w:t xml:space="preserve"> an </w:t>
      </w:r>
      <w:r w:rsidR="008E559D" w:rsidRPr="00401D64">
        <w:rPr>
          <w:sz w:val="22"/>
          <w:szCs w:val="22"/>
        </w:rPr>
        <w:t xml:space="preserve">IMC or IP; or deleted entirely.  </w:t>
      </w:r>
    </w:p>
    <w:p w:rsidR="00D41F79" w:rsidRPr="00401D64" w:rsidRDefault="00D41F79" w:rsidP="004D3FDF">
      <w:pPr>
        <w:pStyle w:val="Lettered"/>
        <w:ind w:left="807" w:hanging="533"/>
        <w:jc w:val="left"/>
        <w:rPr>
          <w:sz w:val="22"/>
          <w:szCs w:val="22"/>
        </w:rPr>
      </w:pPr>
    </w:p>
    <w:p w:rsidR="00A64E3D" w:rsidRDefault="00B101F7" w:rsidP="004D3FDF">
      <w:pPr>
        <w:pStyle w:val="Lettered"/>
        <w:ind w:left="807" w:hanging="533"/>
        <w:jc w:val="left"/>
        <w:rPr>
          <w:sz w:val="22"/>
          <w:szCs w:val="22"/>
        </w:rPr>
        <w:sectPr w:rsidR="00A64E3D" w:rsidSect="005A7330">
          <w:footerReference w:type="first" r:id="rId16"/>
          <w:pgSz w:w="12240" w:h="15840" w:code="1"/>
          <w:pgMar w:top="1440" w:right="1440" w:bottom="1440" w:left="1440" w:header="1440" w:footer="1440" w:gutter="0"/>
          <w:pgNumType w:start="0"/>
          <w:cols w:space="720"/>
          <w:noEndnote/>
          <w:titlePg/>
          <w:docGrid w:linePitch="299"/>
        </w:sectPr>
      </w:pPr>
      <w:proofErr w:type="gramStart"/>
      <w:r w:rsidRPr="00401D64">
        <w:rPr>
          <w:sz w:val="22"/>
          <w:szCs w:val="22"/>
        </w:rPr>
        <w:t>g</w:t>
      </w:r>
      <w:r w:rsidR="00D169D1" w:rsidRPr="00401D64">
        <w:rPr>
          <w:sz w:val="22"/>
          <w:szCs w:val="22"/>
        </w:rPr>
        <w:t>.</w:t>
      </w:r>
      <w:r w:rsidR="00D169D1" w:rsidRPr="00401D64">
        <w:rPr>
          <w:sz w:val="22"/>
          <w:szCs w:val="22"/>
        </w:rPr>
        <w:tab/>
        <w:t>10 CFR Guidance.</w:t>
      </w:r>
      <w:proofErr w:type="gramEnd"/>
      <w:r w:rsidR="00D169D1" w:rsidRPr="00401D64">
        <w:rPr>
          <w:sz w:val="22"/>
          <w:szCs w:val="22"/>
        </w:rPr>
        <w:t xml:space="preserve">  </w:t>
      </w:r>
      <w:proofErr w:type="gramStart"/>
      <w:r w:rsidR="00D169D1" w:rsidRPr="00401D64">
        <w:rPr>
          <w:sz w:val="22"/>
          <w:szCs w:val="22"/>
        </w:rPr>
        <w:t>A guidance document on acceptable approaches to particular issues involving rules and regulations in 10 CFR.</w:t>
      </w:r>
      <w:proofErr w:type="gramEnd"/>
      <w:r w:rsidR="00D169D1" w:rsidRPr="00401D64">
        <w:rPr>
          <w:sz w:val="22"/>
          <w:szCs w:val="22"/>
        </w:rPr>
        <w:t xml:space="preserve">  These guidance documents are </w:t>
      </w:r>
    </w:p>
    <w:p w:rsidR="00D41F79" w:rsidRPr="00401D64" w:rsidRDefault="0015675C" w:rsidP="004D3FDF">
      <w:pPr>
        <w:pStyle w:val="Lettered"/>
        <w:ind w:left="807" w:hanging="533"/>
        <w:jc w:val="left"/>
        <w:rPr>
          <w:sz w:val="22"/>
          <w:szCs w:val="22"/>
        </w:rPr>
      </w:pPr>
      <w:r>
        <w:rPr>
          <w:sz w:val="22"/>
          <w:szCs w:val="22"/>
        </w:rPr>
        <w:lastRenderedPageBreak/>
        <w:tab/>
      </w:r>
      <w:proofErr w:type="gramStart"/>
      <w:r w:rsidR="00D169D1" w:rsidRPr="00401D64">
        <w:rPr>
          <w:sz w:val="22"/>
          <w:szCs w:val="22"/>
        </w:rPr>
        <w:t>found</w:t>
      </w:r>
      <w:proofErr w:type="gramEnd"/>
      <w:r w:rsidR="00D169D1" w:rsidRPr="00401D64">
        <w:rPr>
          <w:sz w:val="22"/>
          <w:szCs w:val="22"/>
        </w:rPr>
        <w:t xml:space="preserve"> in Part 9900 of the Manual.</w:t>
      </w:r>
      <w:r w:rsidR="008E559D" w:rsidRPr="00401D64">
        <w:rPr>
          <w:sz w:val="22"/>
          <w:szCs w:val="22"/>
        </w:rPr>
        <w:t xml:space="preserve">  </w:t>
      </w:r>
      <w:r w:rsidR="00D41F79" w:rsidRPr="00401D64">
        <w:rPr>
          <w:sz w:val="22"/>
          <w:szCs w:val="22"/>
        </w:rPr>
        <w:t>No new 10 CFR guidance documents will be issued or revised.</w:t>
      </w:r>
    </w:p>
    <w:p w:rsidR="00D41F79" w:rsidRPr="00401D64" w:rsidRDefault="00D41F79" w:rsidP="004D3FDF">
      <w:pPr>
        <w:pStyle w:val="Lettered"/>
        <w:jc w:val="left"/>
        <w:rPr>
          <w:sz w:val="22"/>
          <w:szCs w:val="22"/>
        </w:rPr>
      </w:pPr>
    </w:p>
    <w:p w:rsidR="008E559D" w:rsidRPr="00401D64" w:rsidRDefault="008E559D" w:rsidP="004D3FDF">
      <w:pPr>
        <w:pStyle w:val="Lettered"/>
        <w:ind w:firstLine="0"/>
        <w:jc w:val="left"/>
        <w:rPr>
          <w:sz w:val="22"/>
          <w:szCs w:val="22"/>
        </w:rPr>
      </w:pPr>
      <w:r w:rsidRPr="00401D64">
        <w:rPr>
          <w:sz w:val="22"/>
          <w:szCs w:val="22"/>
        </w:rPr>
        <w:t>It is planned that every 10 CFR Guidance document will be reviewed.  Based on the type of document and current use, it will be relocated from the inspection manual to another document collection; redefined as another program document</w:t>
      </w:r>
      <w:r w:rsidR="00637AB2" w:rsidRPr="00401D64">
        <w:rPr>
          <w:sz w:val="22"/>
          <w:szCs w:val="22"/>
        </w:rPr>
        <w:t xml:space="preserve">, </w:t>
      </w:r>
      <w:r w:rsidRPr="00401D64">
        <w:rPr>
          <w:sz w:val="22"/>
          <w:szCs w:val="22"/>
        </w:rPr>
        <w:t xml:space="preserve">such as an IMC or IP; or deleted entirely.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03.03</w:t>
      </w:r>
      <w:r w:rsidRPr="00401D64">
        <w:rPr>
          <w:rFonts w:cs="Arial"/>
          <w:szCs w:val="22"/>
        </w:rPr>
        <w:tab/>
      </w:r>
      <w:r w:rsidRPr="00401D64">
        <w:rPr>
          <w:rStyle w:val="Header02Char"/>
          <w:sz w:val="22"/>
          <w:szCs w:val="22"/>
        </w:rPr>
        <w:t>Support Information for Inspection Manual Documents</w:t>
      </w:r>
      <w:r w:rsidR="00BD240F" w:rsidRPr="00401D64">
        <w:rPr>
          <w:rStyle w:val="Header02Char"/>
          <w:sz w:val="22"/>
          <w:szCs w:val="22"/>
          <w:u w:val="none"/>
        </w:rPr>
        <w:fldChar w:fldCharType="begin"/>
      </w:r>
      <w:r w:rsidR="00FB6A8F" w:rsidRPr="00401D64">
        <w:rPr>
          <w:rFonts w:cs="Arial"/>
          <w:szCs w:val="22"/>
        </w:rPr>
        <w:instrText xml:space="preserve"> TC "</w:instrText>
      </w:r>
      <w:bookmarkStart w:id="56" w:name="_Toc165868880"/>
      <w:bookmarkStart w:id="57" w:name="_Toc165869796"/>
      <w:bookmarkStart w:id="58" w:name="_Toc165879931"/>
      <w:bookmarkStart w:id="59" w:name="_Toc165974676"/>
      <w:bookmarkStart w:id="60" w:name="_Toc165975388"/>
      <w:bookmarkStart w:id="61" w:name="_Toc165976071"/>
      <w:bookmarkStart w:id="62" w:name="_Toc166396783"/>
      <w:bookmarkStart w:id="63" w:name="_Toc166397184"/>
      <w:bookmarkStart w:id="64" w:name="_Toc166397393"/>
      <w:bookmarkStart w:id="65" w:name="_Toc166397720"/>
      <w:bookmarkStart w:id="66" w:name="_Toc166398237"/>
      <w:bookmarkStart w:id="67" w:name="_Toc168308351"/>
      <w:bookmarkStart w:id="68" w:name="_Toc168308479"/>
      <w:bookmarkStart w:id="69" w:name="_Toc293925038"/>
      <w:r w:rsidR="00FB6A8F" w:rsidRPr="00401D64">
        <w:rPr>
          <w:rFonts w:cs="Arial"/>
          <w:szCs w:val="22"/>
        </w:rPr>
        <w:instrText>03.03</w:instrText>
      </w:r>
      <w:r w:rsidR="00FB6A8F" w:rsidRPr="00401D64">
        <w:rPr>
          <w:rFonts w:cs="Arial"/>
          <w:szCs w:val="22"/>
        </w:rPr>
        <w:tab/>
      </w:r>
      <w:r w:rsidR="00FB6A8F" w:rsidRPr="00401D64">
        <w:rPr>
          <w:rStyle w:val="Header02Char"/>
          <w:sz w:val="22"/>
          <w:szCs w:val="22"/>
          <w:u w:val="none"/>
        </w:rPr>
        <w:instrText>Support Information for Inspection Manual Documents</w:instrText>
      </w:r>
      <w:bookmarkEnd w:id="56"/>
      <w:bookmarkEnd w:id="57"/>
      <w:bookmarkEnd w:id="58"/>
      <w:bookmarkEnd w:id="59"/>
      <w:bookmarkEnd w:id="60"/>
      <w:bookmarkEnd w:id="61"/>
      <w:bookmarkEnd w:id="62"/>
      <w:bookmarkEnd w:id="63"/>
      <w:bookmarkEnd w:id="64"/>
      <w:bookmarkEnd w:id="65"/>
      <w:bookmarkEnd w:id="66"/>
      <w:bookmarkEnd w:id="67"/>
      <w:bookmarkEnd w:id="68"/>
      <w:bookmarkEnd w:id="69"/>
      <w:r w:rsidR="00FB6A8F" w:rsidRPr="00401D64">
        <w:rPr>
          <w:rFonts w:cs="Arial"/>
          <w:szCs w:val="22"/>
        </w:rPr>
        <w:instrText>" \f C \l "</w:instrText>
      </w:r>
      <w:r w:rsidR="0015675C">
        <w:rPr>
          <w:rFonts w:cs="Arial"/>
          <w:szCs w:val="22"/>
        </w:rPr>
        <w:instrText>3</w:instrText>
      </w:r>
      <w:proofErr w:type="gramStart"/>
      <w:r w:rsidR="00FB6A8F"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Table of Contents.  </w:t>
      </w:r>
      <w:proofErr w:type="gramStart"/>
      <w:r w:rsidRPr="00401D64">
        <w:rPr>
          <w:sz w:val="22"/>
          <w:szCs w:val="22"/>
        </w:rPr>
        <w:t xml:space="preserve">The introductory outline of the </w:t>
      </w:r>
      <w:r w:rsidR="00677C4F" w:rsidRPr="00401D64">
        <w:rPr>
          <w:sz w:val="22"/>
          <w:szCs w:val="22"/>
        </w:rPr>
        <w:t xml:space="preserve">entire Inspection </w:t>
      </w:r>
      <w:r w:rsidR="00F140AC" w:rsidRPr="00401D64">
        <w:rPr>
          <w:sz w:val="22"/>
          <w:szCs w:val="22"/>
        </w:rPr>
        <w:t xml:space="preserve">Manual’s </w:t>
      </w:r>
      <w:r w:rsidRPr="00401D64">
        <w:rPr>
          <w:sz w:val="22"/>
          <w:szCs w:val="22"/>
        </w:rPr>
        <w:t>structure and listing of the Manual</w:t>
      </w:r>
      <w:r w:rsidR="00F140AC" w:rsidRPr="00401D64">
        <w:rPr>
          <w:sz w:val="22"/>
          <w:szCs w:val="22"/>
        </w:rPr>
        <w:t>’</w:t>
      </w:r>
      <w:r w:rsidRPr="00401D64">
        <w:rPr>
          <w:sz w:val="22"/>
          <w:szCs w:val="22"/>
        </w:rPr>
        <w:t>s active program documents.</w:t>
      </w:r>
      <w:proofErr w:type="gramEnd"/>
      <w:r w:rsidR="00F07CEF">
        <w:rPr>
          <w:sz w:val="22"/>
          <w:szCs w:val="22"/>
        </w:rPr>
        <w:t xml:space="preserve">  The Table of Contents will be in font Arial 11.</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 xml:space="preserve">Attachment.  </w:t>
      </w:r>
      <w:proofErr w:type="gramStart"/>
      <w:r w:rsidRPr="00401D64">
        <w:rPr>
          <w:sz w:val="22"/>
          <w:szCs w:val="22"/>
        </w:rPr>
        <w:t>Material that is relevant to a document but is too detailed or extensive to be practically included directly in the body of the document.</w:t>
      </w:r>
      <w:proofErr w:type="gramEnd"/>
      <w:r w:rsidRPr="00401D64">
        <w:rPr>
          <w:sz w:val="22"/>
          <w:szCs w:val="22"/>
        </w:rPr>
        <w:t xml:space="preserve">  Attachments generally are in the form of a numbered table, exhibit, figure, appendix, etc.</w:t>
      </w:r>
      <w:r w:rsidR="00F07CEF">
        <w:rPr>
          <w:sz w:val="22"/>
          <w:szCs w:val="22"/>
        </w:rPr>
        <w:t>, and will be in font Arial 11.</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70" w:name="_Toc165868881"/>
      <w:bookmarkStart w:id="71" w:name="_Toc165869797"/>
      <w:bookmarkStart w:id="72" w:name="_Toc165879932"/>
      <w:bookmarkStart w:id="73" w:name="_Toc165974677"/>
      <w:bookmarkStart w:id="74" w:name="_Toc165975389"/>
      <w:bookmarkStart w:id="75" w:name="_Toc165976072"/>
      <w:bookmarkStart w:id="76" w:name="_Toc166397185"/>
      <w:bookmarkStart w:id="77" w:name="_Toc166397394"/>
      <w:bookmarkStart w:id="78" w:name="_Toc166397542"/>
      <w:bookmarkStart w:id="79" w:name="_Toc166398228"/>
      <w:bookmarkStart w:id="80" w:name="_Toc166398238"/>
      <w:bookmarkStart w:id="81" w:name="_Toc168308352"/>
      <w:bookmarkStart w:id="82" w:name="_Toc168308480"/>
      <w:r w:rsidRPr="00401D64">
        <w:rPr>
          <w:sz w:val="22"/>
          <w:szCs w:val="22"/>
        </w:rPr>
        <w:t>0040-04</w:t>
      </w:r>
      <w:r w:rsidRPr="00401D64">
        <w:rPr>
          <w:sz w:val="22"/>
          <w:szCs w:val="22"/>
        </w:rPr>
        <w:tab/>
        <w:t>RESPONSIBILITIES AND AUTHORITIES</w:t>
      </w:r>
      <w:bookmarkEnd w:id="70"/>
      <w:bookmarkEnd w:id="71"/>
      <w:bookmarkEnd w:id="72"/>
      <w:bookmarkEnd w:id="73"/>
      <w:bookmarkEnd w:id="74"/>
      <w:bookmarkEnd w:id="75"/>
      <w:bookmarkEnd w:id="76"/>
      <w:bookmarkEnd w:id="77"/>
      <w:bookmarkEnd w:id="78"/>
      <w:bookmarkEnd w:id="79"/>
      <w:bookmarkEnd w:id="80"/>
      <w:bookmarkEnd w:id="81"/>
      <w:bookmarkEnd w:id="82"/>
      <w:r w:rsidR="00BD240F" w:rsidRPr="00401D64">
        <w:rPr>
          <w:sz w:val="22"/>
          <w:szCs w:val="22"/>
        </w:rPr>
        <w:fldChar w:fldCharType="begin"/>
      </w:r>
      <w:r w:rsidR="00B16BD4" w:rsidRPr="00401D64">
        <w:rPr>
          <w:sz w:val="22"/>
          <w:szCs w:val="22"/>
        </w:rPr>
        <w:instrText xml:space="preserve"> TC "</w:instrText>
      </w:r>
      <w:bookmarkStart w:id="83" w:name="_Toc293925039"/>
      <w:r w:rsidR="00B16BD4" w:rsidRPr="00401D64">
        <w:rPr>
          <w:sz w:val="22"/>
          <w:szCs w:val="22"/>
        </w:rPr>
        <w:instrText>0040-04</w:instrText>
      </w:r>
      <w:r w:rsidR="00B16BD4" w:rsidRPr="00401D64">
        <w:rPr>
          <w:sz w:val="22"/>
          <w:szCs w:val="22"/>
        </w:rPr>
        <w:tab/>
        <w:instrText>RESPONSIBILITIES AND AUTHORITIES</w:instrText>
      </w:r>
      <w:bookmarkEnd w:id="83"/>
      <w:r w:rsidR="00B16BD4" w:rsidRPr="00401D64">
        <w:rPr>
          <w:sz w:val="22"/>
          <w:szCs w:val="22"/>
        </w:rPr>
        <w:instrText>" \f C \l "</w:instrText>
      </w:r>
      <w:r w:rsidR="0015675C">
        <w:rPr>
          <w:sz w:val="22"/>
          <w:szCs w:val="22"/>
        </w:rPr>
        <w:instrText>3</w:instrText>
      </w:r>
      <w:r w:rsidR="00B16BD4" w:rsidRPr="00401D64">
        <w:rPr>
          <w:sz w:val="22"/>
          <w:szCs w:val="22"/>
        </w:rPr>
        <w:instrText xml:space="preserve">" </w:instrText>
      </w:r>
      <w:r w:rsidR="00BD240F" w:rsidRPr="00401D64">
        <w:rPr>
          <w:sz w:val="22"/>
          <w:szCs w:val="22"/>
        </w:rPr>
        <w:fldChar w:fldCharType="end"/>
      </w:r>
    </w:p>
    <w:p w:rsidR="00E0387C" w:rsidRPr="00401D64" w:rsidRDefault="00E0387C"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E0387C" w:rsidRPr="00401D64" w:rsidRDefault="00E0387C"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04.01</w:t>
      </w:r>
      <w:r w:rsidRPr="00401D64">
        <w:rPr>
          <w:sz w:val="22"/>
          <w:szCs w:val="22"/>
        </w:rPr>
        <w:tab/>
      </w:r>
      <w:r w:rsidRPr="00401D64">
        <w:rPr>
          <w:sz w:val="22"/>
          <w:szCs w:val="22"/>
          <w:u w:val="single"/>
        </w:rPr>
        <w:t>Program Office</w:t>
      </w:r>
      <w:r w:rsidR="00BD240F" w:rsidRPr="00401D64">
        <w:rPr>
          <w:sz w:val="22"/>
          <w:szCs w:val="22"/>
          <w:u w:val="single"/>
        </w:rPr>
        <w:fldChar w:fldCharType="begin"/>
      </w:r>
      <w:r w:rsidR="001A739D" w:rsidRPr="00401D64">
        <w:rPr>
          <w:sz w:val="22"/>
          <w:szCs w:val="22"/>
        </w:rPr>
        <w:instrText xml:space="preserve"> TC "</w:instrText>
      </w:r>
      <w:bookmarkStart w:id="84" w:name="_Toc293925040"/>
      <w:r w:rsidR="001A739D" w:rsidRPr="00401D64">
        <w:rPr>
          <w:sz w:val="22"/>
          <w:szCs w:val="22"/>
        </w:rPr>
        <w:instrText>04.01</w:instrText>
      </w:r>
      <w:r w:rsidR="001A739D" w:rsidRPr="00401D64">
        <w:rPr>
          <w:sz w:val="22"/>
          <w:szCs w:val="22"/>
        </w:rPr>
        <w:tab/>
      </w:r>
      <w:r w:rsidR="001A739D" w:rsidRPr="00401D64">
        <w:rPr>
          <w:sz w:val="22"/>
          <w:szCs w:val="22"/>
          <w:u w:val="single"/>
        </w:rPr>
        <w:instrText>Program Office</w:instrText>
      </w:r>
      <w:bookmarkEnd w:id="84"/>
      <w:r w:rsidR="001A739D" w:rsidRPr="00401D64">
        <w:rPr>
          <w:sz w:val="22"/>
          <w:szCs w:val="22"/>
        </w:rPr>
        <w:instrText>" \f C \l "</w:instrText>
      </w:r>
      <w:r w:rsidR="0015675C">
        <w:rPr>
          <w:sz w:val="22"/>
          <w:szCs w:val="22"/>
        </w:rPr>
        <w:instrText>3</w:instrText>
      </w:r>
      <w:proofErr w:type="gramStart"/>
      <w:r w:rsidR="001A739D" w:rsidRPr="00401D64">
        <w:rPr>
          <w:sz w:val="22"/>
          <w:szCs w:val="22"/>
        </w:rPr>
        <w:instrText xml:space="preserve">" </w:instrText>
      </w:r>
      <w:proofErr w:type="gramEnd"/>
      <w:r w:rsidR="00BD240F" w:rsidRPr="00401D64">
        <w:rPr>
          <w:sz w:val="22"/>
          <w:szCs w:val="22"/>
          <w:u w:val="single"/>
        </w:rPr>
        <w:fldChar w:fldCharType="end"/>
      </w:r>
      <w:r w:rsidRPr="00401D64">
        <w:rPr>
          <w:sz w:val="22"/>
          <w:szCs w:val="22"/>
        </w:rPr>
        <w:t>.</w:t>
      </w:r>
    </w:p>
    <w:p w:rsidR="00E0387C" w:rsidRPr="00401D64" w:rsidRDefault="00E0387C"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14B85" w:rsidRPr="00401D64" w:rsidRDefault="00C14B85" w:rsidP="004D3FDF">
      <w:pPr>
        <w:pStyle w:val="Lettered"/>
        <w:numPr>
          <w:ilvl w:val="0"/>
          <w:numId w:val="34"/>
        </w:numPr>
        <w:jc w:val="left"/>
        <w:rPr>
          <w:sz w:val="22"/>
          <w:szCs w:val="22"/>
        </w:rPr>
      </w:pPr>
      <w:r w:rsidRPr="00401D64">
        <w:rPr>
          <w:sz w:val="22"/>
          <w:szCs w:val="22"/>
        </w:rPr>
        <w:t>NRR appoints Inspection Manual Coordinator.</w:t>
      </w:r>
    </w:p>
    <w:p w:rsidR="00C14B85" w:rsidRPr="00401D64" w:rsidRDefault="00C14B85" w:rsidP="004D3FDF">
      <w:pPr>
        <w:pStyle w:val="Lettered"/>
        <w:ind w:left="274" w:firstLine="0"/>
        <w:jc w:val="left"/>
        <w:rPr>
          <w:sz w:val="22"/>
          <w:szCs w:val="22"/>
        </w:rPr>
      </w:pPr>
    </w:p>
    <w:p w:rsidR="00E0387C" w:rsidRPr="00401D64" w:rsidRDefault="00E0387C" w:rsidP="004D3FDF">
      <w:pPr>
        <w:pStyle w:val="Lettered"/>
        <w:numPr>
          <w:ilvl w:val="0"/>
          <w:numId w:val="34"/>
        </w:numPr>
        <w:jc w:val="left"/>
        <w:rPr>
          <w:sz w:val="22"/>
          <w:szCs w:val="22"/>
        </w:rPr>
      </w:pPr>
      <w:r w:rsidRPr="00401D64">
        <w:rPr>
          <w:sz w:val="22"/>
          <w:szCs w:val="22"/>
        </w:rPr>
        <w:t>NMSS appoints NMSS Inspection Manual Coordinator.</w:t>
      </w:r>
    </w:p>
    <w:p w:rsidR="00E0387C" w:rsidRPr="00401D64" w:rsidRDefault="00E0387C" w:rsidP="004D3FDF">
      <w:pPr>
        <w:pStyle w:val="Lettered"/>
        <w:ind w:left="807" w:hanging="533"/>
        <w:jc w:val="left"/>
        <w:rPr>
          <w:sz w:val="22"/>
          <w:szCs w:val="22"/>
        </w:rPr>
      </w:pPr>
    </w:p>
    <w:p w:rsidR="00E0387C" w:rsidRPr="00401D64" w:rsidRDefault="00C14B85" w:rsidP="004D3FDF">
      <w:pPr>
        <w:pStyle w:val="Lettered"/>
        <w:ind w:left="807" w:hanging="533"/>
        <w:jc w:val="left"/>
        <w:rPr>
          <w:sz w:val="22"/>
          <w:szCs w:val="22"/>
        </w:rPr>
      </w:pPr>
      <w:r w:rsidRPr="00401D64">
        <w:rPr>
          <w:sz w:val="22"/>
          <w:szCs w:val="22"/>
        </w:rPr>
        <w:t>c</w:t>
      </w:r>
      <w:r w:rsidR="00E0387C" w:rsidRPr="00401D64">
        <w:rPr>
          <w:sz w:val="22"/>
          <w:szCs w:val="22"/>
        </w:rPr>
        <w:t>.</w:t>
      </w:r>
      <w:r w:rsidR="00E0387C" w:rsidRPr="00401D64">
        <w:rPr>
          <w:sz w:val="22"/>
          <w:szCs w:val="22"/>
        </w:rPr>
        <w:tab/>
        <w:t>FSME appoints FSME Inspection Manual Coordinator.</w:t>
      </w:r>
    </w:p>
    <w:p w:rsidR="00E0387C" w:rsidRPr="00401D64" w:rsidRDefault="00E0387C" w:rsidP="004D3FDF">
      <w:pPr>
        <w:pStyle w:val="Lettered"/>
        <w:ind w:left="807" w:hanging="533"/>
        <w:jc w:val="left"/>
        <w:rPr>
          <w:sz w:val="22"/>
          <w:szCs w:val="22"/>
        </w:rPr>
      </w:pPr>
    </w:p>
    <w:p w:rsidR="00E0387C" w:rsidRPr="00401D64" w:rsidRDefault="00C14B85" w:rsidP="004D3FDF">
      <w:pPr>
        <w:pStyle w:val="Lettered"/>
        <w:ind w:left="807" w:hanging="533"/>
        <w:jc w:val="left"/>
        <w:rPr>
          <w:sz w:val="22"/>
          <w:szCs w:val="22"/>
        </w:rPr>
      </w:pPr>
      <w:r w:rsidRPr="00401D64">
        <w:rPr>
          <w:sz w:val="22"/>
          <w:szCs w:val="22"/>
        </w:rPr>
        <w:t>d.</w:t>
      </w:r>
      <w:r w:rsidR="00E0387C" w:rsidRPr="00401D64">
        <w:rPr>
          <w:sz w:val="22"/>
          <w:szCs w:val="22"/>
        </w:rPr>
        <w:tab/>
        <w:t>NSIR appoints NSIR Inspection Manual Coordinator.</w:t>
      </w:r>
    </w:p>
    <w:p w:rsidR="00E0387C" w:rsidRPr="00401D64" w:rsidRDefault="00E0387C" w:rsidP="004D3FDF">
      <w:pPr>
        <w:pStyle w:val="Lettered"/>
        <w:ind w:left="807" w:hanging="533"/>
        <w:jc w:val="left"/>
        <w:rPr>
          <w:sz w:val="22"/>
          <w:szCs w:val="22"/>
        </w:rPr>
      </w:pPr>
    </w:p>
    <w:p w:rsidR="00E0387C" w:rsidRPr="00401D64" w:rsidRDefault="00C14B85" w:rsidP="004D3FDF">
      <w:pPr>
        <w:pStyle w:val="Lettered"/>
        <w:ind w:left="807" w:hanging="533"/>
        <w:jc w:val="left"/>
        <w:rPr>
          <w:sz w:val="22"/>
          <w:szCs w:val="22"/>
        </w:rPr>
      </w:pPr>
      <w:r w:rsidRPr="00401D64">
        <w:rPr>
          <w:sz w:val="22"/>
          <w:szCs w:val="22"/>
        </w:rPr>
        <w:t>e</w:t>
      </w:r>
      <w:r w:rsidR="00E0387C" w:rsidRPr="00401D64">
        <w:rPr>
          <w:sz w:val="22"/>
          <w:szCs w:val="22"/>
        </w:rPr>
        <w:t>.</w:t>
      </w:r>
      <w:r w:rsidR="00E0387C" w:rsidRPr="00401D64">
        <w:rPr>
          <w:sz w:val="22"/>
          <w:szCs w:val="22"/>
        </w:rPr>
        <w:tab/>
        <w:t>NRO appoints NRO Inspection Manual Coordinator.</w:t>
      </w: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E0387C" w:rsidRPr="00401D64">
        <w:rPr>
          <w:rFonts w:cs="Arial"/>
          <w:szCs w:val="22"/>
        </w:rPr>
        <w:t>02</w:t>
      </w:r>
      <w:r w:rsidRPr="00401D64">
        <w:rPr>
          <w:rFonts w:cs="Arial"/>
          <w:szCs w:val="22"/>
        </w:rPr>
        <w:tab/>
      </w:r>
      <w:r w:rsidRPr="00401D64">
        <w:rPr>
          <w:rStyle w:val="Header02Char"/>
          <w:sz w:val="22"/>
          <w:szCs w:val="22"/>
        </w:rPr>
        <w:t>Originating Organization</w:t>
      </w:r>
      <w:r w:rsidR="00BD240F" w:rsidRPr="00401D64">
        <w:rPr>
          <w:rStyle w:val="Header02Char"/>
          <w:sz w:val="22"/>
          <w:szCs w:val="22"/>
          <w:u w:val="none"/>
        </w:rPr>
        <w:fldChar w:fldCharType="begin"/>
      </w:r>
      <w:r w:rsidR="00FB6A8F" w:rsidRPr="00401D64">
        <w:rPr>
          <w:rFonts w:cs="Arial"/>
          <w:szCs w:val="22"/>
        </w:rPr>
        <w:instrText xml:space="preserve"> TC "</w:instrText>
      </w:r>
      <w:bookmarkStart w:id="85" w:name="_Toc165868882"/>
      <w:bookmarkStart w:id="86" w:name="_Toc165869798"/>
      <w:bookmarkStart w:id="87" w:name="_Toc165879933"/>
      <w:bookmarkStart w:id="88" w:name="_Toc165974678"/>
      <w:bookmarkStart w:id="89" w:name="_Toc165975390"/>
      <w:bookmarkStart w:id="90" w:name="_Toc165976073"/>
      <w:bookmarkStart w:id="91" w:name="_Toc166396784"/>
      <w:bookmarkStart w:id="92" w:name="_Toc166397186"/>
      <w:bookmarkStart w:id="93" w:name="_Toc166397395"/>
      <w:bookmarkStart w:id="94" w:name="_Toc166397721"/>
      <w:bookmarkStart w:id="95" w:name="_Toc166398239"/>
      <w:bookmarkStart w:id="96" w:name="_Toc168308353"/>
      <w:bookmarkStart w:id="97" w:name="_Toc168308481"/>
      <w:bookmarkStart w:id="98" w:name="_Toc293925041"/>
      <w:r w:rsidR="00FB6A8F" w:rsidRPr="00401D64">
        <w:rPr>
          <w:rFonts w:cs="Arial"/>
          <w:szCs w:val="22"/>
        </w:rPr>
        <w:instrText>04.</w:instrText>
      </w:r>
      <w:r w:rsidR="009D4AB3" w:rsidRPr="00401D64">
        <w:rPr>
          <w:rFonts w:cs="Arial"/>
          <w:szCs w:val="22"/>
        </w:rPr>
        <w:instrText>02</w:instrText>
      </w:r>
      <w:r w:rsidR="00FB6A8F" w:rsidRPr="00401D64">
        <w:rPr>
          <w:rFonts w:cs="Arial"/>
          <w:szCs w:val="22"/>
        </w:rPr>
        <w:tab/>
      </w:r>
      <w:r w:rsidR="00FB6A8F" w:rsidRPr="00401D64">
        <w:rPr>
          <w:rStyle w:val="Header02Char"/>
          <w:sz w:val="22"/>
          <w:szCs w:val="22"/>
          <w:u w:val="none"/>
        </w:rPr>
        <w:instrText>Originating Organization</w:instrText>
      </w:r>
      <w:bookmarkEnd w:id="85"/>
      <w:bookmarkEnd w:id="86"/>
      <w:bookmarkEnd w:id="87"/>
      <w:bookmarkEnd w:id="88"/>
      <w:bookmarkEnd w:id="89"/>
      <w:bookmarkEnd w:id="90"/>
      <w:bookmarkEnd w:id="91"/>
      <w:bookmarkEnd w:id="92"/>
      <w:bookmarkEnd w:id="93"/>
      <w:bookmarkEnd w:id="94"/>
      <w:bookmarkEnd w:id="95"/>
      <w:bookmarkEnd w:id="96"/>
      <w:bookmarkEnd w:id="97"/>
      <w:bookmarkEnd w:id="98"/>
      <w:r w:rsidR="00FB6A8F" w:rsidRPr="00401D64">
        <w:rPr>
          <w:rFonts w:cs="Arial"/>
          <w:szCs w:val="22"/>
        </w:rPr>
        <w:instrText>" \f C \l "2</w:instrText>
      </w:r>
      <w:proofErr w:type="gramStart"/>
      <w:r w:rsidR="00FB6A8F"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w:t>
      </w:r>
      <w:r w:rsidR="00AB50BB" w:rsidRPr="00401D64">
        <w:rPr>
          <w:rFonts w:cs="Arial"/>
          <w:szCs w:val="22"/>
        </w:rPr>
        <w:t xml:space="preserve"> </w:t>
      </w:r>
      <w:r w:rsidRPr="00401D64">
        <w:rPr>
          <w:rFonts w:cs="Arial"/>
          <w:szCs w:val="22"/>
        </w:rPr>
        <w:t>Following are responsibilities of the originating organization.</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022E4" w:rsidRPr="00401D64" w:rsidRDefault="00D169D1" w:rsidP="004D3FDF">
      <w:pPr>
        <w:pStyle w:val="Lettered"/>
        <w:ind w:left="807" w:hanging="533"/>
        <w:jc w:val="left"/>
        <w:rPr>
          <w:sz w:val="22"/>
          <w:szCs w:val="22"/>
        </w:rPr>
      </w:pPr>
      <w:r w:rsidRPr="00401D64">
        <w:rPr>
          <w:sz w:val="22"/>
          <w:szCs w:val="22"/>
        </w:rPr>
        <w:t xml:space="preserve">a. </w:t>
      </w:r>
      <w:r w:rsidRPr="00401D64">
        <w:rPr>
          <w:sz w:val="22"/>
          <w:szCs w:val="22"/>
        </w:rPr>
        <w:tab/>
        <w:t xml:space="preserve">Develops and revises program documents necessary to carry out assigned organizational programmatic responsibilities.  </w:t>
      </w:r>
    </w:p>
    <w:p w:rsidR="00F022E4" w:rsidRPr="00401D64" w:rsidRDefault="00F022E4"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 xml:space="preserve">Performs tasks consistent with internal office guidance, such as preparing memoranda to obtain comments on proposed new and revised program documents from other organizations and stakeholders. </w:t>
      </w:r>
    </w:p>
    <w:p w:rsidR="00E0387C" w:rsidRPr="00401D64" w:rsidRDefault="00E0387C" w:rsidP="004D3FDF">
      <w:pPr>
        <w:pStyle w:val="Lettered"/>
        <w:ind w:left="807" w:hanging="533"/>
        <w:jc w:val="left"/>
        <w:rPr>
          <w:sz w:val="22"/>
          <w:szCs w:val="22"/>
        </w:rPr>
      </w:pPr>
    </w:p>
    <w:p w:rsidR="00A64E3D" w:rsidRDefault="00E0387C" w:rsidP="004D3FDF">
      <w:pPr>
        <w:pStyle w:val="Lettered"/>
        <w:ind w:left="1440" w:hanging="634"/>
        <w:jc w:val="left"/>
        <w:rPr>
          <w:sz w:val="22"/>
          <w:szCs w:val="22"/>
        </w:rPr>
        <w:sectPr w:rsidR="00A64E3D" w:rsidSect="005A7330">
          <w:footerReference w:type="first" r:id="rId17"/>
          <w:pgSz w:w="12240" w:h="15840" w:code="1"/>
          <w:pgMar w:top="1440" w:right="1440" w:bottom="1440" w:left="1440" w:header="1440" w:footer="1440" w:gutter="0"/>
          <w:pgNumType w:start="0"/>
          <w:cols w:space="720"/>
          <w:noEndnote/>
          <w:titlePg/>
          <w:docGrid w:linePitch="299"/>
        </w:sectPr>
      </w:pPr>
      <w:r w:rsidRPr="00401D64">
        <w:rPr>
          <w:sz w:val="22"/>
          <w:szCs w:val="22"/>
        </w:rPr>
        <w:t>1.</w:t>
      </w:r>
      <w:r w:rsidRPr="00401D64">
        <w:rPr>
          <w:sz w:val="22"/>
          <w:szCs w:val="22"/>
        </w:rPr>
        <w:tab/>
        <w:t xml:space="preserve">NRR will ensure that NRR Office Instruction OVRST-102, “NRR Procedures for Processing Inspection Manual Documents” is implemented.  </w:t>
      </w:r>
    </w:p>
    <w:p w:rsidR="00E0387C" w:rsidRPr="00401D64" w:rsidRDefault="00E0387C" w:rsidP="004D3FDF">
      <w:pPr>
        <w:pStyle w:val="Lettered"/>
        <w:ind w:left="1440" w:hanging="634"/>
        <w:jc w:val="left"/>
        <w:rPr>
          <w:sz w:val="22"/>
          <w:szCs w:val="22"/>
        </w:rPr>
      </w:pPr>
    </w:p>
    <w:p w:rsidR="00E0387C" w:rsidRPr="00401D64" w:rsidRDefault="00E0387C" w:rsidP="004D3FDF">
      <w:pPr>
        <w:pStyle w:val="Lettered"/>
        <w:ind w:left="1440" w:hanging="634"/>
        <w:jc w:val="left"/>
        <w:rPr>
          <w:sz w:val="22"/>
          <w:szCs w:val="22"/>
        </w:rPr>
      </w:pPr>
      <w:r w:rsidRPr="00401D64">
        <w:rPr>
          <w:sz w:val="22"/>
          <w:szCs w:val="22"/>
        </w:rPr>
        <w:t>2.</w:t>
      </w:r>
      <w:r w:rsidRPr="00401D64">
        <w:rPr>
          <w:sz w:val="22"/>
          <w:szCs w:val="22"/>
        </w:rPr>
        <w:tab/>
        <w:t>NMSS will ensure that the Policy and Procedure (P&amp;P) Letter 1-76, “</w:t>
      </w:r>
      <w:r w:rsidRPr="00401D64">
        <w:rPr>
          <w:bCs/>
          <w:sz w:val="22"/>
          <w:szCs w:val="22"/>
        </w:rPr>
        <w:t>Office of Nuclear Material Safety and Safeguards’ Procedures for Processing Inspection Manual Chapters and Inspection Procedures,”</w:t>
      </w:r>
      <w:r w:rsidRPr="00401D64">
        <w:rPr>
          <w:sz w:val="22"/>
          <w:szCs w:val="22"/>
        </w:rPr>
        <w:t xml:space="preserve"> is implemented. </w:t>
      </w:r>
    </w:p>
    <w:p w:rsidR="00E0387C" w:rsidRPr="00401D64" w:rsidRDefault="00E0387C" w:rsidP="004D3FDF">
      <w:pPr>
        <w:pStyle w:val="Lettered"/>
        <w:ind w:left="1440" w:hanging="634"/>
        <w:jc w:val="left"/>
        <w:rPr>
          <w:sz w:val="22"/>
          <w:szCs w:val="22"/>
        </w:rPr>
      </w:pPr>
    </w:p>
    <w:p w:rsidR="00E0387C" w:rsidRPr="00401D64" w:rsidRDefault="00E0387C" w:rsidP="004D3FDF">
      <w:pPr>
        <w:pStyle w:val="Lettered"/>
        <w:ind w:left="1440" w:hanging="634"/>
        <w:jc w:val="left"/>
        <w:rPr>
          <w:sz w:val="22"/>
          <w:szCs w:val="22"/>
        </w:rPr>
      </w:pPr>
      <w:r w:rsidRPr="00401D64">
        <w:rPr>
          <w:sz w:val="22"/>
          <w:szCs w:val="22"/>
        </w:rPr>
        <w:t>3.</w:t>
      </w:r>
      <w:r w:rsidRPr="00401D64">
        <w:rPr>
          <w:sz w:val="22"/>
          <w:szCs w:val="22"/>
        </w:rPr>
        <w:tab/>
        <w:t xml:space="preserve">FSME will ensure that FSME Policy and Procedure 6-8, “Office of Federal and State Materials and Environmental Management Programs </w:t>
      </w:r>
      <w:r w:rsidRPr="00401D64">
        <w:rPr>
          <w:bCs/>
          <w:sz w:val="22"/>
          <w:szCs w:val="22"/>
        </w:rPr>
        <w:t>Procedures for Processing Inspection Manual Chapters and Inspection Procedures,”</w:t>
      </w:r>
      <w:r w:rsidRPr="00401D64">
        <w:rPr>
          <w:sz w:val="22"/>
          <w:szCs w:val="22"/>
        </w:rPr>
        <w:t xml:space="preserve"> is implemented.</w:t>
      </w:r>
    </w:p>
    <w:p w:rsidR="00982DB3" w:rsidRPr="00401D64" w:rsidRDefault="00982DB3" w:rsidP="004D3FDF">
      <w:pPr>
        <w:pStyle w:val="Numbered"/>
        <w:ind w:left="0" w:firstLine="0"/>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c.</w:t>
      </w:r>
      <w:r w:rsidRPr="00401D64">
        <w:rPr>
          <w:sz w:val="22"/>
          <w:szCs w:val="22"/>
        </w:rPr>
        <w:tab/>
        <w:t xml:space="preserve">Performs comment resolution and creates a comment resolution summary page for each program document. </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d.</w:t>
      </w:r>
      <w:r w:rsidRPr="00401D64">
        <w:rPr>
          <w:sz w:val="22"/>
          <w:szCs w:val="22"/>
        </w:rPr>
        <w:tab/>
        <w:t>Identifies training needs associated with performing new or revised procedures required in an IP or a TI, as described in subsection 06.01 of this IMC.</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e.</w:t>
      </w:r>
      <w:r w:rsidRPr="00401D64">
        <w:rPr>
          <w:sz w:val="22"/>
          <w:szCs w:val="22"/>
        </w:rPr>
        <w:tab/>
        <w:t>Obtains the necessary approval for any increase in the Full Time Equivalent (FTE) inspection effort specified in a program document.</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f.</w:t>
      </w:r>
      <w:r w:rsidRPr="00401D64">
        <w:rPr>
          <w:sz w:val="22"/>
          <w:szCs w:val="22"/>
        </w:rPr>
        <w:tab/>
        <w:t xml:space="preserve">Informs </w:t>
      </w:r>
      <w:r w:rsidR="007A6CCE" w:rsidRPr="00401D64">
        <w:rPr>
          <w:sz w:val="22"/>
          <w:szCs w:val="22"/>
        </w:rPr>
        <w:t>NRC technical staff</w:t>
      </w:r>
      <w:r w:rsidRPr="00401D64">
        <w:rPr>
          <w:sz w:val="22"/>
          <w:szCs w:val="22"/>
        </w:rPr>
        <w:t xml:space="preserve"> of </w:t>
      </w:r>
      <w:r w:rsidR="00B35EEA" w:rsidRPr="00401D64">
        <w:rPr>
          <w:sz w:val="22"/>
          <w:szCs w:val="22"/>
        </w:rPr>
        <w:t xml:space="preserve">a </w:t>
      </w:r>
      <w:r w:rsidRPr="00401D64">
        <w:rPr>
          <w:sz w:val="22"/>
          <w:szCs w:val="22"/>
        </w:rPr>
        <w:t xml:space="preserve">pending procedure change and ensures </w:t>
      </w:r>
      <w:r w:rsidR="0022195D" w:rsidRPr="00401D64">
        <w:rPr>
          <w:sz w:val="22"/>
          <w:szCs w:val="22"/>
        </w:rPr>
        <w:t xml:space="preserve">that required </w:t>
      </w:r>
      <w:r w:rsidRPr="00401D64">
        <w:rPr>
          <w:sz w:val="22"/>
          <w:szCs w:val="22"/>
        </w:rPr>
        <w:t>training is provided before the procedure is issued.</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g.</w:t>
      </w:r>
      <w:r w:rsidRPr="00401D64">
        <w:rPr>
          <w:sz w:val="22"/>
          <w:szCs w:val="22"/>
        </w:rPr>
        <w:tab/>
        <w:t xml:space="preserve">Prepares and routes final drafts of newly created or modified program documents to the originating organization’s Inspection Manual (IM) Coordinator when ready for issuance, in accordance with applicable internal office guidance. </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h.</w:t>
      </w:r>
      <w:r w:rsidRPr="00401D64">
        <w:rPr>
          <w:sz w:val="22"/>
          <w:szCs w:val="22"/>
        </w:rPr>
        <w:tab/>
        <w:t xml:space="preserve">Ensures that a TI is managed by: </w:t>
      </w:r>
      <w:r w:rsidR="00F07CEF">
        <w:rPr>
          <w:sz w:val="22"/>
          <w:szCs w:val="22"/>
        </w:rPr>
        <w:t xml:space="preserve"> </w:t>
      </w:r>
      <w:r w:rsidRPr="00401D64">
        <w:rPr>
          <w:sz w:val="22"/>
          <w:szCs w:val="22"/>
        </w:rPr>
        <w:t>providing guidance for follow-up and closure of the TI, including specific regional responsibilities</w:t>
      </w:r>
      <w:r w:rsidR="00BF3399" w:rsidRPr="00401D64">
        <w:rPr>
          <w:sz w:val="22"/>
          <w:szCs w:val="22"/>
        </w:rPr>
        <w:t>;</w:t>
      </w:r>
      <w:r w:rsidR="00F07CEF">
        <w:rPr>
          <w:sz w:val="22"/>
          <w:szCs w:val="22"/>
        </w:rPr>
        <w:t xml:space="preserve"> </w:t>
      </w:r>
      <w:r w:rsidRPr="00401D64">
        <w:rPr>
          <w:sz w:val="22"/>
          <w:szCs w:val="22"/>
        </w:rPr>
        <w:t>clearly distinguishing mandatory requirements</w:t>
      </w:r>
      <w:r w:rsidR="00BF3399" w:rsidRPr="00401D64">
        <w:rPr>
          <w:sz w:val="22"/>
          <w:szCs w:val="22"/>
        </w:rPr>
        <w:t>;</w:t>
      </w:r>
      <w:r w:rsidRPr="00401D64">
        <w:rPr>
          <w:sz w:val="22"/>
          <w:szCs w:val="22"/>
        </w:rPr>
        <w:t xml:space="preserve"> reviewing and analyzing TI results</w:t>
      </w:r>
      <w:r w:rsidR="00BF3399" w:rsidRPr="00401D64">
        <w:rPr>
          <w:sz w:val="22"/>
          <w:szCs w:val="22"/>
        </w:rPr>
        <w:t>;</w:t>
      </w:r>
      <w:r w:rsidRPr="00401D64">
        <w:rPr>
          <w:sz w:val="22"/>
          <w:szCs w:val="22"/>
        </w:rPr>
        <w:t xml:space="preserve"> giving feedback to the appropriate managers, as necessary; determining whether additional inspection is needed as follow-up to the TI; and submitting the document issuing form (Exhibit </w:t>
      </w:r>
      <w:ins w:id="99" w:author="Author" w:date="2012-05-16T11:39:00Z">
        <w:r w:rsidR="0015675C">
          <w:rPr>
            <w:sz w:val="22"/>
            <w:szCs w:val="22"/>
          </w:rPr>
          <w:t>2A</w:t>
        </w:r>
      </w:ins>
      <w:r w:rsidRPr="00401D64">
        <w:rPr>
          <w:sz w:val="22"/>
          <w:szCs w:val="22"/>
        </w:rPr>
        <w:t xml:space="preserve"> </w:t>
      </w:r>
      <w:ins w:id="100" w:author="Author" w:date="2012-05-16T11:39:00Z">
        <w:r w:rsidR="0015675C">
          <w:rPr>
            <w:sz w:val="22"/>
            <w:szCs w:val="22"/>
          </w:rPr>
          <w:t>2</w:t>
        </w:r>
      </w:ins>
      <w:r w:rsidRPr="00401D64">
        <w:rPr>
          <w:sz w:val="22"/>
          <w:szCs w:val="22"/>
        </w:rPr>
        <w:t xml:space="preserve">B, </w:t>
      </w:r>
      <w:ins w:id="101" w:author="Author" w:date="2012-05-16T11:39:00Z">
        <w:r w:rsidR="0015675C">
          <w:rPr>
            <w:sz w:val="22"/>
            <w:szCs w:val="22"/>
          </w:rPr>
          <w:t>2</w:t>
        </w:r>
      </w:ins>
      <w:r w:rsidRPr="00401D64">
        <w:rPr>
          <w:sz w:val="22"/>
          <w:szCs w:val="22"/>
        </w:rPr>
        <w:t xml:space="preserve">C, </w:t>
      </w:r>
      <w:ins w:id="102" w:author="Author" w:date="2012-05-16T11:39:00Z">
        <w:r w:rsidR="0015675C">
          <w:rPr>
            <w:sz w:val="22"/>
            <w:szCs w:val="22"/>
          </w:rPr>
          <w:t>2</w:t>
        </w:r>
      </w:ins>
      <w:r w:rsidR="00972C2B" w:rsidRPr="00401D64">
        <w:rPr>
          <w:sz w:val="22"/>
          <w:szCs w:val="22"/>
        </w:rPr>
        <w:t>D</w:t>
      </w:r>
      <w:r w:rsidR="008A1D0D" w:rsidRPr="00401D64">
        <w:rPr>
          <w:sz w:val="22"/>
          <w:szCs w:val="22"/>
        </w:rPr>
        <w:t xml:space="preserve">, or </w:t>
      </w:r>
      <w:ins w:id="103" w:author="Author" w:date="2012-05-16T11:39:00Z">
        <w:r w:rsidR="0015675C">
          <w:rPr>
            <w:sz w:val="22"/>
            <w:szCs w:val="22"/>
          </w:rPr>
          <w:t>2</w:t>
        </w:r>
      </w:ins>
      <w:r w:rsidR="008A1D0D" w:rsidRPr="00401D64">
        <w:rPr>
          <w:sz w:val="22"/>
          <w:szCs w:val="22"/>
        </w:rPr>
        <w:t>E</w:t>
      </w:r>
      <w:r w:rsidRPr="00401D64">
        <w:rPr>
          <w:sz w:val="22"/>
          <w:szCs w:val="22"/>
        </w:rPr>
        <w:t>) to the IM Coordinator of the originating office when initiating</w:t>
      </w:r>
      <w:r w:rsidR="006A20CA" w:rsidRPr="00401D64">
        <w:rPr>
          <w:sz w:val="22"/>
          <w:szCs w:val="22"/>
        </w:rPr>
        <w:t>, revising,</w:t>
      </w:r>
      <w:r w:rsidRPr="00401D64">
        <w:rPr>
          <w:sz w:val="22"/>
          <w:szCs w:val="22"/>
        </w:rPr>
        <w:t xml:space="preserve"> or deleting the TI.</w:t>
      </w:r>
    </w:p>
    <w:p w:rsidR="00D169D1" w:rsidRPr="00401D64" w:rsidRDefault="00D169D1" w:rsidP="004D3FDF">
      <w:pPr>
        <w:pStyle w:val="Lettered"/>
        <w:ind w:left="807" w:hanging="533"/>
        <w:jc w:val="left"/>
        <w:rPr>
          <w:sz w:val="22"/>
          <w:szCs w:val="22"/>
        </w:rPr>
      </w:pPr>
    </w:p>
    <w:p w:rsidR="004D4258" w:rsidRPr="00401D64" w:rsidRDefault="004D4258" w:rsidP="004D3FDF">
      <w:pPr>
        <w:pStyle w:val="Lettered"/>
        <w:ind w:left="807" w:hanging="533"/>
        <w:jc w:val="left"/>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169D1" w:rsidRPr="00401D64">
        <w:rPr>
          <w:sz w:val="22"/>
          <w:szCs w:val="22"/>
        </w:rPr>
        <w:t>Conducts a review of each of its program documents to determine whether</w:t>
      </w:r>
      <w:r w:rsidR="008A1D0D" w:rsidRPr="00401D64">
        <w:rPr>
          <w:sz w:val="22"/>
          <w:szCs w:val="22"/>
        </w:rPr>
        <w:t xml:space="preserve"> </w:t>
      </w:r>
      <w:r w:rsidR="00502F58" w:rsidRPr="00401D64">
        <w:rPr>
          <w:sz w:val="22"/>
          <w:szCs w:val="22"/>
        </w:rPr>
        <w:t xml:space="preserve">a document </w:t>
      </w:r>
      <w:r w:rsidR="008A1D0D" w:rsidRPr="00401D64">
        <w:rPr>
          <w:sz w:val="22"/>
          <w:szCs w:val="22"/>
        </w:rPr>
        <w:t>should be revised or deleted.</w:t>
      </w:r>
      <w:r w:rsidR="00CB7576" w:rsidRPr="00401D64">
        <w:rPr>
          <w:sz w:val="22"/>
          <w:szCs w:val="22"/>
        </w:rPr>
        <w:t xml:space="preserve">  </w:t>
      </w:r>
    </w:p>
    <w:p w:rsidR="004D4258" w:rsidRPr="00401D64" w:rsidRDefault="004D4258" w:rsidP="004D3FDF">
      <w:pPr>
        <w:pStyle w:val="Lettered"/>
        <w:ind w:left="274" w:firstLine="0"/>
        <w:jc w:val="left"/>
        <w:rPr>
          <w:sz w:val="22"/>
          <w:szCs w:val="22"/>
        </w:rPr>
      </w:pPr>
    </w:p>
    <w:p w:rsidR="00D169D1" w:rsidRPr="00401D64" w:rsidRDefault="004D4258" w:rsidP="004D3FDF">
      <w:pPr>
        <w:pStyle w:val="Lettered"/>
        <w:ind w:left="807" w:hanging="533"/>
        <w:jc w:val="left"/>
        <w:rPr>
          <w:sz w:val="22"/>
          <w:szCs w:val="22"/>
        </w:rPr>
      </w:pPr>
      <w:r w:rsidRPr="00401D64">
        <w:rPr>
          <w:sz w:val="22"/>
          <w:szCs w:val="22"/>
        </w:rPr>
        <w:t>j.</w:t>
      </w:r>
      <w:r w:rsidRPr="00401D64">
        <w:rPr>
          <w:sz w:val="22"/>
          <w:szCs w:val="22"/>
        </w:rPr>
        <w:tab/>
        <w:t>Inform</w:t>
      </w:r>
      <w:r w:rsidR="002D69DD" w:rsidRPr="00401D64">
        <w:rPr>
          <w:sz w:val="22"/>
          <w:szCs w:val="22"/>
        </w:rPr>
        <w:t>s</w:t>
      </w:r>
      <w:r w:rsidRPr="00401D64">
        <w:rPr>
          <w:sz w:val="22"/>
          <w:szCs w:val="22"/>
        </w:rPr>
        <w:t xml:space="preserve"> the NRC staff in the affected division about evaluation, revision, or deletion of a program document.</w:t>
      </w:r>
    </w:p>
    <w:p w:rsidR="00AD778D" w:rsidRPr="00401D64" w:rsidRDefault="00AD778D" w:rsidP="004D3FDF">
      <w:pPr>
        <w:pStyle w:val="Lettered"/>
        <w:ind w:left="807" w:hanging="533"/>
        <w:jc w:val="left"/>
        <w:rPr>
          <w:sz w:val="22"/>
          <w:szCs w:val="22"/>
        </w:rPr>
      </w:pPr>
    </w:p>
    <w:p w:rsidR="00AD778D" w:rsidRPr="00401D64" w:rsidRDefault="00AD778D" w:rsidP="004D3FDF">
      <w:pPr>
        <w:pStyle w:val="Lettered"/>
        <w:ind w:left="807" w:hanging="533"/>
        <w:jc w:val="left"/>
        <w:rPr>
          <w:sz w:val="22"/>
          <w:szCs w:val="22"/>
        </w:rPr>
      </w:pPr>
      <w:r w:rsidRPr="00401D64">
        <w:rPr>
          <w:sz w:val="22"/>
          <w:szCs w:val="22"/>
        </w:rPr>
        <w:t xml:space="preserve">k.  </w:t>
      </w:r>
      <w:r w:rsidRPr="00401D64">
        <w:rPr>
          <w:sz w:val="22"/>
          <w:szCs w:val="22"/>
        </w:rPr>
        <w:tab/>
        <w:t>In cases where the program document impacts another office of the NRC, through shared use of resources or scheduling</w:t>
      </w:r>
      <w:r w:rsidR="00FC0E59" w:rsidRPr="00401D64">
        <w:rPr>
          <w:sz w:val="22"/>
          <w:szCs w:val="22"/>
        </w:rPr>
        <w:t>;</w:t>
      </w:r>
      <w:r w:rsidRPr="00401D64">
        <w:rPr>
          <w:sz w:val="22"/>
          <w:szCs w:val="22"/>
        </w:rPr>
        <w:t xml:space="preserve"> communicates the parameters and scope of the proposed program document early in the process</w:t>
      </w:r>
      <w:r w:rsidR="00637AB2" w:rsidRPr="00401D64">
        <w:rPr>
          <w:sz w:val="22"/>
          <w:szCs w:val="22"/>
        </w:rPr>
        <w:t>;</w:t>
      </w:r>
      <w:r w:rsidRPr="00401D64">
        <w:rPr>
          <w:sz w:val="22"/>
          <w:szCs w:val="22"/>
        </w:rPr>
        <w:t xml:space="preserve"> includes the other office in the comment seeking and resolution process</w:t>
      </w:r>
      <w:r w:rsidR="00637AB2" w:rsidRPr="00401D64">
        <w:rPr>
          <w:sz w:val="22"/>
          <w:szCs w:val="22"/>
        </w:rPr>
        <w:t>;</w:t>
      </w:r>
      <w:r w:rsidRPr="00401D64">
        <w:rPr>
          <w:sz w:val="22"/>
          <w:szCs w:val="22"/>
        </w:rPr>
        <w:t xml:space="preserve"> and </w:t>
      </w:r>
      <w:r w:rsidR="006F64B7" w:rsidRPr="00401D64">
        <w:rPr>
          <w:sz w:val="22"/>
          <w:szCs w:val="22"/>
        </w:rPr>
        <w:t>adds an additional signature line on</w:t>
      </w:r>
      <w:r w:rsidRPr="00401D64">
        <w:rPr>
          <w:sz w:val="22"/>
          <w:szCs w:val="22"/>
        </w:rPr>
        <w:t xml:space="preserve"> the </w:t>
      </w:r>
      <w:r w:rsidR="006A20CA" w:rsidRPr="00401D64">
        <w:rPr>
          <w:sz w:val="22"/>
          <w:szCs w:val="22"/>
        </w:rPr>
        <w:t>d</w:t>
      </w:r>
      <w:r w:rsidRPr="00401D64">
        <w:rPr>
          <w:sz w:val="22"/>
          <w:szCs w:val="22"/>
        </w:rPr>
        <w:t xml:space="preserve">ocument </w:t>
      </w:r>
      <w:r w:rsidR="006A20CA" w:rsidRPr="00401D64">
        <w:rPr>
          <w:sz w:val="22"/>
          <w:szCs w:val="22"/>
        </w:rPr>
        <w:t>i</w:t>
      </w:r>
      <w:r w:rsidRPr="00401D64">
        <w:rPr>
          <w:sz w:val="22"/>
          <w:szCs w:val="22"/>
        </w:rPr>
        <w:t xml:space="preserve">ssuing </w:t>
      </w:r>
      <w:r w:rsidR="006A20CA" w:rsidRPr="00401D64">
        <w:rPr>
          <w:sz w:val="22"/>
          <w:szCs w:val="22"/>
        </w:rPr>
        <w:t>f</w:t>
      </w:r>
      <w:r w:rsidRPr="00401D64">
        <w:rPr>
          <w:sz w:val="22"/>
          <w:szCs w:val="22"/>
        </w:rPr>
        <w:t>orm</w:t>
      </w:r>
      <w:r w:rsidR="006F64B7" w:rsidRPr="00401D64">
        <w:rPr>
          <w:sz w:val="22"/>
          <w:szCs w:val="22"/>
        </w:rPr>
        <w:t xml:space="preserve"> for the other office’s management (branch chief or higher).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64E3D" w:rsidRDefault="00E0387C" w:rsidP="00F2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sectPr w:rsidR="00A64E3D" w:rsidSect="005A7330">
          <w:footerReference w:type="first" r:id="rId18"/>
          <w:pgSz w:w="12240" w:h="15840" w:code="1"/>
          <w:pgMar w:top="1440" w:right="1440" w:bottom="1440" w:left="1440" w:header="1440" w:footer="1440" w:gutter="0"/>
          <w:pgNumType w:start="0"/>
          <w:cols w:space="720"/>
          <w:noEndnote/>
          <w:titlePg/>
          <w:docGrid w:linePitch="299"/>
        </w:sectPr>
      </w:pPr>
      <w:r w:rsidRPr="00401D64">
        <w:rPr>
          <w:rFonts w:cs="Arial"/>
          <w:szCs w:val="22"/>
        </w:rPr>
        <w:t>04.03</w:t>
      </w:r>
      <w:r w:rsidR="00D169D1" w:rsidRPr="00401D64">
        <w:rPr>
          <w:rFonts w:cs="Arial"/>
          <w:szCs w:val="22"/>
        </w:rPr>
        <w:tab/>
      </w:r>
      <w:r w:rsidR="00D169D1" w:rsidRPr="00401D64">
        <w:rPr>
          <w:szCs w:val="22"/>
          <w:u w:val="single"/>
        </w:rPr>
        <w:t>Director, Division of Inspection and Regional Support (DIRS)</w:t>
      </w:r>
      <w:r w:rsidR="00FF6272" w:rsidRPr="00401D64">
        <w:rPr>
          <w:szCs w:val="22"/>
          <w:u w:val="single"/>
        </w:rPr>
        <w:t xml:space="preserve">, </w:t>
      </w:r>
      <w:r w:rsidRPr="00401D64">
        <w:rPr>
          <w:szCs w:val="22"/>
          <w:u w:val="single"/>
        </w:rPr>
        <w:t>NRR</w:t>
      </w:r>
      <w:r w:rsidR="00BD240F" w:rsidRPr="00401D64">
        <w:rPr>
          <w:szCs w:val="22"/>
          <w:u w:val="single"/>
        </w:rPr>
        <w:fldChar w:fldCharType="begin"/>
      </w:r>
      <w:r w:rsidR="00DD2D41" w:rsidRPr="00401D64">
        <w:rPr>
          <w:szCs w:val="22"/>
        </w:rPr>
        <w:instrText xml:space="preserve"> TC "</w:instrText>
      </w:r>
      <w:bookmarkStart w:id="104" w:name="_Toc293925042"/>
      <w:r w:rsidR="00DD2D41" w:rsidRPr="00401D64">
        <w:rPr>
          <w:rFonts w:cs="Arial"/>
          <w:szCs w:val="22"/>
        </w:rPr>
        <w:instrText>04.0</w:instrText>
      </w:r>
      <w:r w:rsidR="00F21B1E">
        <w:rPr>
          <w:rFonts w:cs="Arial"/>
          <w:szCs w:val="22"/>
        </w:rPr>
        <w:instrText xml:space="preserve">3 </w:instrText>
      </w:r>
      <w:r w:rsidR="00DD2D41" w:rsidRPr="00401D64">
        <w:rPr>
          <w:szCs w:val="22"/>
          <w:u w:val="single"/>
        </w:rPr>
        <w:instrText>Director,</w:instrText>
      </w:r>
      <w:r w:rsidR="00F83D10">
        <w:rPr>
          <w:szCs w:val="22"/>
          <w:u w:val="single"/>
        </w:rPr>
        <w:instrText xml:space="preserve"> </w:instrText>
      </w:r>
      <w:r w:rsidR="00DD2D41" w:rsidRPr="00401D64">
        <w:rPr>
          <w:szCs w:val="22"/>
          <w:u w:val="single"/>
        </w:rPr>
        <w:instrText>Division of Inspection and Regional Support (DIRS), NRR</w:instrText>
      </w:r>
      <w:bookmarkEnd w:id="104"/>
      <w:r w:rsidR="00DD2D41" w:rsidRPr="00401D64">
        <w:rPr>
          <w:szCs w:val="22"/>
        </w:rPr>
        <w:instrText>" \f C \l "</w:instrText>
      </w:r>
      <w:r w:rsidR="0015675C">
        <w:rPr>
          <w:szCs w:val="22"/>
        </w:rPr>
        <w:instrText>4</w:instrText>
      </w:r>
      <w:proofErr w:type="gramStart"/>
      <w:r w:rsidR="00DD2D41" w:rsidRPr="00401D64">
        <w:rPr>
          <w:szCs w:val="22"/>
        </w:rPr>
        <w:instrText xml:space="preserve">" </w:instrText>
      </w:r>
      <w:proofErr w:type="gramEnd"/>
      <w:r w:rsidR="00BD240F" w:rsidRPr="00401D64">
        <w:rPr>
          <w:szCs w:val="22"/>
          <w:u w:val="single"/>
        </w:rPr>
        <w:fldChar w:fldCharType="end"/>
      </w:r>
      <w:r w:rsidR="0028409B" w:rsidRPr="00401D64">
        <w:rPr>
          <w:szCs w:val="22"/>
        </w:rPr>
        <w:t xml:space="preserve">.   </w:t>
      </w:r>
      <w:proofErr w:type="gramStart"/>
      <w:r w:rsidR="00D169D1" w:rsidRPr="00401D64">
        <w:rPr>
          <w:szCs w:val="22"/>
        </w:rPr>
        <w:t>Coordinates inspection policies, programs, and guidance for nuclear reactors.</w:t>
      </w:r>
      <w:proofErr w:type="gramEnd"/>
    </w:p>
    <w:p w:rsidR="00D169D1" w:rsidRPr="00401D64" w:rsidRDefault="00D169D1" w:rsidP="004D3FDF">
      <w:pPr>
        <w:pStyle w:val="Lettered"/>
        <w:ind w:left="807" w:hanging="533"/>
        <w:jc w:val="left"/>
        <w:rPr>
          <w:sz w:val="22"/>
          <w:szCs w:val="22"/>
        </w:rPr>
      </w:pPr>
    </w:p>
    <w:p w:rsidR="00D169D1" w:rsidRPr="00401D64" w:rsidRDefault="00E0387C" w:rsidP="004D3FDF">
      <w:pPr>
        <w:pStyle w:val="Lettered"/>
        <w:jc w:val="left"/>
        <w:rPr>
          <w:sz w:val="22"/>
          <w:szCs w:val="22"/>
        </w:rPr>
      </w:pPr>
      <w:r w:rsidRPr="00401D64">
        <w:rPr>
          <w:sz w:val="22"/>
          <w:szCs w:val="22"/>
        </w:rPr>
        <w:t>04.04</w:t>
      </w:r>
      <w:r w:rsidRPr="00401D64">
        <w:rPr>
          <w:sz w:val="22"/>
          <w:szCs w:val="22"/>
        </w:rPr>
        <w:tab/>
      </w:r>
      <w:r w:rsidRPr="00401D64">
        <w:rPr>
          <w:sz w:val="22"/>
          <w:szCs w:val="22"/>
          <w:u w:val="single"/>
        </w:rPr>
        <w:t>Deputy Director, DIRS</w:t>
      </w:r>
      <w:r w:rsidR="00FF6272" w:rsidRPr="00401D64">
        <w:rPr>
          <w:sz w:val="22"/>
          <w:szCs w:val="22"/>
          <w:u w:val="single"/>
        </w:rPr>
        <w:t xml:space="preserve">, </w:t>
      </w:r>
      <w:r w:rsidRPr="00401D64">
        <w:rPr>
          <w:sz w:val="22"/>
          <w:szCs w:val="22"/>
          <w:u w:val="single"/>
        </w:rPr>
        <w:t>NRR</w:t>
      </w:r>
      <w:r w:rsidR="00BD240F" w:rsidRPr="00401D64">
        <w:rPr>
          <w:sz w:val="22"/>
          <w:szCs w:val="22"/>
          <w:u w:val="single"/>
        </w:rPr>
        <w:fldChar w:fldCharType="begin"/>
      </w:r>
      <w:r w:rsidR="00DD2D41" w:rsidRPr="00401D64">
        <w:rPr>
          <w:sz w:val="22"/>
          <w:szCs w:val="22"/>
        </w:rPr>
        <w:instrText xml:space="preserve"> TC "</w:instrText>
      </w:r>
      <w:bookmarkStart w:id="105" w:name="_Toc293925043"/>
      <w:r w:rsidR="00DD2D41" w:rsidRPr="00401D64">
        <w:rPr>
          <w:sz w:val="22"/>
          <w:szCs w:val="22"/>
        </w:rPr>
        <w:instrText>04.04</w:instrText>
      </w:r>
      <w:r w:rsidR="00DD2D41" w:rsidRPr="00401D64">
        <w:rPr>
          <w:sz w:val="22"/>
          <w:szCs w:val="22"/>
        </w:rPr>
        <w:tab/>
      </w:r>
      <w:r w:rsidR="00DD2D41" w:rsidRPr="00401D64">
        <w:rPr>
          <w:sz w:val="22"/>
          <w:szCs w:val="22"/>
          <w:u w:val="single"/>
        </w:rPr>
        <w:instrText>Deputy Director, DIRS, NRR</w:instrText>
      </w:r>
      <w:bookmarkEnd w:id="105"/>
      <w:r w:rsidR="00DD2D41" w:rsidRPr="00401D64">
        <w:rPr>
          <w:sz w:val="22"/>
          <w:szCs w:val="22"/>
        </w:rPr>
        <w:instrText>" \f C \l "</w:instrText>
      </w:r>
      <w:r w:rsidR="0015675C">
        <w:rPr>
          <w:sz w:val="22"/>
          <w:szCs w:val="22"/>
        </w:rPr>
        <w:instrText>5</w:instrText>
      </w:r>
      <w:proofErr w:type="gramStart"/>
      <w:r w:rsidR="00DD2D41" w:rsidRPr="00401D64">
        <w:rPr>
          <w:sz w:val="22"/>
          <w:szCs w:val="22"/>
        </w:rPr>
        <w:instrText xml:space="preserve">" </w:instrText>
      </w:r>
      <w:proofErr w:type="gramEnd"/>
      <w:r w:rsidR="00BD240F" w:rsidRPr="00401D64">
        <w:rPr>
          <w:sz w:val="22"/>
          <w:szCs w:val="22"/>
          <w:u w:val="single"/>
        </w:rPr>
        <w:fldChar w:fldCharType="end"/>
      </w:r>
      <w:r w:rsidR="00E53C84" w:rsidRPr="00401D64">
        <w:rPr>
          <w:sz w:val="22"/>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Reviews regional best practices and initiatives for possible incorporation into the reactor inspection program.</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 xml:space="preserve">Ensures that all ROP program documents conform </w:t>
      </w:r>
      <w:r w:rsidR="00AC1332" w:rsidRPr="00401D64">
        <w:rPr>
          <w:sz w:val="22"/>
          <w:szCs w:val="22"/>
        </w:rPr>
        <w:t>to</w:t>
      </w:r>
      <w:r w:rsidRPr="00401D64">
        <w:rPr>
          <w:sz w:val="22"/>
          <w:szCs w:val="22"/>
        </w:rPr>
        <w:t xml:space="preserve"> IMC 0308, “Reactor Oversight Process Basis Document.”</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 xml:space="preserve">Approves </w:t>
      </w:r>
      <w:r w:rsidR="008E338E" w:rsidRPr="00401D64">
        <w:rPr>
          <w:sz w:val="22"/>
          <w:szCs w:val="22"/>
        </w:rPr>
        <w:t xml:space="preserve">the </w:t>
      </w:r>
      <w:r w:rsidRPr="00401D64">
        <w:rPr>
          <w:sz w:val="22"/>
          <w:szCs w:val="22"/>
        </w:rPr>
        <w:t>content of ROP documents necessary to carry out assigned program functions.</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 xml:space="preserve">Confirms </w:t>
      </w:r>
      <w:r w:rsidR="008E338E" w:rsidRPr="00401D64">
        <w:rPr>
          <w:sz w:val="22"/>
          <w:szCs w:val="22"/>
        </w:rPr>
        <w:t xml:space="preserve">that a </w:t>
      </w:r>
      <w:r w:rsidRPr="00401D64">
        <w:rPr>
          <w:sz w:val="22"/>
          <w:szCs w:val="22"/>
        </w:rPr>
        <w:t>ROP document meet</w:t>
      </w:r>
      <w:r w:rsidR="008E338E" w:rsidRPr="00401D64">
        <w:rPr>
          <w:sz w:val="22"/>
          <w:szCs w:val="22"/>
        </w:rPr>
        <w:t>s</w:t>
      </w:r>
      <w:r w:rsidRPr="00401D64">
        <w:rPr>
          <w:sz w:val="22"/>
          <w:szCs w:val="22"/>
        </w:rPr>
        <w:t xml:space="preserve"> </w:t>
      </w:r>
      <w:r w:rsidR="00B35EEA" w:rsidRPr="00401D64">
        <w:rPr>
          <w:sz w:val="22"/>
          <w:szCs w:val="22"/>
        </w:rPr>
        <w:t xml:space="preserve">the </w:t>
      </w:r>
      <w:r w:rsidRPr="00401D64">
        <w:rPr>
          <w:sz w:val="22"/>
          <w:szCs w:val="22"/>
        </w:rPr>
        <w:t xml:space="preserve">requirements of this IMC prior to signing the document issuing form (Exhibit </w:t>
      </w:r>
      <w:ins w:id="106" w:author="Author" w:date="2012-12-03T11:07:00Z">
        <w:r w:rsidR="00B43A29">
          <w:rPr>
            <w:sz w:val="22"/>
            <w:szCs w:val="22"/>
          </w:rPr>
          <w:t>2</w:t>
        </w:r>
      </w:ins>
      <w:r w:rsidRPr="00401D64">
        <w:rPr>
          <w:sz w:val="22"/>
          <w:szCs w:val="22"/>
        </w:rPr>
        <w:t>A).</w:t>
      </w:r>
    </w:p>
    <w:p w:rsidR="00847E84" w:rsidRPr="00401D64" w:rsidRDefault="00847E84" w:rsidP="004D3FDF">
      <w:pPr>
        <w:pStyle w:val="Numbered"/>
        <w:ind w:hanging="634"/>
        <w:jc w:val="left"/>
        <w:rPr>
          <w:sz w:val="22"/>
          <w:szCs w:val="22"/>
        </w:rPr>
      </w:pPr>
    </w:p>
    <w:p w:rsidR="00D46D98" w:rsidRPr="00401D64" w:rsidRDefault="00157AC3" w:rsidP="004D3FDF">
      <w:pPr>
        <w:pStyle w:val="Numbered"/>
        <w:ind w:left="0" w:firstLine="0"/>
        <w:jc w:val="left"/>
        <w:rPr>
          <w:sz w:val="22"/>
          <w:szCs w:val="22"/>
        </w:rPr>
      </w:pPr>
      <w:r w:rsidRPr="00401D64">
        <w:rPr>
          <w:sz w:val="22"/>
          <w:szCs w:val="22"/>
        </w:rPr>
        <w:t>04.05</w:t>
      </w:r>
      <w:r w:rsidRPr="00401D64">
        <w:rPr>
          <w:sz w:val="22"/>
          <w:szCs w:val="22"/>
        </w:rPr>
        <w:tab/>
      </w:r>
      <w:r w:rsidR="00847E84" w:rsidRPr="00401D64">
        <w:rPr>
          <w:sz w:val="22"/>
          <w:szCs w:val="22"/>
          <w:u w:val="single"/>
        </w:rPr>
        <w:t>Chief, Reactor Security Oversight Branch (RSOB), NSIR</w:t>
      </w:r>
      <w:r w:rsidR="00BD240F" w:rsidRPr="00401D64">
        <w:rPr>
          <w:sz w:val="22"/>
          <w:szCs w:val="22"/>
          <w:u w:val="single"/>
        </w:rPr>
        <w:fldChar w:fldCharType="begin"/>
      </w:r>
      <w:r w:rsidR="00B16BD4" w:rsidRPr="00401D64">
        <w:rPr>
          <w:sz w:val="22"/>
          <w:szCs w:val="22"/>
        </w:rPr>
        <w:instrText xml:space="preserve"> TC "</w:instrText>
      </w:r>
      <w:bookmarkStart w:id="107" w:name="_Toc293925044"/>
      <w:r w:rsidR="00C369EC" w:rsidRPr="00401D64">
        <w:rPr>
          <w:sz w:val="22"/>
          <w:szCs w:val="22"/>
        </w:rPr>
        <w:instrText>04.05</w:instrText>
      </w:r>
      <w:r w:rsidR="00C369EC" w:rsidRPr="00401D64">
        <w:rPr>
          <w:sz w:val="22"/>
          <w:szCs w:val="22"/>
        </w:rPr>
        <w:tab/>
      </w:r>
      <w:r w:rsidR="00C369EC" w:rsidRPr="00401D64">
        <w:rPr>
          <w:sz w:val="22"/>
          <w:szCs w:val="22"/>
          <w:u w:val="single"/>
        </w:rPr>
        <w:instrText>Chief, Reactor Security Oversight Branch (RSOB), NSIR</w:instrText>
      </w:r>
      <w:bookmarkEnd w:id="107"/>
      <w:r w:rsidR="00B16BD4" w:rsidRPr="00401D64">
        <w:rPr>
          <w:sz w:val="22"/>
          <w:szCs w:val="22"/>
        </w:rPr>
        <w:instrText>" \f C \l "</w:instrText>
      </w:r>
      <w:r w:rsidR="0015675C">
        <w:rPr>
          <w:sz w:val="22"/>
          <w:szCs w:val="22"/>
        </w:rPr>
        <w:instrText>5</w:instrText>
      </w:r>
      <w:proofErr w:type="gramStart"/>
      <w:r w:rsidR="00B16BD4" w:rsidRPr="00401D64">
        <w:rPr>
          <w:sz w:val="22"/>
          <w:szCs w:val="22"/>
        </w:rPr>
        <w:instrText xml:space="preserve">" </w:instrText>
      </w:r>
      <w:proofErr w:type="gramEnd"/>
      <w:r w:rsidR="00BD240F" w:rsidRPr="00401D64">
        <w:rPr>
          <w:sz w:val="22"/>
          <w:szCs w:val="22"/>
          <w:u w:val="single"/>
        </w:rPr>
        <w:fldChar w:fldCharType="end"/>
      </w:r>
      <w:r w:rsidR="00B16BD4" w:rsidRPr="00401D64">
        <w:rPr>
          <w:sz w:val="22"/>
          <w:szCs w:val="22"/>
        </w:rPr>
        <w:t>.</w:t>
      </w:r>
      <w:r w:rsidR="00847E84" w:rsidRPr="00401D64">
        <w:rPr>
          <w:sz w:val="22"/>
          <w:szCs w:val="22"/>
          <w:u w:val="single"/>
        </w:rPr>
        <w:t xml:space="preserve"> </w:t>
      </w:r>
      <w:r w:rsidR="00D46D98" w:rsidRPr="00401D64">
        <w:rPr>
          <w:sz w:val="22"/>
          <w:szCs w:val="22"/>
        </w:rPr>
        <w:t xml:space="preserve"> </w:t>
      </w:r>
    </w:p>
    <w:p w:rsidR="00D46D98" w:rsidRPr="00401D64" w:rsidRDefault="00D46D98" w:rsidP="004D3FDF">
      <w:pPr>
        <w:pStyle w:val="Numbered"/>
        <w:ind w:left="0" w:firstLine="0"/>
        <w:jc w:val="left"/>
        <w:rPr>
          <w:sz w:val="22"/>
          <w:szCs w:val="22"/>
        </w:rPr>
      </w:pPr>
    </w:p>
    <w:p w:rsidR="00D46D98" w:rsidRPr="00401D64" w:rsidRDefault="00847E84" w:rsidP="004D3FDF">
      <w:pPr>
        <w:pStyle w:val="Numbered"/>
        <w:numPr>
          <w:ilvl w:val="0"/>
          <w:numId w:val="10"/>
        </w:numPr>
        <w:ind w:left="807" w:hanging="533"/>
        <w:jc w:val="left"/>
        <w:rPr>
          <w:sz w:val="22"/>
          <w:szCs w:val="22"/>
        </w:rPr>
      </w:pPr>
      <w:r w:rsidRPr="00401D64">
        <w:rPr>
          <w:sz w:val="22"/>
          <w:szCs w:val="22"/>
        </w:rPr>
        <w:t xml:space="preserve">Reviews and approves </w:t>
      </w:r>
      <w:r w:rsidR="001B139F" w:rsidRPr="00401D64">
        <w:rPr>
          <w:sz w:val="22"/>
          <w:szCs w:val="22"/>
        </w:rPr>
        <w:t>program documents that relate to the security cornerstone</w:t>
      </w:r>
      <w:r w:rsidR="00D46D98" w:rsidRPr="00401D64">
        <w:rPr>
          <w:sz w:val="22"/>
          <w:szCs w:val="22"/>
        </w:rPr>
        <w:t xml:space="preserve"> of the ROP.</w:t>
      </w:r>
    </w:p>
    <w:p w:rsidR="00030DDC" w:rsidRPr="00401D64" w:rsidRDefault="00030DDC" w:rsidP="004D3FDF">
      <w:pPr>
        <w:pStyle w:val="Numbered"/>
        <w:ind w:left="807" w:hanging="533"/>
        <w:jc w:val="left"/>
        <w:rPr>
          <w:sz w:val="22"/>
          <w:szCs w:val="22"/>
        </w:rPr>
      </w:pPr>
    </w:p>
    <w:p w:rsidR="00D46D98" w:rsidRPr="00401D64" w:rsidRDefault="00D46D98" w:rsidP="004D3FDF">
      <w:pPr>
        <w:pStyle w:val="Numbered"/>
        <w:numPr>
          <w:ilvl w:val="0"/>
          <w:numId w:val="10"/>
        </w:numPr>
        <w:ind w:left="807" w:hanging="533"/>
        <w:jc w:val="left"/>
        <w:rPr>
          <w:sz w:val="22"/>
          <w:szCs w:val="22"/>
        </w:rPr>
      </w:pPr>
      <w:r w:rsidRPr="00401D64">
        <w:rPr>
          <w:sz w:val="22"/>
          <w:szCs w:val="22"/>
        </w:rPr>
        <w:t>Approves and signs requests for comments on program documents that relate to the security cornerstone of the ROP in accordance with applicable office guidance.</w:t>
      </w:r>
    </w:p>
    <w:p w:rsidR="00110ABA" w:rsidRPr="00401D64" w:rsidRDefault="00110ABA" w:rsidP="004D3FDF">
      <w:pPr>
        <w:pStyle w:val="ListParagraph"/>
        <w:rPr>
          <w:szCs w:val="22"/>
        </w:rPr>
      </w:pPr>
    </w:p>
    <w:p w:rsidR="00755B56" w:rsidRPr="00401D64" w:rsidRDefault="00110ABA" w:rsidP="004D3FDF">
      <w:pPr>
        <w:pStyle w:val="Numbered"/>
        <w:ind w:left="0" w:firstLine="0"/>
        <w:jc w:val="left"/>
        <w:rPr>
          <w:sz w:val="22"/>
          <w:szCs w:val="22"/>
          <w:u w:val="single"/>
        </w:rPr>
      </w:pPr>
      <w:r w:rsidRPr="00401D64">
        <w:rPr>
          <w:sz w:val="22"/>
          <w:szCs w:val="22"/>
        </w:rPr>
        <w:t>04.0</w:t>
      </w:r>
      <w:r w:rsidR="00F46E08" w:rsidRPr="00401D64">
        <w:rPr>
          <w:sz w:val="22"/>
          <w:szCs w:val="22"/>
        </w:rPr>
        <w:t>6</w:t>
      </w:r>
      <w:r w:rsidRPr="00401D64">
        <w:rPr>
          <w:sz w:val="22"/>
          <w:szCs w:val="22"/>
        </w:rPr>
        <w:tab/>
      </w:r>
      <w:r w:rsidRPr="00401D64">
        <w:rPr>
          <w:sz w:val="22"/>
          <w:szCs w:val="22"/>
          <w:u w:val="single"/>
        </w:rPr>
        <w:t xml:space="preserve">Chief, </w:t>
      </w:r>
      <w:r w:rsidR="00F46E08" w:rsidRPr="00401D64">
        <w:rPr>
          <w:sz w:val="22"/>
          <w:szCs w:val="22"/>
          <w:u w:val="single"/>
        </w:rPr>
        <w:t xml:space="preserve">Inspection and Regulatory Improvements </w:t>
      </w:r>
      <w:r w:rsidRPr="00401D64">
        <w:rPr>
          <w:sz w:val="22"/>
          <w:szCs w:val="22"/>
          <w:u w:val="single"/>
        </w:rPr>
        <w:t>Branch (</w:t>
      </w:r>
      <w:r w:rsidR="00F46E08" w:rsidRPr="00401D64">
        <w:rPr>
          <w:sz w:val="22"/>
          <w:szCs w:val="22"/>
          <w:u w:val="single"/>
        </w:rPr>
        <w:t>IRI</w:t>
      </w:r>
      <w:r w:rsidRPr="00401D64">
        <w:rPr>
          <w:sz w:val="22"/>
          <w:szCs w:val="22"/>
          <w:u w:val="single"/>
        </w:rPr>
        <w:t>B), NSIR</w:t>
      </w:r>
      <w:r w:rsidR="00755B56" w:rsidRPr="00401D64">
        <w:rPr>
          <w:sz w:val="22"/>
          <w:szCs w:val="22"/>
          <w:u w:val="single"/>
        </w:rPr>
        <w:t>.</w:t>
      </w:r>
    </w:p>
    <w:p w:rsidR="00110ABA" w:rsidRPr="00401D64" w:rsidRDefault="00BD240F" w:rsidP="004D3FDF">
      <w:pPr>
        <w:pStyle w:val="Numbered"/>
        <w:ind w:left="0" w:firstLine="0"/>
        <w:jc w:val="left"/>
        <w:rPr>
          <w:sz w:val="22"/>
          <w:szCs w:val="22"/>
        </w:rPr>
      </w:pPr>
      <w:r w:rsidRPr="00401D64">
        <w:rPr>
          <w:sz w:val="22"/>
          <w:szCs w:val="22"/>
          <w:u w:val="single"/>
        </w:rPr>
        <w:fldChar w:fldCharType="begin"/>
      </w:r>
      <w:r w:rsidR="002C6657" w:rsidRPr="00401D64">
        <w:rPr>
          <w:sz w:val="22"/>
          <w:szCs w:val="22"/>
        </w:rPr>
        <w:instrText xml:space="preserve"> TC "</w:instrText>
      </w:r>
      <w:bookmarkStart w:id="108" w:name="_Toc293925045"/>
      <w:r w:rsidR="002C6657" w:rsidRPr="00401D64">
        <w:rPr>
          <w:sz w:val="22"/>
          <w:szCs w:val="22"/>
        </w:rPr>
        <w:instrText>04.06</w:instrText>
      </w:r>
      <w:r w:rsidR="002C6657" w:rsidRPr="00401D64">
        <w:rPr>
          <w:sz w:val="22"/>
          <w:szCs w:val="22"/>
        </w:rPr>
        <w:tab/>
      </w:r>
      <w:r w:rsidR="002C6657" w:rsidRPr="00401D64">
        <w:rPr>
          <w:sz w:val="22"/>
          <w:szCs w:val="22"/>
          <w:u w:val="single"/>
        </w:rPr>
        <w:instrText>Chief, Inspection and Regulatory Improvements Branch (IRIB), NSIR</w:instrText>
      </w:r>
      <w:bookmarkEnd w:id="108"/>
      <w:r w:rsidR="002C6657" w:rsidRPr="00401D64">
        <w:rPr>
          <w:sz w:val="22"/>
          <w:szCs w:val="22"/>
        </w:rPr>
        <w:instrText>" \f C \l "</w:instrText>
      </w:r>
      <w:r w:rsidR="0015675C">
        <w:rPr>
          <w:sz w:val="22"/>
          <w:szCs w:val="22"/>
        </w:rPr>
        <w:instrText>5</w:instrText>
      </w:r>
      <w:r w:rsidR="002C6657" w:rsidRPr="00401D64">
        <w:rPr>
          <w:sz w:val="22"/>
          <w:szCs w:val="22"/>
        </w:rPr>
        <w:instrText xml:space="preserve">" </w:instrText>
      </w:r>
      <w:r w:rsidRPr="00401D64">
        <w:rPr>
          <w:sz w:val="22"/>
          <w:szCs w:val="22"/>
          <w:u w:val="single"/>
        </w:rPr>
        <w:fldChar w:fldCharType="end"/>
      </w:r>
    </w:p>
    <w:p w:rsidR="00110ABA" w:rsidRPr="00401D64" w:rsidRDefault="00110ABA" w:rsidP="004D3FDF">
      <w:pPr>
        <w:pStyle w:val="Numbered"/>
        <w:numPr>
          <w:ilvl w:val="0"/>
          <w:numId w:val="33"/>
        </w:numPr>
        <w:ind w:left="807" w:hanging="533"/>
        <w:jc w:val="left"/>
        <w:rPr>
          <w:sz w:val="22"/>
          <w:szCs w:val="22"/>
        </w:rPr>
      </w:pPr>
      <w:r w:rsidRPr="00401D64">
        <w:rPr>
          <w:sz w:val="22"/>
          <w:szCs w:val="22"/>
        </w:rPr>
        <w:t xml:space="preserve">Reviews and approves program documents that relate to the </w:t>
      </w:r>
      <w:r w:rsidR="00F46E08" w:rsidRPr="00401D64">
        <w:rPr>
          <w:sz w:val="22"/>
          <w:szCs w:val="22"/>
        </w:rPr>
        <w:t xml:space="preserve">emergency preparedness </w:t>
      </w:r>
      <w:r w:rsidRPr="00401D64">
        <w:rPr>
          <w:sz w:val="22"/>
          <w:szCs w:val="22"/>
        </w:rPr>
        <w:t>cornerstone of the ROP.</w:t>
      </w:r>
    </w:p>
    <w:p w:rsidR="00110ABA" w:rsidRPr="00401D64" w:rsidRDefault="00110ABA" w:rsidP="004D3FDF">
      <w:pPr>
        <w:pStyle w:val="Numbered"/>
        <w:ind w:left="807" w:hanging="533"/>
        <w:jc w:val="left"/>
        <w:rPr>
          <w:sz w:val="22"/>
          <w:szCs w:val="22"/>
        </w:rPr>
      </w:pPr>
    </w:p>
    <w:p w:rsidR="00110ABA" w:rsidRPr="00401D64" w:rsidRDefault="00110ABA" w:rsidP="004D3FDF">
      <w:pPr>
        <w:pStyle w:val="Numbered"/>
        <w:numPr>
          <w:ilvl w:val="0"/>
          <w:numId w:val="33"/>
        </w:numPr>
        <w:ind w:left="807" w:hanging="533"/>
        <w:jc w:val="left"/>
        <w:rPr>
          <w:sz w:val="22"/>
          <w:szCs w:val="22"/>
        </w:rPr>
      </w:pPr>
      <w:r w:rsidRPr="00401D64">
        <w:rPr>
          <w:sz w:val="22"/>
          <w:szCs w:val="22"/>
        </w:rPr>
        <w:t xml:space="preserve">Approves and signs requests for comments on program documents that relate to the </w:t>
      </w:r>
      <w:r w:rsidR="00F46E08" w:rsidRPr="00401D64">
        <w:rPr>
          <w:sz w:val="22"/>
          <w:szCs w:val="22"/>
        </w:rPr>
        <w:t>emergency preparedness</w:t>
      </w:r>
      <w:r w:rsidRPr="00401D64">
        <w:rPr>
          <w:sz w:val="22"/>
          <w:szCs w:val="22"/>
        </w:rPr>
        <w:t xml:space="preserve"> cornerstone of the ROP in accordance with applicable office guidance.</w:t>
      </w:r>
    </w:p>
    <w:p w:rsidR="002223AD" w:rsidRPr="00401D64" w:rsidRDefault="002223AD" w:rsidP="004D3FDF">
      <w:pPr>
        <w:pStyle w:val="Numbered"/>
        <w:ind w:left="0" w:firstLine="0"/>
        <w:jc w:val="left"/>
        <w:rPr>
          <w:sz w:val="22"/>
          <w:szCs w:val="22"/>
        </w:rPr>
      </w:pPr>
    </w:p>
    <w:p w:rsidR="00E53C84" w:rsidRPr="00401D64" w:rsidRDefault="005807AF" w:rsidP="004D3FDF">
      <w:pPr>
        <w:pStyle w:val="Numbered"/>
        <w:ind w:left="0" w:firstLine="0"/>
        <w:jc w:val="left"/>
        <w:rPr>
          <w:sz w:val="22"/>
          <w:szCs w:val="22"/>
        </w:rPr>
      </w:pPr>
      <w:r w:rsidRPr="00401D64">
        <w:rPr>
          <w:sz w:val="22"/>
          <w:szCs w:val="22"/>
        </w:rPr>
        <w:t>04.0</w:t>
      </w:r>
      <w:r w:rsidR="00F46E08" w:rsidRPr="00401D64">
        <w:rPr>
          <w:sz w:val="22"/>
          <w:szCs w:val="22"/>
        </w:rPr>
        <w:t>7</w:t>
      </w:r>
      <w:r w:rsidRPr="00401D64">
        <w:rPr>
          <w:sz w:val="22"/>
          <w:szCs w:val="22"/>
        </w:rPr>
        <w:tab/>
      </w:r>
      <w:r w:rsidR="003F3CA9" w:rsidRPr="00401D64">
        <w:rPr>
          <w:sz w:val="22"/>
          <w:szCs w:val="22"/>
          <w:u w:val="single"/>
        </w:rPr>
        <w:t>Chief, Reactor Inspection Branch (IRIB), NRR</w:t>
      </w:r>
      <w:r w:rsidR="00BD240F" w:rsidRPr="00401D64">
        <w:rPr>
          <w:sz w:val="22"/>
          <w:szCs w:val="22"/>
          <w:u w:val="single"/>
        </w:rPr>
        <w:fldChar w:fldCharType="begin"/>
      </w:r>
      <w:r w:rsidR="00DD2D41" w:rsidRPr="00401D64">
        <w:rPr>
          <w:sz w:val="22"/>
          <w:szCs w:val="22"/>
        </w:rPr>
        <w:instrText xml:space="preserve"> TC "</w:instrText>
      </w:r>
      <w:bookmarkStart w:id="109" w:name="_Toc293925046"/>
      <w:r w:rsidR="00DD2D41" w:rsidRPr="00401D64">
        <w:rPr>
          <w:sz w:val="22"/>
          <w:szCs w:val="22"/>
        </w:rPr>
        <w:instrText>04.0</w:instrText>
      </w:r>
      <w:r w:rsidR="002C6657" w:rsidRPr="00401D64">
        <w:rPr>
          <w:sz w:val="22"/>
          <w:szCs w:val="22"/>
        </w:rPr>
        <w:instrText>7</w:instrText>
      </w:r>
      <w:r w:rsidR="00F07CEF">
        <w:rPr>
          <w:sz w:val="22"/>
          <w:szCs w:val="22"/>
        </w:rPr>
        <w:instrText xml:space="preserve"> </w:instrText>
      </w:r>
      <w:r w:rsidR="00DD2D41" w:rsidRPr="00401D64">
        <w:rPr>
          <w:sz w:val="22"/>
          <w:szCs w:val="22"/>
          <w:u w:val="single"/>
        </w:rPr>
        <w:instrText>Chief, Reactor Inspection Branch (IRIB), NRR</w:instrText>
      </w:r>
      <w:bookmarkEnd w:id="109"/>
      <w:r w:rsidR="00DD2D41" w:rsidRPr="00401D64">
        <w:rPr>
          <w:sz w:val="22"/>
          <w:szCs w:val="22"/>
        </w:rPr>
        <w:instrText>" \f C \l "</w:instrText>
      </w:r>
      <w:r w:rsidR="0015675C">
        <w:rPr>
          <w:sz w:val="22"/>
          <w:szCs w:val="22"/>
        </w:rPr>
        <w:instrText>5</w:instrText>
      </w:r>
      <w:proofErr w:type="gramStart"/>
      <w:r w:rsidR="00DD2D41" w:rsidRPr="00401D64">
        <w:rPr>
          <w:sz w:val="22"/>
          <w:szCs w:val="22"/>
        </w:rPr>
        <w:instrText xml:space="preserve">" </w:instrText>
      </w:r>
      <w:proofErr w:type="gramEnd"/>
      <w:r w:rsidR="00BD240F" w:rsidRPr="00401D64">
        <w:rPr>
          <w:sz w:val="22"/>
          <w:szCs w:val="22"/>
          <w:u w:val="single"/>
        </w:rPr>
        <w:fldChar w:fldCharType="end"/>
      </w:r>
      <w:r w:rsidR="002223AD" w:rsidRPr="00401D64">
        <w:rPr>
          <w:sz w:val="22"/>
          <w:szCs w:val="22"/>
        </w:rPr>
        <w:t xml:space="preserve">.  </w:t>
      </w:r>
    </w:p>
    <w:p w:rsidR="00E53C84" w:rsidRPr="00401D64" w:rsidRDefault="00E53C84" w:rsidP="004D3FDF">
      <w:pPr>
        <w:pStyle w:val="Numbered"/>
        <w:ind w:left="0" w:firstLine="0"/>
        <w:jc w:val="left"/>
        <w:rPr>
          <w:sz w:val="22"/>
          <w:szCs w:val="22"/>
        </w:rPr>
      </w:pPr>
    </w:p>
    <w:p w:rsidR="00871A80" w:rsidRPr="00401D64" w:rsidRDefault="002223AD" w:rsidP="004D3FDF">
      <w:pPr>
        <w:pStyle w:val="Numbered"/>
        <w:numPr>
          <w:ilvl w:val="0"/>
          <w:numId w:val="26"/>
        </w:numPr>
        <w:ind w:left="807" w:hanging="533"/>
        <w:jc w:val="left"/>
        <w:rPr>
          <w:sz w:val="22"/>
          <w:szCs w:val="22"/>
        </w:rPr>
      </w:pPr>
      <w:r w:rsidRPr="00401D64">
        <w:rPr>
          <w:sz w:val="22"/>
          <w:szCs w:val="22"/>
        </w:rPr>
        <w:t xml:space="preserve">Reviews and approves content for all </w:t>
      </w:r>
      <w:r w:rsidR="00BC0C76" w:rsidRPr="00401D64">
        <w:rPr>
          <w:sz w:val="22"/>
          <w:szCs w:val="22"/>
        </w:rPr>
        <w:t>inspection manual documents</w:t>
      </w:r>
      <w:r w:rsidRPr="00401D64">
        <w:rPr>
          <w:sz w:val="22"/>
          <w:szCs w:val="22"/>
        </w:rPr>
        <w:t xml:space="preserve"> that relate to the ROP</w:t>
      </w:r>
      <w:r w:rsidR="0028409B" w:rsidRPr="00401D64">
        <w:rPr>
          <w:sz w:val="22"/>
          <w:szCs w:val="22"/>
        </w:rPr>
        <w:t xml:space="preserve"> </w:t>
      </w:r>
      <w:r w:rsidR="005807AF" w:rsidRPr="00401D64">
        <w:rPr>
          <w:sz w:val="22"/>
          <w:szCs w:val="22"/>
        </w:rPr>
        <w:t>unless otherwise stated in NRR Office Instruction OVRST-102</w:t>
      </w:r>
      <w:r w:rsidRPr="00401D64">
        <w:rPr>
          <w:sz w:val="22"/>
          <w:szCs w:val="22"/>
        </w:rPr>
        <w:t>.</w:t>
      </w:r>
      <w:r w:rsidR="0028409B" w:rsidRPr="00401D64">
        <w:rPr>
          <w:sz w:val="22"/>
          <w:szCs w:val="22"/>
        </w:rPr>
        <w:t xml:space="preserve">  In addition to the designated NSIR branch chief review and approval identified in section 04.05 or 04.06 above, reviews and approves content for inspection manual documents that relate to the security cornerstone and emergency preparedness cornerstone of the ROP.</w:t>
      </w:r>
    </w:p>
    <w:p w:rsidR="00E53C84" w:rsidRPr="00401D64" w:rsidRDefault="00E53C84" w:rsidP="004D3FDF">
      <w:pPr>
        <w:pStyle w:val="Numbered"/>
        <w:ind w:left="807" w:hanging="533"/>
        <w:jc w:val="left"/>
        <w:rPr>
          <w:sz w:val="22"/>
          <w:szCs w:val="22"/>
        </w:rPr>
      </w:pPr>
    </w:p>
    <w:p w:rsidR="00871A80" w:rsidRPr="00401D64" w:rsidRDefault="00E53C84" w:rsidP="004D3FDF">
      <w:pPr>
        <w:pStyle w:val="Numbered"/>
        <w:numPr>
          <w:ilvl w:val="0"/>
          <w:numId w:val="26"/>
        </w:numPr>
        <w:ind w:left="807" w:hanging="533"/>
        <w:jc w:val="left"/>
        <w:rPr>
          <w:sz w:val="22"/>
          <w:szCs w:val="22"/>
        </w:rPr>
      </w:pPr>
      <w:r w:rsidRPr="00401D64">
        <w:rPr>
          <w:sz w:val="22"/>
          <w:szCs w:val="22"/>
        </w:rPr>
        <w:t>Approves and signs requests for comments on program documents for the ROP unless otherwise stated in NRR Office Instruction OVRST-102.</w:t>
      </w:r>
    </w:p>
    <w:p w:rsidR="00DB66ED" w:rsidRPr="00401D64" w:rsidRDefault="00DB66ED" w:rsidP="004D3FDF">
      <w:pPr>
        <w:pStyle w:val="Numbered"/>
        <w:ind w:left="274" w:firstLine="0"/>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04.0</w:t>
      </w:r>
      <w:r w:rsidR="00693B00" w:rsidRPr="00401D64">
        <w:rPr>
          <w:rFonts w:cs="Arial"/>
          <w:szCs w:val="22"/>
        </w:rPr>
        <w:t>8</w:t>
      </w:r>
      <w:r w:rsidRPr="00401D64">
        <w:rPr>
          <w:rFonts w:cs="Arial"/>
          <w:szCs w:val="22"/>
        </w:rPr>
        <w:tab/>
      </w:r>
      <w:r w:rsidR="00E53C84" w:rsidRPr="00401D64">
        <w:rPr>
          <w:rFonts w:cs="Arial"/>
          <w:szCs w:val="22"/>
          <w:u w:val="single"/>
        </w:rPr>
        <w:t>Non-ROP</w:t>
      </w:r>
      <w:r w:rsidR="008F560C" w:rsidRPr="00401D64">
        <w:rPr>
          <w:rFonts w:cs="Arial"/>
          <w:szCs w:val="22"/>
          <w:u w:val="single"/>
        </w:rPr>
        <w:t xml:space="preserve"> </w:t>
      </w:r>
      <w:r w:rsidR="00E0387C" w:rsidRPr="00401D64">
        <w:rPr>
          <w:szCs w:val="22"/>
          <w:u w:val="single"/>
        </w:rPr>
        <w:t>Inspection Programs Deputy Director</w:t>
      </w:r>
      <w:r w:rsidR="00EC53B1" w:rsidRPr="00401D64">
        <w:rPr>
          <w:szCs w:val="22"/>
          <w:u w:val="single"/>
        </w:rPr>
        <w:t>s</w:t>
      </w:r>
      <w:r w:rsidR="00BD240F" w:rsidRPr="00401D64">
        <w:rPr>
          <w:szCs w:val="22"/>
          <w:u w:val="single"/>
        </w:rPr>
        <w:fldChar w:fldCharType="begin"/>
      </w:r>
      <w:r w:rsidR="008F560C" w:rsidRPr="00401D64">
        <w:rPr>
          <w:szCs w:val="22"/>
        </w:rPr>
        <w:instrText xml:space="preserve"> TC "</w:instrText>
      </w:r>
      <w:bookmarkStart w:id="110" w:name="_Toc293925047"/>
      <w:r w:rsidR="008F560C" w:rsidRPr="00401D64">
        <w:rPr>
          <w:rFonts w:cs="Arial"/>
          <w:szCs w:val="22"/>
        </w:rPr>
        <w:instrText>04.0</w:instrText>
      </w:r>
      <w:r w:rsidR="00EE7733" w:rsidRPr="00401D64">
        <w:rPr>
          <w:rFonts w:cs="Arial"/>
          <w:szCs w:val="22"/>
        </w:rPr>
        <w:instrText>8</w:instrText>
      </w:r>
      <w:r w:rsidR="008F560C" w:rsidRPr="00401D64">
        <w:rPr>
          <w:rFonts w:cs="Arial"/>
          <w:szCs w:val="22"/>
        </w:rPr>
        <w:tab/>
      </w:r>
      <w:r w:rsidR="008F560C" w:rsidRPr="00401D64">
        <w:rPr>
          <w:rFonts w:cs="Arial"/>
          <w:szCs w:val="22"/>
          <w:u w:val="single"/>
        </w:rPr>
        <w:instrText xml:space="preserve">Non-ROP </w:instrText>
      </w:r>
      <w:r w:rsidR="008F560C" w:rsidRPr="00401D64">
        <w:rPr>
          <w:szCs w:val="22"/>
          <w:u w:val="single"/>
        </w:rPr>
        <w:instrText>Inspection Programs Deputy Directors</w:instrText>
      </w:r>
      <w:bookmarkEnd w:id="110"/>
      <w:r w:rsidR="008F560C" w:rsidRPr="00401D64">
        <w:rPr>
          <w:szCs w:val="22"/>
        </w:rPr>
        <w:instrText>" \f C \l "</w:instrText>
      </w:r>
      <w:r w:rsidR="0015675C">
        <w:rPr>
          <w:szCs w:val="22"/>
        </w:rPr>
        <w:instrText>5</w:instrText>
      </w:r>
      <w:proofErr w:type="gramStart"/>
      <w:r w:rsidR="008F560C" w:rsidRPr="00401D64">
        <w:rPr>
          <w:szCs w:val="22"/>
        </w:rPr>
        <w:instrText xml:space="preserve">" </w:instrText>
      </w:r>
      <w:proofErr w:type="gramEnd"/>
      <w:r w:rsidR="00BD240F" w:rsidRPr="00401D64">
        <w:rPr>
          <w:szCs w:val="22"/>
          <w:u w:val="single"/>
        </w:rPr>
        <w:fldChar w:fldCharType="end"/>
      </w:r>
      <w:r w:rsidR="008F560C" w:rsidRPr="00401D64">
        <w:rPr>
          <w:szCs w:val="22"/>
        </w:rPr>
        <w:t>.</w:t>
      </w:r>
      <w:r w:rsidR="00E53C84" w:rsidRPr="00401D64">
        <w:rPr>
          <w:szCs w:val="22"/>
          <w:u w:val="single"/>
        </w:rPr>
        <w:t xml:space="preserve"> </w:t>
      </w:r>
    </w:p>
    <w:p w:rsidR="00D169D1" w:rsidRPr="00401D64" w:rsidRDefault="00D169D1" w:rsidP="004D3FDF">
      <w:pPr>
        <w:pStyle w:val="Lettered"/>
        <w:ind w:left="807" w:hanging="533"/>
        <w:jc w:val="left"/>
        <w:rPr>
          <w:sz w:val="22"/>
          <w:szCs w:val="22"/>
        </w:rPr>
      </w:pPr>
    </w:p>
    <w:p w:rsidR="00A64E3D" w:rsidRDefault="00D46D98" w:rsidP="004D3FDF">
      <w:pPr>
        <w:pStyle w:val="Numbered"/>
        <w:numPr>
          <w:ilvl w:val="0"/>
          <w:numId w:val="7"/>
        </w:numPr>
        <w:ind w:left="807" w:hanging="533"/>
        <w:jc w:val="left"/>
        <w:rPr>
          <w:sz w:val="22"/>
          <w:szCs w:val="22"/>
        </w:rPr>
        <w:sectPr w:rsidR="00A64E3D" w:rsidSect="005A7330">
          <w:footerReference w:type="first" r:id="rId19"/>
          <w:pgSz w:w="12240" w:h="15840" w:code="1"/>
          <w:pgMar w:top="1440" w:right="1440" w:bottom="1440" w:left="1440" w:header="1440" w:footer="1440" w:gutter="0"/>
          <w:pgNumType w:start="0"/>
          <w:cols w:space="720"/>
          <w:noEndnote/>
          <w:titlePg/>
          <w:docGrid w:linePitch="299"/>
        </w:sectPr>
      </w:pPr>
      <w:r w:rsidRPr="00401D64">
        <w:rPr>
          <w:sz w:val="22"/>
          <w:szCs w:val="22"/>
        </w:rPr>
        <w:t>A</w:t>
      </w:r>
      <w:r w:rsidR="00D169D1" w:rsidRPr="00401D64">
        <w:rPr>
          <w:sz w:val="22"/>
          <w:szCs w:val="22"/>
        </w:rPr>
        <w:t xml:space="preserve">pproves </w:t>
      </w:r>
      <w:r w:rsidR="008E338E" w:rsidRPr="00401D64">
        <w:rPr>
          <w:sz w:val="22"/>
          <w:szCs w:val="22"/>
        </w:rPr>
        <w:t xml:space="preserve">the </w:t>
      </w:r>
      <w:r w:rsidR="00D169D1" w:rsidRPr="00401D64">
        <w:rPr>
          <w:sz w:val="22"/>
          <w:szCs w:val="22"/>
        </w:rPr>
        <w:t>content of documents necessary to carry out assigned program functions.</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7"/>
        </w:numPr>
        <w:ind w:left="807" w:hanging="533"/>
        <w:jc w:val="left"/>
        <w:rPr>
          <w:sz w:val="22"/>
          <w:szCs w:val="22"/>
        </w:rPr>
      </w:pPr>
      <w:r w:rsidRPr="00401D64">
        <w:rPr>
          <w:sz w:val="22"/>
          <w:szCs w:val="22"/>
        </w:rPr>
        <w:t xml:space="preserve">Confirms </w:t>
      </w:r>
      <w:r w:rsidR="008E338E" w:rsidRPr="00401D64">
        <w:rPr>
          <w:sz w:val="22"/>
          <w:szCs w:val="22"/>
        </w:rPr>
        <w:t xml:space="preserve">that </w:t>
      </w:r>
      <w:r w:rsidRPr="00401D64">
        <w:rPr>
          <w:sz w:val="22"/>
          <w:szCs w:val="22"/>
        </w:rPr>
        <w:t>document</w:t>
      </w:r>
      <w:ins w:id="111" w:author="Author" w:date="2012-05-24T10:11:00Z">
        <w:r w:rsidR="000D10EF">
          <w:rPr>
            <w:sz w:val="22"/>
            <w:szCs w:val="22"/>
          </w:rPr>
          <w:t>s</w:t>
        </w:r>
      </w:ins>
      <w:r w:rsidRPr="00401D64">
        <w:rPr>
          <w:sz w:val="22"/>
          <w:szCs w:val="22"/>
        </w:rPr>
        <w:t xml:space="preserve"> meet </w:t>
      </w:r>
      <w:r w:rsidR="008E338E" w:rsidRPr="00401D64">
        <w:rPr>
          <w:sz w:val="22"/>
          <w:szCs w:val="22"/>
        </w:rPr>
        <w:t xml:space="preserve">the </w:t>
      </w:r>
      <w:r w:rsidRPr="00401D64">
        <w:rPr>
          <w:sz w:val="22"/>
          <w:szCs w:val="22"/>
        </w:rPr>
        <w:t xml:space="preserve">requirements of this IMC prior to signing the document issuing form (Exhibit </w:t>
      </w:r>
      <w:ins w:id="112" w:author="Author" w:date="2012-12-03T10:29:00Z">
        <w:r w:rsidR="00747EAE">
          <w:rPr>
            <w:sz w:val="22"/>
            <w:szCs w:val="22"/>
          </w:rPr>
          <w:t>2</w:t>
        </w:r>
      </w:ins>
      <w:r w:rsidRPr="00401D64">
        <w:rPr>
          <w:sz w:val="22"/>
          <w:szCs w:val="22"/>
        </w:rPr>
        <w:t xml:space="preserve">A, </w:t>
      </w:r>
      <w:ins w:id="113" w:author="Author" w:date="2012-12-03T10:29:00Z">
        <w:r w:rsidR="00747EAE">
          <w:rPr>
            <w:sz w:val="22"/>
            <w:szCs w:val="22"/>
          </w:rPr>
          <w:t>2</w:t>
        </w:r>
      </w:ins>
      <w:r w:rsidRPr="00401D64">
        <w:rPr>
          <w:sz w:val="22"/>
          <w:szCs w:val="22"/>
        </w:rPr>
        <w:t>B,</w:t>
      </w:r>
      <w:r w:rsidR="00AC1332" w:rsidRPr="00401D64">
        <w:rPr>
          <w:sz w:val="22"/>
          <w:szCs w:val="22"/>
        </w:rPr>
        <w:t xml:space="preserve"> </w:t>
      </w:r>
      <w:ins w:id="114" w:author="Author" w:date="2012-12-03T10:29:00Z">
        <w:r w:rsidR="00747EAE">
          <w:rPr>
            <w:sz w:val="22"/>
            <w:szCs w:val="22"/>
          </w:rPr>
          <w:t>2</w:t>
        </w:r>
      </w:ins>
      <w:r w:rsidRPr="00401D64">
        <w:rPr>
          <w:sz w:val="22"/>
          <w:szCs w:val="22"/>
        </w:rPr>
        <w:t xml:space="preserve">C, </w:t>
      </w:r>
      <w:ins w:id="115" w:author="Author" w:date="2012-12-03T10:29:00Z">
        <w:r w:rsidR="00747EAE">
          <w:rPr>
            <w:sz w:val="22"/>
            <w:szCs w:val="22"/>
          </w:rPr>
          <w:t>2</w:t>
        </w:r>
      </w:ins>
      <w:r w:rsidRPr="00401D64">
        <w:rPr>
          <w:sz w:val="22"/>
          <w:szCs w:val="22"/>
        </w:rPr>
        <w:t>D</w:t>
      </w:r>
      <w:r w:rsidR="006A7F20" w:rsidRPr="00401D64">
        <w:rPr>
          <w:sz w:val="22"/>
          <w:szCs w:val="22"/>
        </w:rPr>
        <w:t xml:space="preserve">, or </w:t>
      </w:r>
      <w:ins w:id="116" w:author="Author" w:date="2012-12-03T10:29:00Z">
        <w:r w:rsidR="00747EAE">
          <w:rPr>
            <w:sz w:val="22"/>
            <w:szCs w:val="22"/>
          </w:rPr>
          <w:t>2</w:t>
        </w:r>
      </w:ins>
      <w:r w:rsidR="006A7F20" w:rsidRPr="00401D64">
        <w:rPr>
          <w:sz w:val="22"/>
          <w:szCs w:val="22"/>
        </w:rPr>
        <w:t>E</w:t>
      </w:r>
      <w:r w:rsidRPr="00401D64">
        <w:rPr>
          <w:sz w:val="22"/>
          <w:szCs w:val="22"/>
        </w:rPr>
        <w:t>).</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7"/>
        </w:numPr>
        <w:ind w:left="807" w:hanging="533"/>
        <w:jc w:val="left"/>
        <w:rPr>
          <w:sz w:val="22"/>
          <w:szCs w:val="22"/>
        </w:rPr>
      </w:pPr>
      <w:r w:rsidRPr="00401D64">
        <w:rPr>
          <w:sz w:val="22"/>
          <w:szCs w:val="22"/>
        </w:rPr>
        <w:t>Approves and signs requests for comments on program documents in accordance with applicable office guidance.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693B00" w:rsidRPr="00401D64">
        <w:rPr>
          <w:rFonts w:cs="Arial"/>
          <w:szCs w:val="22"/>
        </w:rPr>
        <w:t>09</w:t>
      </w:r>
      <w:r w:rsidRPr="00401D64">
        <w:rPr>
          <w:rFonts w:cs="Arial"/>
          <w:szCs w:val="22"/>
        </w:rPr>
        <w:tab/>
      </w:r>
      <w:r w:rsidR="00EC53B1" w:rsidRPr="00401D64">
        <w:rPr>
          <w:rStyle w:val="Header02Char"/>
          <w:sz w:val="22"/>
          <w:szCs w:val="22"/>
        </w:rPr>
        <w:t xml:space="preserve">Inspection Manual Coordinators: </w:t>
      </w:r>
      <w:r w:rsidR="004B0235">
        <w:rPr>
          <w:rStyle w:val="Header02Char"/>
          <w:sz w:val="22"/>
          <w:szCs w:val="22"/>
        </w:rPr>
        <w:t xml:space="preserve"> </w:t>
      </w:r>
      <w:r w:rsidRPr="00401D64">
        <w:rPr>
          <w:rStyle w:val="Header02Char"/>
          <w:sz w:val="22"/>
          <w:szCs w:val="22"/>
        </w:rPr>
        <w:t>NRO, NMSS, FSME, and NSIR</w:t>
      </w:r>
      <w:r w:rsidR="00BD240F" w:rsidRPr="00401D64">
        <w:rPr>
          <w:rStyle w:val="Header02Char"/>
          <w:sz w:val="22"/>
          <w:szCs w:val="22"/>
        </w:rPr>
        <w:fldChar w:fldCharType="begin"/>
      </w:r>
      <w:r w:rsidR="0062478F" w:rsidRPr="00401D64">
        <w:rPr>
          <w:szCs w:val="22"/>
        </w:rPr>
        <w:instrText xml:space="preserve"> TC "</w:instrText>
      </w:r>
      <w:bookmarkStart w:id="117" w:name="_Toc293925048"/>
      <w:r w:rsidR="0062478F" w:rsidRPr="00401D64">
        <w:rPr>
          <w:rFonts w:cs="Arial"/>
          <w:szCs w:val="22"/>
        </w:rPr>
        <w:instrText>04.</w:instrText>
      </w:r>
      <w:r w:rsidR="00EE7733" w:rsidRPr="00401D64">
        <w:rPr>
          <w:rFonts w:cs="Arial"/>
          <w:szCs w:val="22"/>
        </w:rPr>
        <w:instrText>09</w:instrText>
      </w:r>
      <w:r w:rsidR="0062478F" w:rsidRPr="00401D64">
        <w:rPr>
          <w:rFonts w:cs="Arial"/>
          <w:szCs w:val="22"/>
        </w:rPr>
        <w:tab/>
      </w:r>
      <w:r w:rsidR="00EC53B1" w:rsidRPr="00401D64">
        <w:rPr>
          <w:rStyle w:val="Header02Char"/>
          <w:sz w:val="22"/>
          <w:szCs w:val="22"/>
        </w:rPr>
        <w:instrText xml:space="preserve">Inspection Manual Coordinators: </w:instrText>
      </w:r>
      <w:r w:rsidR="0062478F" w:rsidRPr="00401D64">
        <w:rPr>
          <w:rStyle w:val="Header02Char"/>
          <w:sz w:val="22"/>
          <w:szCs w:val="22"/>
        </w:rPr>
        <w:instrText>NRO, NMSS, FSME, and NSIR</w:instrText>
      </w:r>
      <w:bookmarkEnd w:id="117"/>
      <w:r w:rsidR="0062478F" w:rsidRPr="00401D64">
        <w:rPr>
          <w:szCs w:val="22"/>
        </w:rPr>
        <w:instrText>" \f C \l "</w:instrText>
      </w:r>
      <w:r w:rsidR="009B778F">
        <w:rPr>
          <w:szCs w:val="22"/>
        </w:rPr>
        <w:instrText>6</w:instrText>
      </w:r>
      <w:proofErr w:type="gramStart"/>
      <w:r w:rsidR="0062478F" w:rsidRPr="00401D64">
        <w:rPr>
          <w:szCs w:val="22"/>
        </w:rPr>
        <w:instrText xml:space="preserve">" </w:instrText>
      </w:r>
      <w:proofErr w:type="gramEnd"/>
      <w:r w:rsidR="00BD240F" w:rsidRPr="00401D64">
        <w:rPr>
          <w:rStyle w:val="Header02Char"/>
          <w:sz w:val="22"/>
          <w:szCs w:val="22"/>
        </w:rPr>
        <w:fldChar w:fldCharType="end"/>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Ensure that the appropriate inspection program organizations, NRC regional </w:t>
      </w:r>
      <w:r w:rsidR="009C1AE2" w:rsidRPr="00401D64">
        <w:rPr>
          <w:sz w:val="22"/>
          <w:szCs w:val="22"/>
        </w:rPr>
        <w:t xml:space="preserve">offices, </w:t>
      </w:r>
      <w:r w:rsidRPr="00401D64">
        <w:rPr>
          <w:sz w:val="22"/>
          <w:szCs w:val="22"/>
        </w:rPr>
        <w:t>and other affected NRC offices are given the opportunity to comment on documents affecting their programs.</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Verify that the requirements of this IMC are met in the preparation and approval of program documents.</w:t>
      </w:r>
    </w:p>
    <w:p w:rsidR="00D169D1" w:rsidRPr="00401D64" w:rsidRDefault="00D169D1" w:rsidP="004D3FDF">
      <w:pPr>
        <w:pStyle w:val="Lettered"/>
        <w:ind w:left="807" w:hanging="533"/>
        <w:jc w:val="left"/>
        <w:rPr>
          <w:sz w:val="22"/>
          <w:szCs w:val="22"/>
        </w:rPr>
      </w:pPr>
    </w:p>
    <w:p w:rsidR="00D169D1" w:rsidRPr="00401D64" w:rsidRDefault="00D169D1" w:rsidP="004D3FDF">
      <w:pPr>
        <w:autoSpaceDE w:val="0"/>
        <w:autoSpaceDN w:val="0"/>
        <w:adjustRightInd w:val="0"/>
        <w:ind w:left="807" w:hanging="533"/>
        <w:rPr>
          <w:rFonts w:cs="Arial"/>
          <w:b/>
          <w:bCs/>
          <w:szCs w:val="22"/>
        </w:rPr>
      </w:pPr>
      <w:r w:rsidRPr="00401D64">
        <w:rPr>
          <w:szCs w:val="22"/>
        </w:rPr>
        <w:t>c.</w:t>
      </w:r>
      <w:r w:rsidRPr="00401D64">
        <w:rPr>
          <w:szCs w:val="22"/>
        </w:rPr>
        <w:tab/>
        <w:t>Ensure that the policies and procedures outlined in their office’s internal guidance (e.g., P&amp;P Letter 1-76 for NMSS and</w:t>
      </w:r>
      <w:r w:rsidR="006642ED" w:rsidRPr="00401D64">
        <w:rPr>
          <w:szCs w:val="22"/>
        </w:rPr>
        <w:t xml:space="preserve"> P&amp;P Letter 6-8 for</w:t>
      </w:r>
      <w:r w:rsidRPr="00401D64">
        <w:rPr>
          <w:szCs w:val="22"/>
        </w:rPr>
        <w:t xml:space="preserve"> FSME) have been followed.</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d.</w:t>
      </w:r>
      <w:r w:rsidRPr="00401D64">
        <w:rPr>
          <w:sz w:val="22"/>
          <w:szCs w:val="22"/>
        </w:rPr>
        <w:tab/>
        <w:t xml:space="preserve">Track the progress of draft program documents submitted to them for issuance and </w:t>
      </w:r>
      <w:proofErr w:type="gramStart"/>
      <w:r w:rsidRPr="00401D64">
        <w:rPr>
          <w:sz w:val="22"/>
          <w:szCs w:val="22"/>
        </w:rPr>
        <w:t>make</w:t>
      </w:r>
      <w:proofErr w:type="gramEnd"/>
      <w:r w:rsidRPr="00401D64">
        <w:rPr>
          <w:sz w:val="22"/>
          <w:szCs w:val="22"/>
        </w:rPr>
        <w:t xml:space="preserve"> the status of submitted documents available to those who submitted them, from the date of submission to the date of issuance.</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e.</w:t>
      </w:r>
      <w:r w:rsidRPr="00401D64">
        <w:rPr>
          <w:sz w:val="22"/>
          <w:szCs w:val="22"/>
        </w:rPr>
        <w:tab/>
        <w:t xml:space="preserve">Accept final drafts of newly-created or modified documents prepared by the originating office for submission to the NRR </w:t>
      </w:r>
      <w:r w:rsidR="00D021D6" w:rsidRPr="00401D64">
        <w:rPr>
          <w:sz w:val="22"/>
          <w:szCs w:val="22"/>
        </w:rPr>
        <w:t xml:space="preserve">Inspection </w:t>
      </w:r>
      <w:r w:rsidRPr="00401D64">
        <w:rPr>
          <w:sz w:val="22"/>
          <w:szCs w:val="22"/>
        </w:rPr>
        <w:t>Manual Coordinator for final processing and issuance.</w:t>
      </w:r>
    </w:p>
    <w:p w:rsidR="00D169D1" w:rsidRPr="00401D64" w:rsidRDefault="00D169D1" w:rsidP="004D3FDF">
      <w:pPr>
        <w:pStyle w:val="Lettered"/>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401D64">
        <w:rPr>
          <w:rFonts w:cs="Arial"/>
          <w:szCs w:val="22"/>
        </w:rPr>
        <w:t>04.</w:t>
      </w:r>
      <w:r w:rsidR="00693B00" w:rsidRPr="00401D64">
        <w:rPr>
          <w:rFonts w:cs="Arial"/>
          <w:szCs w:val="22"/>
        </w:rPr>
        <w:t>10</w:t>
      </w:r>
      <w:r w:rsidRPr="00401D64">
        <w:rPr>
          <w:rFonts w:cs="Arial"/>
          <w:szCs w:val="22"/>
        </w:rPr>
        <w:tab/>
      </w:r>
      <w:r w:rsidRPr="00401D64">
        <w:rPr>
          <w:rStyle w:val="Header02Char"/>
          <w:sz w:val="22"/>
          <w:szCs w:val="22"/>
        </w:rPr>
        <w:t>NRR Inspection Manual Coordinator</w:t>
      </w:r>
      <w:r w:rsidR="00BD240F" w:rsidRPr="00401D64">
        <w:rPr>
          <w:rStyle w:val="BodyTextChar"/>
          <w:szCs w:val="22"/>
        </w:rPr>
        <w:fldChar w:fldCharType="begin"/>
      </w:r>
      <w:r w:rsidR="00875ADD" w:rsidRPr="00401D64">
        <w:rPr>
          <w:szCs w:val="22"/>
        </w:rPr>
        <w:instrText xml:space="preserve"> TC "</w:instrText>
      </w:r>
      <w:bookmarkStart w:id="118" w:name="_Toc168308357"/>
      <w:bookmarkStart w:id="119" w:name="_Toc168308485"/>
      <w:bookmarkStart w:id="120" w:name="_Toc293925049"/>
      <w:r w:rsidR="00875ADD" w:rsidRPr="00401D64">
        <w:rPr>
          <w:rFonts w:cs="Arial"/>
          <w:szCs w:val="22"/>
        </w:rPr>
        <w:instrText>04.</w:instrText>
      </w:r>
      <w:r w:rsidR="0062478F" w:rsidRPr="00401D64">
        <w:rPr>
          <w:rFonts w:cs="Arial"/>
          <w:szCs w:val="22"/>
        </w:rPr>
        <w:instrText>10</w:instrText>
      </w:r>
      <w:r w:rsidR="00875ADD" w:rsidRPr="00401D64">
        <w:rPr>
          <w:rFonts w:cs="Arial"/>
          <w:szCs w:val="22"/>
        </w:rPr>
        <w:tab/>
      </w:r>
      <w:r w:rsidR="00875ADD" w:rsidRPr="00401D64">
        <w:rPr>
          <w:rStyle w:val="BodyTextChar"/>
          <w:szCs w:val="22"/>
        </w:rPr>
        <w:instrText>NRR Inspection Manual Coordinator</w:instrText>
      </w:r>
      <w:bookmarkEnd w:id="118"/>
      <w:bookmarkEnd w:id="119"/>
      <w:bookmarkEnd w:id="120"/>
      <w:r w:rsidR="00875ADD" w:rsidRPr="00401D64">
        <w:rPr>
          <w:szCs w:val="22"/>
        </w:rPr>
        <w:instrText>" \f C \l "</w:instrText>
      </w:r>
      <w:r w:rsidR="009B778F">
        <w:rPr>
          <w:szCs w:val="22"/>
        </w:rPr>
        <w:instrText>6</w:instrText>
      </w:r>
      <w:proofErr w:type="gramStart"/>
      <w:r w:rsidR="00875ADD" w:rsidRPr="00401D64">
        <w:rPr>
          <w:szCs w:val="22"/>
        </w:rPr>
        <w:instrText xml:space="preserve">" </w:instrText>
      </w:r>
      <w:proofErr w:type="gramEnd"/>
      <w:r w:rsidR="00BD240F" w:rsidRPr="00401D64">
        <w:rPr>
          <w:rStyle w:val="BodyTextChar"/>
          <w:szCs w:val="22"/>
        </w:rPr>
        <w:fldChar w:fldCharType="end"/>
      </w:r>
      <w:r w:rsidR="00875ADD" w:rsidRPr="00401D64">
        <w:rPr>
          <w:rStyle w:val="Header02Char"/>
          <w:sz w:val="22"/>
          <w:szCs w:val="22"/>
          <w:u w:val="none"/>
        </w:rPr>
        <w:t>.</w:t>
      </w:r>
    </w:p>
    <w:p w:rsidR="00875ADD" w:rsidRPr="00401D64" w:rsidRDefault="00875ADD"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7541D" w:rsidRPr="00401D64" w:rsidRDefault="00D169D1" w:rsidP="004D3FDF">
      <w:pPr>
        <w:pStyle w:val="Lettered"/>
        <w:numPr>
          <w:ilvl w:val="0"/>
          <w:numId w:val="5"/>
        </w:numPr>
        <w:tabs>
          <w:tab w:val="clear" w:pos="634"/>
        </w:tabs>
        <w:ind w:left="807" w:hanging="533"/>
        <w:jc w:val="left"/>
        <w:rPr>
          <w:sz w:val="22"/>
          <w:szCs w:val="22"/>
        </w:rPr>
      </w:pPr>
      <w:r w:rsidRPr="00401D64">
        <w:rPr>
          <w:sz w:val="22"/>
          <w:szCs w:val="22"/>
        </w:rPr>
        <w:t>Performs the same tas</w:t>
      </w:r>
      <w:r w:rsidR="007773A5" w:rsidRPr="00401D64">
        <w:rPr>
          <w:sz w:val="22"/>
          <w:szCs w:val="22"/>
        </w:rPr>
        <w:t>ks as the other IM Coordinators</w:t>
      </w:r>
      <w:r w:rsidRPr="00401D64">
        <w:rPr>
          <w:sz w:val="22"/>
          <w:szCs w:val="22"/>
        </w:rPr>
        <w:t xml:space="preserve"> as described above</w:t>
      </w:r>
      <w:r w:rsidR="00065795" w:rsidRPr="00401D64">
        <w:rPr>
          <w:sz w:val="22"/>
          <w:szCs w:val="22"/>
        </w:rPr>
        <w:t xml:space="preserve"> for NRR, including ensuring that the policies and procedures of </w:t>
      </w:r>
      <w:r w:rsidR="00420272" w:rsidRPr="00401D64">
        <w:rPr>
          <w:sz w:val="22"/>
          <w:szCs w:val="22"/>
        </w:rPr>
        <w:t xml:space="preserve">NRR Office Instruction </w:t>
      </w:r>
      <w:r w:rsidR="00065795" w:rsidRPr="00401D64">
        <w:rPr>
          <w:sz w:val="22"/>
          <w:szCs w:val="22"/>
        </w:rPr>
        <w:t>OVRST-102</w:t>
      </w:r>
      <w:r w:rsidR="00420272" w:rsidRPr="00401D64">
        <w:rPr>
          <w:sz w:val="22"/>
          <w:szCs w:val="22"/>
        </w:rPr>
        <w:t xml:space="preserve"> </w:t>
      </w:r>
      <w:r w:rsidR="00065795" w:rsidRPr="00401D64">
        <w:rPr>
          <w:sz w:val="22"/>
          <w:szCs w:val="22"/>
        </w:rPr>
        <w:t>have been followed, and also:</w:t>
      </w:r>
    </w:p>
    <w:p w:rsidR="0067541D" w:rsidRPr="00401D64" w:rsidRDefault="0067541D" w:rsidP="004D3FDF">
      <w:pPr>
        <w:pStyle w:val="Lettered"/>
        <w:ind w:left="807" w:hanging="533"/>
        <w:jc w:val="left"/>
        <w:rPr>
          <w:sz w:val="22"/>
          <w:szCs w:val="22"/>
        </w:rPr>
      </w:pPr>
    </w:p>
    <w:p w:rsidR="00D169D1" w:rsidRPr="00401D64" w:rsidRDefault="00065795" w:rsidP="004D3FDF">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Accepts final drafts of newly-created or modified program documents from IM Coordinators of other offices for issuance in the Manual.  No documents should be accepted from any individual other than an IM Coordinator identified in advance by the originating office’s management.</w:t>
      </w:r>
    </w:p>
    <w:p w:rsidR="00D169D1" w:rsidRPr="00401D64" w:rsidRDefault="00D169D1" w:rsidP="004D3FDF">
      <w:pPr>
        <w:pStyle w:val="Lettered"/>
        <w:ind w:left="807" w:hanging="533"/>
        <w:jc w:val="left"/>
        <w:rPr>
          <w:sz w:val="22"/>
          <w:szCs w:val="22"/>
        </w:rPr>
      </w:pPr>
    </w:p>
    <w:p w:rsidR="00D169D1" w:rsidRPr="00401D64" w:rsidRDefault="00065795" w:rsidP="004D3FDF">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Returns final drafts of program documents to the IM Coordinators of originating offices other than NRR when further changes are required.</w:t>
      </w:r>
    </w:p>
    <w:p w:rsidR="00D169D1" w:rsidRPr="00401D64" w:rsidRDefault="00D169D1" w:rsidP="004D3FDF">
      <w:pPr>
        <w:pStyle w:val="Lettered"/>
        <w:ind w:left="807" w:hanging="533"/>
        <w:jc w:val="left"/>
        <w:rPr>
          <w:sz w:val="22"/>
          <w:szCs w:val="22"/>
        </w:rPr>
      </w:pPr>
    </w:p>
    <w:p w:rsidR="00A64E3D" w:rsidRDefault="00065795" w:rsidP="004D3FDF">
      <w:pPr>
        <w:pStyle w:val="Lettered"/>
        <w:ind w:left="807" w:hanging="533"/>
        <w:jc w:val="left"/>
        <w:rPr>
          <w:sz w:val="22"/>
          <w:szCs w:val="22"/>
        </w:rPr>
        <w:sectPr w:rsidR="00A64E3D" w:rsidSect="005A7330">
          <w:footerReference w:type="first" r:id="rId20"/>
          <w:pgSz w:w="12240" w:h="15840" w:code="1"/>
          <w:pgMar w:top="1440" w:right="1440" w:bottom="1440" w:left="1440" w:header="1440" w:footer="1440" w:gutter="0"/>
          <w:pgNumType w:start="0"/>
          <w:cols w:space="720"/>
          <w:noEndnote/>
          <w:titlePg/>
          <w:docGrid w:linePitch="299"/>
        </w:sectPr>
      </w:pPr>
      <w:r w:rsidRPr="00401D64">
        <w:rPr>
          <w:sz w:val="22"/>
          <w:szCs w:val="22"/>
        </w:rPr>
        <w:t>d</w:t>
      </w:r>
      <w:r w:rsidR="00D169D1" w:rsidRPr="00401D64">
        <w:rPr>
          <w:sz w:val="22"/>
          <w:szCs w:val="22"/>
        </w:rPr>
        <w:t>.</w:t>
      </w:r>
      <w:r w:rsidR="00D169D1" w:rsidRPr="00401D64">
        <w:rPr>
          <w:sz w:val="22"/>
          <w:szCs w:val="22"/>
        </w:rPr>
        <w:tab/>
        <w:t>Ensures that all format and other requirements have been met for final drafts of program documents.  For program documents originating from offices other than NRR, the approvals of the office and division management will be accepted with respect to content.</w:t>
      </w:r>
    </w:p>
    <w:p w:rsidR="00D169D1" w:rsidRPr="00401D64" w:rsidRDefault="00D169D1" w:rsidP="004D3FDF">
      <w:pPr>
        <w:pStyle w:val="Lettered"/>
        <w:ind w:left="807" w:hanging="533"/>
        <w:jc w:val="left"/>
        <w:rPr>
          <w:sz w:val="22"/>
          <w:szCs w:val="22"/>
        </w:rPr>
      </w:pPr>
    </w:p>
    <w:p w:rsidR="00D169D1" w:rsidRPr="00401D64" w:rsidRDefault="00065795" w:rsidP="004D3FDF">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Assures availability of inspection program documents through the NRC’s </w:t>
      </w:r>
      <w:proofErr w:type="spellStart"/>
      <w:r w:rsidR="00D169D1" w:rsidRPr="00401D64">
        <w:rPr>
          <w:sz w:val="22"/>
          <w:szCs w:val="22"/>
        </w:rPr>
        <w:t>Agencywide</w:t>
      </w:r>
      <w:proofErr w:type="spellEnd"/>
      <w:r w:rsidR="00D169D1" w:rsidRPr="00401D64">
        <w:rPr>
          <w:sz w:val="22"/>
          <w:szCs w:val="22"/>
        </w:rPr>
        <w:t xml:space="preserve"> Documents Access and Management System (ADAMS) and the NRC Web site.</w:t>
      </w:r>
    </w:p>
    <w:p w:rsidR="00D169D1" w:rsidRPr="00401D64" w:rsidRDefault="00D169D1" w:rsidP="004D3FDF">
      <w:pPr>
        <w:pStyle w:val="Lettered"/>
        <w:ind w:left="807" w:hanging="533"/>
        <w:jc w:val="left"/>
        <w:rPr>
          <w:sz w:val="22"/>
          <w:szCs w:val="22"/>
        </w:rPr>
      </w:pPr>
    </w:p>
    <w:p w:rsidR="00D169D1" w:rsidRPr="00401D64" w:rsidRDefault="00551360" w:rsidP="004D3FDF">
      <w:pPr>
        <w:pStyle w:val="Lettered"/>
        <w:ind w:left="807" w:hanging="533"/>
        <w:jc w:val="left"/>
        <w:rPr>
          <w:sz w:val="22"/>
          <w:szCs w:val="22"/>
        </w:rPr>
      </w:pPr>
      <w:r w:rsidRPr="00401D64">
        <w:rPr>
          <w:sz w:val="22"/>
          <w:szCs w:val="22"/>
        </w:rPr>
        <w:t>f.</w:t>
      </w:r>
      <w:r w:rsidR="00D169D1" w:rsidRPr="00401D64">
        <w:rPr>
          <w:sz w:val="22"/>
          <w:szCs w:val="22"/>
        </w:rPr>
        <w:tab/>
        <w:t>Updates the Inspection Procedure Authority File of NRR’s Reactor Program System</w:t>
      </w:r>
      <w:r w:rsidR="0091605D" w:rsidRPr="00401D64">
        <w:rPr>
          <w:sz w:val="22"/>
          <w:szCs w:val="22"/>
        </w:rPr>
        <w:t>/Inspection Procedure Authority System</w:t>
      </w:r>
      <w:r w:rsidR="00D169D1" w:rsidRPr="00401D64">
        <w:rPr>
          <w:sz w:val="22"/>
          <w:szCs w:val="22"/>
        </w:rPr>
        <w:t xml:space="preserve"> (RPS/IPAS).</w:t>
      </w:r>
    </w:p>
    <w:p w:rsidR="00D169D1" w:rsidRPr="00401D64" w:rsidRDefault="00D169D1" w:rsidP="004D3FDF">
      <w:pPr>
        <w:pStyle w:val="Lettered"/>
        <w:ind w:left="807" w:hanging="533"/>
        <w:jc w:val="left"/>
        <w:rPr>
          <w:sz w:val="22"/>
          <w:szCs w:val="22"/>
        </w:rPr>
      </w:pPr>
    </w:p>
    <w:p w:rsidR="005E60C4" w:rsidRPr="00401D64" w:rsidRDefault="00065795" w:rsidP="004D3FDF">
      <w:pPr>
        <w:pStyle w:val="Lettered"/>
        <w:ind w:left="807" w:hanging="533"/>
        <w:jc w:val="left"/>
        <w:rPr>
          <w:sz w:val="22"/>
          <w:szCs w:val="22"/>
        </w:rPr>
      </w:pPr>
      <w:r w:rsidRPr="00401D64">
        <w:rPr>
          <w:sz w:val="22"/>
          <w:szCs w:val="22"/>
        </w:rPr>
        <w:t>g</w:t>
      </w:r>
      <w:r w:rsidR="008A1D0D" w:rsidRPr="00401D64">
        <w:rPr>
          <w:sz w:val="22"/>
          <w:szCs w:val="22"/>
        </w:rPr>
        <w:t>.</w:t>
      </w:r>
      <w:r w:rsidR="001C1304" w:rsidRPr="00401D64">
        <w:rPr>
          <w:sz w:val="22"/>
          <w:szCs w:val="22"/>
        </w:rPr>
        <w:tab/>
      </w:r>
      <w:r w:rsidR="00D169D1" w:rsidRPr="00401D64">
        <w:rPr>
          <w:sz w:val="22"/>
          <w:szCs w:val="22"/>
        </w:rPr>
        <w:t>Tracks the progress of draft program documents and makes the status of submitted documents available to the IM Coordinators who submitted them, from the date of submission to the date of issuance.</w:t>
      </w:r>
    </w:p>
    <w:p w:rsidR="00D169D1" w:rsidRDefault="00D169D1" w:rsidP="004D3FDF">
      <w:pPr>
        <w:pStyle w:val="Lettered"/>
        <w:ind w:left="0" w:firstLine="0"/>
        <w:jc w:val="left"/>
        <w:rPr>
          <w:sz w:val="22"/>
          <w:szCs w:val="22"/>
        </w:rPr>
      </w:pPr>
    </w:p>
    <w:p w:rsidR="00F07CEF" w:rsidRPr="00401D64" w:rsidRDefault="00F07CEF" w:rsidP="004D3FDF">
      <w:pPr>
        <w:pStyle w:val="Lettered"/>
        <w:jc w:val="left"/>
        <w:rPr>
          <w:sz w:val="22"/>
          <w:szCs w:val="22"/>
        </w:rPr>
      </w:pPr>
      <w:ins w:id="121" w:author="Author" w:date="2012-01-31T14:35:00Z">
        <w:r>
          <w:rPr>
            <w:sz w:val="22"/>
            <w:szCs w:val="22"/>
          </w:rPr>
          <w:tab/>
          <w:t>h.</w:t>
        </w:r>
        <w:r>
          <w:rPr>
            <w:sz w:val="22"/>
            <w:szCs w:val="22"/>
          </w:rPr>
          <w:tab/>
        </w:r>
      </w:ins>
      <w:r w:rsidR="00416C42">
        <w:rPr>
          <w:sz w:val="22"/>
          <w:szCs w:val="22"/>
        </w:rPr>
        <w:t>After the documents become official records in ADAMS, sends an e-mail to announce the change notice is issued to</w:t>
      </w:r>
      <w:ins w:id="122" w:author="Author" w:date="2012-02-01T10:48:00Z">
        <w:r w:rsidR="00416C42">
          <w:rPr>
            <w:sz w:val="22"/>
            <w:szCs w:val="22"/>
          </w:rPr>
          <w:t xml:space="preserve"> </w:t>
        </w:r>
      </w:ins>
      <w:ins w:id="123" w:author="Author" w:date="2012-05-16T09:47:00Z">
        <w:r w:rsidR="00C5531C">
          <w:rPr>
            <w:sz w:val="22"/>
            <w:szCs w:val="22"/>
          </w:rPr>
          <w:t xml:space="preserve">the Agency staff </w:t>
        </w:r>
      </w:ins>
      <w:r w:rsidR="00C5531C">
        <w:rPr>
          <w:sz w:val="22"/>
          <w:szCs w:val="22"/>
        </w:rPr>
        <w:t>listed</w:t>
      </w:r>
      <w:r w:rsidR="00416C42">
        <w:rPr>
          <w:sz w:val="22"/>
          <w:szCs w:val="22"/>
        </w:rPr>
        <w:t xml:space="preserve"> on </w:t>
      </w:r>
      <w:r w:rsidR="00981E31">
        <w:rPr>
          <w:sz w:val="22"/>
          <w:szCs w:val="22"/>
        </w:rPr>
        <w:t xml:space="preserve">the </w:t>
      </w:r>
      <w:r w:rsidR="00416C42">
        <w:rPr>
          <w:sz w:val="22"/>
          <w:szCs w:val="22"/>
        </w:rPr>
        <w:t>Outlook Distribution list</w:t>
      </w:r>
      <w:r w:rsidR="00C5531C">
        <w:rPr>
          <w:sz w:val="22"/>
          <w:szCs w:val="22"/>
        </w:rPr>
        <w:t>,</w:t>
      </w:r>
      <w:r w:rsidR="00416C42">
        <w:rPr>
          <w:sz w:val="22"/>
          <w:szCs w:val="22"/>
        </w:rPr>
        <w:t xml:space="preserve"> </w:t>
      </w:r>
      <w:ins w:id="124" w:author="Author" w:date="2012-05-16T09:47:00Z">
        <w:r w:rsidR="00C5531C">
          <w:rPr>
            <w:sz w:val="22"/>
            <w:szCs w:val="22"/>
          </w:rPr>
          <w:t>as well as staff members</w:t>
        </w:r>
      </w:ins>
      <w:ins w:id="125" w:author="Author" w:date="2012-02-01T10:48:00Z">
        <w:r w:rsidR="00416C42">
          <w:rPr>
            <w:sz w:val="22"/>
            <w:szCs w:val="22"/>
          </w:rPr>
          <w:t xml:space="preserve"> </w:t>
        </w:r>
      </w:ins>
      <w:r w:rsidR="00416C42">
        <w:rPr>
          <w:sz w:val="22"/>
          <w:szCs w:val="22"/>
        </w:rPr>
        <w:t xml:space="preserve">listed on the DIFs of documents included in the Change Notice.  </w:t>
      </w:r>
    </w:p>
    <w:p w:rsidR="00D169D1"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64E3D" w:rsidRDefault="00A64E3D"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26" w:name="_Toc165879939"/>
      <w:bookmarkStart w:id="127" w:name="_Toc165974684"/>
      <w:bookmarkStart w:id="128" w:name="_Toc165975396"/>
      <w:bookmarkStart w:id="129" w:name="_Toc165976079"/>
      <w:bookmarkStart w:id="130" w:name="_Toc166397191"/>
      <w:bookmarkStart w:id="131" w:name="_Toc166397400"/>
      <w:bookmarkStart w:id="132" w:name="_Toc166397543"/>
      <w:bookmarkStart w:id="133" w:name="_Toc166398229"/>
      <w:bookmarkStart w:id="134" w:name="_Toc166398244"/>
      <w:bookmarkStart w:id="135" w:name="_Toc168308358"/>
      <w:bookmarkStart w:id="136" w:name="_Toc168308486"/>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0040-05</w:t>
      </w:r>
      <w:r w:rsidRPr="00401D64">
        <w:rPr>
          <w:sz w:val="22"/>
          <w:szCs w:val="22"/>
        </w:rPr>
        <w:tab/>
        <w:t>GENERAL INSTRUCTIONS FOR ALL DOCUMENT TY</w:t>
      </w:r>
      <w:r w:rsidR="00BD240F" w:rsidRPr="00401D64">
        <w:rPr>
          <w:sz w:val="22"/>
          <w:szCs w:val="22"/>
        </w:rPr>
        <w:fldChar w:fldCharType="begin"/>
      </w:r>
      <w:r w:rsidR="002047B5" w:rsidRPr="00401D64">
        <w:rPr>
          <w:sz w:val="22"/>
          <w:szCs w:val="22"/>
        </w:rPr>
        <w:instrText xml:space="preserve"> TC "</w:instrText>
      </w:r>
      <w:bookmarkStart w:id="137" w:name="_Toc293925050"/>
      <w:r w:rsidR="002047B5" w:rsidRPr="00401D64">
        <w:rPr>
          <w:sz w:val="22"/>
          <w:szCs w:val="22"/>
        </w:rPr>
        <w:instrText>0040-05</w:instrText>
      </w:r>
      <w:r w:rsidR="002047B5" w:rsidRPr="00401D64">
        <w:rPr>
          <w:sz w:val="22"/>
          <w:szCs w:val="22"/>
        </w:rPr>
        <w:tab/>
        <w:instrText>GENERAL INSTRUCTIONS FOR ALL DOCUMENT TY</w:instrText>
      </w:r>
      <w:r w:rsidR="00E84694" w:rsidRPr="00401D64">
        <w:rPr>
          <w:sz w:val="22"/>
          <w:szCs w:val="22"/>
        </w:rPr>
        <w:instrText>PES</w:instrText>
      </w:r>
      <w:bookmarkEnd w:id="137"/>
      <w:r w:rsidR="002047B5" w:rsidRPr="00401D64">
        <w:rPr>
          <w:sz w:val="22"/>
          <w:szCs w:val="22"/>
        </w:rPr>
        <w:instrText>" \f C \l "</w:instrText>
      </w:r>
      <w:r w:rsidR="004A4746">
        <w:rPr>
          <w:sz w:val="22"/>
          <w:szCs w:val="22"/>
        </w:rPr>
        <w:instrText>7</w:instrText>
      </w:r>
      <w:r w:rsidR="002047B5" w:rsidRPr="00401D64">
        <w:rPr>
          <w:sz w:val="22"/>
          <w:szCs w:val="22"/>
        </w:rPr>
        <w:instrText xml:space="preserve">" </w:instrText>
      </w:r>
      <w:r w:rsidR="00BD240F" w:rsidRPr="00401D64">
        <w:rPr>
          <w:sz w:val="22"/>
          <w:szCs w:val="22"/>
        </w:rPr>
        <w:fldChar w:fldCharType="end"/>
      </w:r>
      <w:r w:rsidRPr="00401D64">
        <w:rPr>
          <w:sz w:val="22"/>
          <w:szCs w:val="22"/>
        </w:rPr>
        <w:t>PES</w:t>
      </w:r>
      <w:bookmarkEnd w:id="126"/>
      <w:bookmarkEnd w:id="127"/>
      <w:bookmarkEnd w:id="128"/>
      <w:bookmarkEnd w:id="129"/>
      <w:bookmarkEnd w:id="130"/>
      <w:bookmarkEnd w:id="131"/>
      <w:bookmarkEnd w:id="132"/>
      <w:bookmarkEnd w:id="133"/>
      <w:bookmarkEnd w:id="134"/>
      <w:bookmarkEnd w:id="135"/>
      <w:bookmarkEnd w:id="136"/>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All ROP program documents must conform </w:t>
      </w:r>
      <w:r w:rsidR="00AC1332" w:rsidRPr="00401D64">
        <w:rPr>
          <w:rFonts w:cs="Arial"/>
          <w:szCs w:val="22"/>
        </w:rPr>
        <w:t>to</w:t>
      </w:r>
      <w:r w:rsidRPr="00401D64">
        <w:rPr>
          <w:rFonts w:cs="Arial"/>
          <w:szCs w:val="22"/>
        </w:rPr>
        <w:t xml:space="preserve"> IMC 0308, “Reactor Oversight Process Basis Document.”  If changes or revisions alter the scope or basis of a program document, appropriate updates to the ROP Basis Document are required.  Once the need for a basis change is recognized, the appropriate changes to IMC 0308 should be written and provided to the IMC 0308 owner for incorporation into the next issuance</w:t>
      </w:r>
      <w:r w:rsidR="00A4697E" w:rsidRPr="00401D64">
        <w:rPr>
          <w:rFonts w:cs="Arial"/>
          <w:szCs w:val="22"/>
        </w:rPr>
        <w:t xml:space="preserve"> of IMC 0308, which will occur </w:t>
      </w:r>
      <w:r w:rsidRPr="00401D64">
        <w:rPr>
          <w:rFonts w:cs="Arial"/>
          <w:szCs w:val="22"/>
        </w:rPr>
        <w:t>approximately every year.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AC4400"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C</w:t>
      </w:r>
      <w:r w:rsidR="00D169D1" w:rsidRPr="00401D64">
        <w:rPr>
          <w:rFonts w:cs="Arial"/>
          <w:szCs w:val="22"/>
        </w:rPr>
        <w:t xml:space="preserve">onsider the impact that changes in a particular Manual document (e.g., IMC, IP, </w:t>
      </w:r>
      <w:r w:rsidR="007418C4" w:rsidRPr="00401D64">
        <w:rPr>
          <w:rFonts w:cs="Arial"/>
          <w:szCs w:val="22"/>
        </w:rPr>
        <w:t>TI</w:t>
      </w:r>
      <w:r w:rsidR="00BE2400" w:rsidRPr="00401D64">
        <w:rPr>
          <w:rFonts w:cs="Arial"/>
          <w:szCs w:val="22"/>
        </w:rPr>
        <w:t xml:space="preserve">, or </w:t>
      </w:r>
      <w:proofErr w:type="spellStart"/>
      <w:r w:rsidR="00BE2400" w:rsidRPr="00401D64">
        <w:rPr>
          <w:rFonts w:cs="Arial"/>
          <w:szCs w:val="22"/>
        </w:rPr>
        <w:t>OpESS</w:t>
      </w:r>
      <w:proofErr w:type="spellEnd"/>
      <w:r w:rsidR="00D169D1" w:rsidRPr="00401D64">
        <w:rPr>
          <w:rFonts w:cs="Arial"/>
          <w:szCs w:val="22"/>
        </w:rPr>
        <w:t>) will have on other Manual documents</w:t>
      </w:r>
      <w:r w:rsidRPr="00401D64">
        <w:rPr>
          <w:rFonts w:cs="Arial"/>
          <w:szCs w:val="22"/>
        </w:rPr>
        <w:t>.</w:t>
      </w:r>
      <w:r w:rsidR="00AC1332" w:rsidRPr="00401D64">
        <w:rPr>
          <w:rFonts w:cs="Arial"/>
          <w:szCs w:val="22"/>
        </w:rPr>
        <w:t xml:space="preserve"> </w:t>
      </w:r>
      <w:r w:rsidR="00D169D1" w:rsidRPr="00401D64">
        <w:rPr>
          <w:rFonts w:cs="Arial"/>
          <w:szCs w:val="22"/>
        </w:rPr>
        <w:t xml:space="preserve"> </w:t>
      </w:r>
      <w:r w:rsidRPr="00401D64">
        <w:rPr>
          <w:rFonts w:cs="Arial"/>
          <w:szCs w:val="22"/>
        </w:rPr>
        <w:t>C</w:t>
      </w:r>
      <w:r w:rsidR="00D169D1" w:rsidRPr="00401D64">
        <w:rPr>
          <w:rFonts w:cs="Arial"/>
          <w:szCs w:val="22"/>
        </w:rPr>
        <w:t xml:space="preserve">ontact the originating office of the affected Manual document(s) </w:t>
      </w:r>
      <w:r w:rsidRPr="00401D64">
        <w:rPr>
          <w:rFonts w:cs="Arial"/>
          <w:szCs w:val="22"/>
        </w:rPr>
        <w:t>and</w:t>
      </w:r>
      <w:r w:rsidR="00AC1332" w:rsidRPr="00401D64">
        <w:rPr>
          <w:rFonts w:cs="Arial"/>
          <w:szCs w:val="22"/>
        </w:rPr>
        <w:t xml:space="preserve"> </w:t>
      </w:r>
      <w:r w:rsidR="00D169D1" w:rsidRPr="00401D64">
        <w:rPr>
          <w:rFonts w:cs="Arial"/>
          <w:szCs w:val="22"/>
        </w:rPr>
        <w:t>coordinate further changes that are essential to maintaining consistency within the Manual.</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05.01</w:t>
      </w:r>
      <w:r w:rsidRPr="00401D64">
        <w:rPr>
          <w:rFonts w:cs="Arial"/>
          <w:szCs w:val="22"/>
        </w:rPr>
        <w:tab/>
      </w:r>
      <w:r w:rsidRPr="00401D64">
        <w:rPr>
          <w:rStyle w:val="Header02Char"/>
          <w:sz w:val="22"/>
          <w:szCs w:val="22"/>
        </w:rPr>
        <w:t>Plain Writing Guidance</w:t>
      </w:r>
      <w:r w:rsidR="00BD240F" w:rsidRPr="00401D64">
        <w:rPr>
          <w:rStyle w:val="Header02Char"/>
          <w:sz w:val="22"/>
          <w:szCs w:val="22"/>
          <w:u w:val="none"/>
        </w:rPr>
        <w:fldChar w:fldCharType="begin"/>
      </w:r>
      <w:r w:rsidR="000E542E" w:rsidRPr="00401D64">
        <w:rPr>
          <w:rFonts w:cs="Arial"/>
          <w:szCs w:val="22"/>
        </w:rPr>
        <w:instrText xml:space="preserve"> TC "</w:instrText>
      </w:r>
      <w:bookmarkStart w:id="138" w:name="_Toc165879940"/>
      <w:bookmarkStart w:id="139" w:name="_Toc165974685"/>
      <w:bookmarkStart w:id="140" w:name="_Toc165975397"/>
      <w:bookmarkStart w:id="141" w:name="_Toc165976080"/>
      <w:bookmarkStart w:id="142" w:name="_Toc166396789"/>
      <w:bookmarkStart w:id="143" w:name="_Toc166397192"/>
      <w:bookmarkStart w:id="144" w:name="_Toc166397401"/>
      <w:bookmarkStart w:id="145" w:name="_Toc166397726"/>
      <w:bookmarkStart w:id="146" w:name="_Toc166398245"/>
      <w:bookmarkStart w:id="147" w:name="_Toc168308359"/>
      <w:bookmarkStart w:id="148" w:name="_Toc168308487"/>
      <w:bookmarkStart w:id="149" w:name="_Toc293925051"/>
      <w:r w:rsidR="000E542E" w:rsidRPr="00401D64">
        <w:rPr>
          <w:rFonts w:cs="Arial"/>
          <w:szCs w:val="22"/>
        </w:rPr>
        <w:instrText>05.01</w:instrText>
      </w:r>
      <w:r w:rsidR="000E542E" w:rsidRPr="00401D64">
        <w:rPr>
          <w:rFonts w:cs="Arial"/>
          <w:szCs w:val="22"/>
        </w:rPr>
        <w:tab/>
      </w:r>
      <w:r w:rsidR="000E542E" w:rsidRPr="00401D64">
        <w:rPr>
          <w:rStyle w:val="Header02Char"/>
          <w:sz w:val="22"/>
          <w:szCs w:val="22"/>
          <w:u w:val="none"/>
        </w:rPr>
        <w:instrText>Plain Writing Guidance</w:instrText>
      </w:r>
      <w:bookmarkEnd w:id="138"/>
      <w:bookmarkEnd w:id="139"/>
      <w:bookmarkEnd w:id="140"/>
      <w:bookmarkEnd w:id="141"/>
      <w:bookmarkEnd w:id="142"/>
      <w:bookmarkEnd w:id="143"/>
      <w:bookmarkEnd w:id="144"/>
      <w:bookmarkEnd w:id="145"/>
      <w:bookmarkEnd w:id="146"/>
      <w:bookmarkEnd w:id="147"/>
      <w:bookmarkEnd w:id="148"/>
      <w:bookmarkEnd w:id="149"/>
      <w:r w:rsidR="000E542E" w:rsidRPr="00401D64">
        <w:rPr>
          <w:rFonts w:cs="Arial"/>
          <w:szCs w:val="22"/>
        </w:rPr>
        <w:instrText>" \f C \l "</w:instrText>
      </w:r>
      <w:r w:rsidR="004A4746">
        <w:rPr>
          <w:rFonts w:cs="Arial"/>
          <w:szCs w:val="22"/>
        </w:rPr>
        <w:instrText>7</w:instrText>
      </w:r>
      <w:proofErr w:type="gramStart"/>
      <w:r w:rsidR="000E542E"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State clearly what the</w:t>
      </w:r>
      <w:r w:rsidR="0091605D" w:rsidRPr="00401D64">
        <w:rPr>
          <w:rFonts w:cs="Arial"/>
          <w:szCs w:val="22"/>
        </w:rPr>
        <w:t xml:space="preserve"> NRC technical staff</w:t>
      </w:r>
      <w:r w:rsidRPr="00401D64">
        <w:rPr>
          <w:rFonts w:cs="Arial"/>
          <w:szCs w:val="22"/>
        </w:rPr>
        <w:t xml:space="preserve"> is to do.  Use specific and objective words.  State who, what, when, where, and why.  State conditions, limitations, and exceptions separately.  Write in a readable style in simple English.  It is not just desirable for an </w:t>
      </w:r>
      <w:r w:rsidR="0091605D" w:rsidRPr="00401D64">
        <w:rPr>
          <w:rFonts w:cs="Arial"/>
          <w:szCs w:val="22"/>
        </w:rPr>
        <w:t xml:space="preserve">NRC technical staff </w:t>
      </w:r>
      <w:r w:rsidRPr="00401D64">
        <w:rPr>
          <w:rFonts w:cs="Arial"/>
          <w:szCs w:val="22"/>
        </w:rPr>
        <w:t>to understand your writing; it is mandatory.</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Use short words, short sentences, and short paragraphs.  If possible, avoid words that are not in common use outside of the NRC unless they are defined or explained.  (Most of the program documents are publicly available).  Divide long drawn-out sentences into two or more sentences.  Try to limit paragraphs to 10 lines or less.  Reorganize material to break lengthy, complex paragraphs into several paragraphs or a list.</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Read and edit draft material from the user’s perspective.  Replace wordy prepositions (“in the vicinity of”) with one-word prepositions (“near”).</w:t>
      </w:r>
    </w:p>
    <w:p w:rsidR="00D169D1" w:rsidRPr="00401D64" w:rsidRDefault="00D169D1" w:rsidP="004D3FDF">
      <w:pPr>
        <w:pStyle w:val="Lettered"/>
        <w:ind w:left="807" w:hanging="533"/>
        <w:jc w:val="left"/>
        <w:rPr>
          <w:sz w:val="22"/>
          <w:szCs w:val="22"/>
        </w:rPr>
      </w:pPr>
    </w:p>
    <w:p w:rsidR="00A64E3D" w:rsidRDefault="00D169D1" w:rsidP="004D3FDF">
      <w:pPr>
        <w:pStyle w:val="Lettered"/>
        <w:ind w:left="807" w:hanging="533"/>
        <w:jc w:val="left"/>
        <w:rPr>
          <w:sz w:val="22"/>
          <w:szCs w:val="22"/>
        </w:rPr>
        <w:sectPr w:rsidR="00A64E3D" w:rsidSect="005A7330">
          <w:footerReference w:type="first" r:id="rId21"/>
          <w:pgSz w:w="12240" w:h="15840" w:code="1"/>
          <w:pgMar w:top="1440" w:right="1440" w:bottom="1440" w:left="1440" w:header="1440" w:footer="1440" w:gutter="0"/>
          <w:pgNumType w:start="0"/>
          <w:cols w:space="720"/>
          <w:noEndnote/>
          <w:titlePg/>
          <w:docGrid w:linePitch="299"/>
        </w:sectPr>
      </w:pPr>
      <w:r w:rsidRPr="00401D64">
        <w:rPr>
          <w:sz w:val="22"/>
          <w:szCs w:val="22"/>
        </w:rPr>
        <w:t>c.</w:t>
      </w:r>
      <w:r w:rsidRPr="00401D64">
        <w:rPr>
          <w:sz w:val="22"/>
          <w:szCs w:val="22"/>
        </w:rPr>
        <w:tab/>
        <w:t xml:space="preserve">For further guidance, refer to NUREG-1379, </w:t>
      </w:r>
      <w:r w:rsidR="00F140AC" w:rsidRPr="00401D64">
        <w:rPr>
          <w:sz w:val="22"/>
          <w:szCs w:val="22"/>
        </w:rPr>
        <w:t>“</w:t>
      </w:r>
      <w:r w:rsidRPr="00401D64">
        <w:rPr>
          <w:sz w:val="22"/>
          <w:szCs w:val="22"/>
        </w:rPr>
        <w:t>NRC Editorial Style Guide,</w:t>
      </w:r>
      <w:r w:rsidR="00F140AC" w:rsidRPr="00401D64">
        <w:rPr>
          <w:sz w:val="22"/>
          <w:szCs w:val="22"/>
        </w:rPr>
        <w:t>”</w:t>
      </w:r>
      <w:r w:rsidRPr="00401D64">
        <w:rPr>
          <w:sz w:val="22"/>
          <w:szCs w:val="22"/>
        </w:rPr>
        <w:t xml:space="preserve"> and the Government Printing Office Style Manual (latest edition).  These references can be </w:t>
      </w:r>
    </w:p>
    <w:p w:rsidR="00D169D1" w:rsidRPr="00401D64" w:rsidRDefault="00A64E3D" w:rsidP="004D3FDF">
      <w:pPr>
        <w:pStyle w:val="Lettered"/>
        <w:ind w:left="807" w:hanging="533"/>
        <w:jc w:val="left"/>
        <w:rPr>
          <w:sz w:val="22"/>
          <w:szCs w:val="22"/>
        </w:rPr>
      </w:pPr>
      <w:r>
        <w:rPr>
          <w:sz w:val="22"/>
          <w:szCs w:val="22"/>
        </w:rPr>
        <w:lastRenderedPageBreak/>
        <w:tab/>
      </w:r>
      <w:proofErr w:type="gramStart"/>
      <w:r w:rsidR="00D169D1" w:rsidRPr="00401D64">
        <w:rPr>
          <w:sz w:val="22"/>
          <w:szCs w:val="22"/>
        </w:rPr>
        <w:t>found</w:t>
      </w:r>
      <w:proofErr w:type="gramEnd"/>
      <w:r w:rsidR="00D169D1" w:rsidRPr="00401D64">
        <w:rPr>
          <w:sz w:val="22"/>
          <w:szCs w:val="22"/>
        </w:rPr>
        <w:t xml:space="preserve"> under the Plain Language Action Plan on the internal website.  Also refer to Webster’s dictionary (latest edition).</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d.</w:t>
      </w:r>
      <w:r w:rsidRPr="00401D64">
        <w:rPr>
          <w:sz w:val="22"/>
          <w:szCs w:val="22"/>
        </w:rPr>
        <w:tab/>
        <w:t>Terminology must be consistent.  Do not use two or more words for the same idea, concept, or activity.  Except for abbreviations in common use, show the complete word, title, or phrase the first time it is used with the abbreviation in parenthesis immediately after.  An example is service water system operational performance inspection (SWSOPI).</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e.</w:t>
      </w:r>
      <w:r w:rsidRPr="00401D64">
        <w:rPr>
          <w:sz w:val="22"/>
          <w:szCs w:val="22"/>
        </w:rPr>
        <w:tab/>
        <w:t xml:space="preserve">The originator must make clear what is mandatory of </w:t>
      </w:r>
      <w:r w:rsidR="0091605D" w:rsidRPr="00401D64">
        <w:rPr>
          <w:sz w:val="22"/>
          <w:szCs w:val="22"/>
        </w:rPr>
        <w:t xml:space="preserve">NRC technical staff </w:t>
      </w:r>
      <w:r w:rsidRPr="00401D64">
        <w:rPr>
          <w:sz w:val="22"/>
          <w:szCs w:val="22"/>
        </w:rPr>
        <w:t>and what is discretionary.  For example, use “must,” “shall,” and “will” to indicate mandatory requirements and “can,” “may,” “might,” and “should” to convey discretion.</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f.</w:t>
      </w:r>
      <w:r w:rsidRPr="00401D64">
        <w:rPr>
          <w:sz w:val="22"/>
          <w:szCs w:val="22"/>
        </w:rPr>
        <w:tab/>
        <w:t>Since Web links can change, the insertion of a Web link in a document is not preferred and should normally only be used to provide supplemental, non-critical information.</w:t>
      </w:r>
    </w:p>
    <w:p w:rsidR="00170B4E" w:rsidRPr="00401D64" w:rsidRDefault="00170B4E" w:rsidP="004D3FDF">
      <w:pPr>
        <w:pStyle w:val="Lettered"/>
        <w:ind w:left="807" w:hanging="533"/>
        <w:jc w:val="left"/>
        <w:rPr>
          <w:sz w:val="22"/>
          <w:szCs w:val="22"/>
        </w:rPr>
      </w:pPr>
    </w:p>
    <w:p w:rsidR="00170B4E" w:rsidRPr="00401D64" w:rsidRDefault="00170B4E" w:rsidP="004D3FDF">
      <w:pPr>
        <w:pStyle w:val="Lettered"/>
        <w:ind w:left="807" w:hanging="533"/>
        <w:jc w:val="left"/>
        <w:rPr>
          <w:sz w:val="22"/>
          <w:szCs w:val="22"/>
        </w:rPr>
      </w:pPr>
      <w:r w:rsidRPr="00401D64">
        <w:rPr>
          <w:sz w:val="22"/>
          <w:szCs w:val="22"/>
        </w:rPr>
        <w:t>g.</w:t>
      </w:r>
      <w:r w:rsidRPr="00401D64">
        <w:rPr>
          <w:sz w:val="22"/>
          <w:szCs w:val="22"/>
        </w:rPr>
        <w:tab/>
        <w:t xml:space="preserve">For </w:t>
      </w:r>
      <w:r w:rsidR="00502F58" w:rsidRPr="00401D64">
        <w:rPr>
          <w:sz w:val="22"/>
          <w:szCs w:val="22"/>
        </w:rPr>
        <w:t xml:space="preserve">all </w:t>
      </w:r>
      <w:r w:rsidRPr="00401D64">
        <w:rPr>
          <w:sz w:val="22"/>
          <w:szCs w:val="22"/>
        </w:rPr>
        <w:t xml:space="preserve">new documents </w:t>
      </w:r>
      <w:r w:rsidR="00502F58" w:rsidRPr="00401D64">
        <w:rPr>
          <w:sz w:val="22"/>
          <w:szCs w:val="22"/>
        </w:rPr>
        <w:t xml:space="preserve">and </w:t>
      </w:r>
      <w:r w:rsidRPr="00401D64">
        <w:rPr>
          <w:sz w:val="22"/>
          <w:szCs w:val="22"/>
        </w:rPr>
        <w:t xml:space="preserve">those that contain extensive revisions, the originator </w:t>
      </w:r>
      <w:r w:rsidR="002B2A3F" w:rsidRPr="00401D64">
        <w:rPr>
          <w:sz w:val="22"/>
          <w:szCs w:val="22"/>
        </w:rPr>
        <w:t xml:space="preserve">should </w:t>
      </w:r>
      <w:r w:rsidRPr="00401D64">
        <w:rPr>
          <w:sz w:val="22"/>
          <w:szCs w:val="22"/>
        </w:rPr>
        <w:t xml:space="preserve">follow the Agency procedures </w:t>
      </w:r>
      <w:r w:rsidR="00D44652" w:rsidRPr="00401D64">
        <w:rPr>
          <w:sz w:val="22"/>
          <w:szCs w:val="22"/>
        </w:rPr>
        <w:t xml:space="preserve">to receive </w:t>
      </w:r>
      <w:r w:rsidRPr="00401D64">
        <w:rPr>
          <w:sz w:val="22"/>
          <w:szCs w:val="22"/>
        </w:rPr>
        <w:t>technical editing assistance.</w:t>
      </w:r>
    </w:p>
    <w:p w:rsidR="00D169D1" w:rsidRPr="00401D64" w:rsidRDefault="00D169D1" w:rsidP="004D3FDF">
      <w:pPr>
        <w:pStyle w:val="Lettered"/>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05.02</w:t>
      </w:r>
      <w:r w:rsidRPr="00401D64">
        <w:rPr>
          <w:rFonts w:cs="Arial"/>
          <w:szCs w:val="22"/>
        </w:rPr>
        <w:tab/>
      </w:r>
      <w:r w:rsidRPr="00401D64">
        <w:rPr>
          <w:rStyle w:val="Header02Char"/>
          <w:sz w:val="22"/>
          <w:szCs w:val="22"/>
        </w:rPr>
        <w:t>Program Document Requirements</w:t>
      </w:r>
      <w:r w:rsidR="00BD240F" w:rsidRPr="00401D64">
        <w:rPr>
          <w:rStyle w:val="Header02Char"/>
          <w:sz w:val="22"/>
          <w:szCs w:val="22"/>
          <w:u w:val="none"/>
        </w:rPr>
        <w:fldChar w:fldCharType="begin"/>
      </w:r>
      <w:r w:rsidR="000E542E" w:rsidRPr="00401D64">
        <w:rPr>
          <w:rFonts w:cs="Arial"/>
          <w:szCs w:val="22"/>
        </w:rPr>
        <w:instrText xml:space="preserve"> TC "</w:instrText>
      </w:r>
      <w:bookmarkStart w:id="150" w:name="_Toc165879941"/>
      <w:bookmarkStart w:id="151" w:name="_Toc165974686"/>
      <w:bookmarkStart w:id="152" w:name="_Toc165975398"/>
      <w:bookmarkStart w:id="153" w:name="_Toc165976081"/>
      <w:bookmarkStart w:id="154" w:name="_Toc166396790"/>
      <w:bookmarkStart w:id="155" w:name="_Toc166397193"/>
      <w:bookmarkStart w:id="156" w:name="_Toc166397402"/>
      <w:bookmarkStart w:id="157" w:name="_Toc166397727"/>
      <w:bookmarkStart w:id="158" w:name="_Toc166398246"/>
      <w:bookmarkStart w:id="159" w:name="_Toc168308360"/>
      <w:bookmarkStart w:id="160" w:name="_Toc168308488"/>
      <w:bookmarkStart w:id="161" w:name="_Toc293925052"/>
      <w:r w:rsidR="000E542E" w:rsidRPr="00401D64">
        <w:rPr>
          <w:rFonts w:cs="Arial"/>
          <w:szCs w:val="22"/>
        </w:rPr>
        <w:instrText>05.02</w:instrText>
      </w:r>
      <w:r w:rsidR="000E542E" w:rsidRPr="00401D64">
        <w:rPr>
          <w:rFonts w:cs="Arial"/>
          <w:szCs w:val="22"/>
        </w:rPr>
        <w:tab/>
      </w:r>
      <w:r w:rsidR="000E542E" w:rsidRPr="00401D64">
        <w:rPr>
          <w:rStyle w:val="Header02Char"/>
          <w:sz w:val="22"/>
          <w:szCs w:val="22"/>
          <w:u w:val="none"/>
        </w:rPr>
        <w:instrText>Program Document Requirements</w:instrText>
      </w:r>
      <w:bookmarkEnd w:id="150"/>
      <w:bookmarkEnd w:id="151"/>
      <w:bookmarkEnd w:id="152"/>
      <w:bookmarkEnd w:id="153"/>
      <w:bookmarkEnd w:id="154"/>
      <w:bookmarkEnd w:id="155"/>
      <w:bookmarkEnd w:id="156"/>
      <w:bookmarkEnd w:id="157"/>
      <w:bookmarkEnd w:id="158"/>
      <w:bookmarkEnd w:id="159"/>
      <w:bookmarkEnd w:id="160"/>
      <w:bookmarkEnd w:id="161"/>
      <w:r w:rsidR="000E542E" w:rsidRPr="00401D64">
        <w:rPr>
          <w:rFonts w:cs="Arial"/>
          <w:szCs w:val="22"/>
        </w:rPr>
        <w:instrText>" \f C \l "</w:instrText>
      </w:r>
      <w:r w:rsidR="004A4746">
        <w:rPr>
          <w:rFonts w:cs="Arial"/>
          <w:szCs w:val="22"/>
        </w:rPr>
        <w:instrText>8</w:instrText>
      </w:r>
      <w:proofErr w:type="gramStart"/>
      <w:r w:rsidR="000E542E"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w:t>
      </w:r>
      <w:r w:rsidR="00606E9C" w:rsidRPr="00401D64">
        <w:rPr>
          <w:rFonts w:cs="Arial"/>
          <w:szCs w:val="22"/>
        </w:rPr>
        <w:t xml:space="preserve">  </w:t>
      </w:r>
      <w:r w:rsidRPr="00401D64">
        <w:rPr>
          <w:rFonts w:cs="Arial"/>
          <w:szCs w:val="22"/>
        </w:rPr>
        <w:t xml:space="preserve">All drafts and final documents shall be prepared in </w:t>
      </w:r>
      <w:r w:rsidR="009D7632" w:rsidRPr="00401D64">
        <w:rPr>
          <w:rFonts w:cs="Arial"/>
          <w:szCs w:val="22"/>
        </w:rPr>
        <w:t xml:space="preserve">Microsoft Office </w:t>
      </w:r>
      <w:r w:rsidRPr="00401D64">
        <w:rPr>
          <w:rFonts w:cs="Arial"/>
          <w:szCs w:val="22"/>
        </w:rPr>
        <w:t>Word</w:t>
      </w:r>
      <w:r w:rsidR="0091605D" w:rsidRPr="00401D64">
        <w:rPr>
          <w:rFonts w:cs="Arial"/>
          <w:szCs w:val="22"/>
        </w:rPr>
        <w:t xml:space="preserve"> (MS Word)</w:t>
      </w:r>
      <w:r w:rsidRPr="00401D64">
        <w:rPr>
          <w:rFonts w:cs="Arial"/>
          <w:szCs w:val="22"/>
        </w:rPr>
        <w:t xml:space="preserve">, consistent with </w:t>
      </w:r>
      <w:r w:rsidR="00F71BBA" w:rsidRPr="00401D64">
        <w:rPr>
          <w:rFonts w:cs="Arial"/>
          <w:szCs w:val="22"/>
        </w:rPr>
        <w:t>the format described in this IMC</w:t>
      </w:r>
      <w:r w:rsidRPr="00401D64">
        <w:rPr>
          <w:rFonts w:cs="Arial"/>
          <w:szCs w:val="22"/>
        </w:rPr>
        <w:t>, and stored in ADAMS.</w:t>
      </w:r>
      <w:r w:rsidR="009D7632" w:rsidRPr="00401D64">
        <w:rPr>
          <w:rFonts w:cs="Arial"/>
          <w:szCs w:val="22"/>
        </w:rPr>
        <w:t xml:space="preserve">  </w:t>
      </w:r>
      <w:r w:rsidR="00C24858" w:rsidRPr="00401D64">
        <w:rPr>
          <w:rFonts w:cs="Arial"/>
          <w:szCs w:val="22"/>
        </w:rPr>
        <w:t xml:space="preserve">Exhibit 6 provides guidance in using </w:t>
      </w:r>
      <w:r w:rsidR="0091605D" w:rsidRPr="00401D64">
        <w:rPr>
          <w:rFonts w:cs="Arial"/>
          <w:szCs w:val="22"/>
        </w:rPr>
        <w:t xml:space="preserve">MS </w:t>
      </w:r>
      <w:r w:rsidR="00C24858" w:rsidRPr="00401D64">
        <w:rPr>
          <w:rFonts w:cs="Arial"/>
          <w:szCs w:val="22"/>
        </w:rPr>
        <w:t>Word to prepare Manual documents.</w:t>
      </w:r>
    </w:p>
    <w:p w:rsidR="007E0262" w:rsidRPr="00401D64" w:rsidRDefault="007E0262"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E0262" w:rsidRPr="00401D64" w:rsidRDefault="007A358B" w:rsidP="004D3FDF">
      <w:pPr>
        <w:pStyle w:val="Lettered"/>
        <w:ind w:left="807" w:hanging="533"/>
        <w:jc w:val="left"/>
        <w:rPr>
          <w:sz w:val="22"/>
          <w:szCs w:val="22"/>
        </w:rPr>
      </w:pPr>
      <w:r w:rsidRPr="00401D64">
        <w:rPr>
          <w:sz w:val="22"/>
          <w:szCs w:val="22"/>
        </w:rPr>
        <w:t>a</w:t>
      </w:r>
      <w:r w:rsidR="007E0262" w:rsidRPr="00401D64">
        <w:rPr>
          <w:sz w:val="22"/>
          <w:szCs w:val="22"/>
        </w:rPr>
        <w:t>.</w:t>
      </w:r>
      <w:r w:rsidR="007E0262" w:rsidRPr="00401D64">
        <w:rPr>
          <w:sz w:val="22"/>
          <w:szCs w:val="22"/>
        </w:rPr>
        <w:tab/>
        <w:t>Format requirements listed in Exhibit 5 for tab settings, margins, horizontal graphics line, footers, and page numbering, must be followed.</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proofErr w:type="gramStart"/>
      <w:r w:rsidRPr="00401D64">
        <w:rPr>
          <w:sz w:val="22"/>
          <w:szCs w:val="22"/>
        </w:rPr>
        <w:t>b</w:t>
      </w:r>
      <w:proofErr w:type="gramEnd"/>
      <w:r w:rsidR="00D169D1" w:rsidRPr="00401D64">
        <w:rPr>
          <w:sz w:val="22"/>
          <w:szCs w:val="22"/>
        </w:rPr>
        <w:t>.</w:t>
      </w:r>
      <w:r w:rsidR="00D169D1" w:rsidRPr="00401D64">
        <w:rPr>
          <w:sz w:val="22"/>
          <w:szCs w:val="22"/>
        </w:rPr>
        <w:tab/>
        <w:t xml:space="preserve">On the first line, centered, capitalized, and in Arial 19-point bold font, the words NRC Inspection Manual shall be entered; and </w:t>
      </w:r>
      <w:r w:rsidR="00AA7567" w:rsidRPr="00401D64">
        <w:rPr>
          <w:sz w:val="22"/>
          <w:szCs w:val="22"/>
        </w:rPr>
        <w:t>against</w:t>
      </w:r>
      <w:r w:rsidR="00D169D1" w:rsidRPr="00401D64">
        <w:rPr>
          <w:sz w:val="22"/>
          <w:szCs w:val="22"/>
        </w:rPr>
        <w:t xml:space="preserve"> the right margin, the organizational code in Arial 10-point font, entered.</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 xml:space="preserve">The main body and the footer must be in Arial </w:t>
      </w:r>
      <w:r w:rsidR="005E454A">
        <w:rPr>
          <w:sz w:val="22"/>
          <w:szCs w:val="22"/>
        </w:rPr>
        <w:t>11</w:t>
      </w:r>
      <w:r w:rsidR="00D169D1" w:rsidRPr="00401D64">
        <w:rPr>
          <w:sz w:val="22"/>
          <w:szCs w:val="22"/>
        </w:rPr>
        <w:t>-point font, fully justified.  Do not use bold, italic, shadow, or other appearances.  Underline may be used for emphasis.  The only exceptions are charts and graphs that may appear in the main body, and commitments, which are required to be in italics</w:t>
      </w:r>
      <w:r w:rsidR="00E322C8" w:rsidRPr="00401D64">
        <w:rPr>
          <w:sz w:val="22"/>
          <w:szCs w:val="22"/>
        </w:rPr>
        <w:t xml:space="preserve"> (see </w:t>
      </w:r>
      <w:r w:rsidR="00134A9E" w:rsidRPr="00401D64">
        <w:rPr>
          <w:sz w:val="22"/>
          <w:szCs w:val="22"/>
        </w:rPr>
        <w:t>s</w:t>
      </w:r>
      <w:r w:rsidR="007F31D9" w:rsidRPr="00401D64">
        <w:rPr>
          <w:sz w:val="22"/>
          <w:szCs w:val="22"/>
        </w:rPr>
        <w:t>ubsection</w:t>
      </w:r>
      <w:r w:rsidR="00E322C8" w:rsidRPr="00401D64">
        <w:rPr>
          <w:sz w:val="22"/>
          <w:szCs w:val="22"/>
        </w:rPr>
        <w:t xml:space="preserve"> 06.03 of this IMC)</w:t>
      </w:r>
      <w:r w:rsidR="00D169D1" w:rsidRPr="00401D64">
        <w:rPr>
          <w:sz w:val="22"/>
          <w:szCs w:val="22"/>
        </w:rPr>
        <w:t>.</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t xml:space="preserve">All footers shall be the same throughout the entire document with the following format: the issue date at the left margin and the document number at the right margin.  Page numbers should be located at the bottom center of each page, and numbering should restart with each new component:  the </w:t>
      </w:r>
      <w:r w:rsidR="00AA7567" w:rsidRPr="00401D64">
        <w:rPr>
          <w:sz w:val="22"/>
          <w:szCs w:val="22"/>
        </w:rPr>
        <w:t>table of contents (if any) in lower-case Roman numerals</w:t>
      </w:r>
      <w:r w:rsidR="0026490B" w:rsidRPr="00401D64">
        <w:rPr>
          <w:sz w:val="22"/>
          <w:szCs w:val="22"/>
        </w:rPr>
        <w:t>;</w:t>
      </w:r>
      <w:r w:rsidR="00AA7567" w:rsidRPr="00401D64">
        <w:rPr>
          <w:sz w:val="22"/>
          <w:szCs w:val="22"/>
        </w:rPr>
        <w:t xml:space="preserve"> the </w:t>
      </w:r>
      <w:r w:rsidR="00D169D1" w:rsidRPr="00401D64">
        <w:rPr>
          <w:sz w:val="22"/>
          <w:szCs w:val="22"/>
        </w:rPr>
        <w:t xml:space="preserve">body of the document with </w:t>
      </w:r>
      <w:r w:rsidR="00AA7567" w:rsidRPr="00401D64">
        <w:rPr>
          <w:sz w:val="22"/>
          <w:szCs w:val="22"/>
        </w:rPr>
        <w:t xml:space="preserve">Arabic </w:t>
      </w:r>
      <w:r w:rsidR="00D169D1" w:rsidRPr="00401D64">
        <w:rPr>
          <w:sz w:val="22"/>
          <w:szCs w:val="22"/>
        </w:rPr>
        <w:t xml:space="preserve">numbers; and exhibits, tables and attachments with a designating </w:t>
      </w:r>
      <w:r w:rsidR="00AA7567" w:rsidRPr="00401D64">
        <w:rPr>
          <w:sz w:val="22"/>
          <w:szCs w:val="22"/>
        </w:rPr>
        <w:t>prefix (</w:t>
      </w:r>
      <w:r w:rsidR="00D169D1" w:rsidRPr="00401D64">
        <w:rPr>
          <w:sz w:val="22"/>
          <w:szCs w:val="22"/>
        </w:rPr>
        <w:t>letter</w:t>
      </w:r>
      <w:r w:rsidR="00AA7567" w:rsidRPr="00401D64">
        <w:rPr>
          <w:sz w:val="22"/>
          <w:szCs w:val="22"/>
        </w:rPr>
        <w:t xml:space="preserve"> or letter/number combination)</w:t>
      </w:r>
      <w:r w:rsidR="0026490B" w:rsidRPr="00401D64">
        <w:rPr>
          <w:sz w:val="22"/>
          <w:szCs w:val="22"/>
        </w:rPr>
        <w:t xml:space="preserve">, </w:t>
      </w:r>
      <w:r w:rsidR="00AA7567" w:rsidRPr="00401D64">
        <w:rPr>
          <w:sz w:val="22"/>
          <w:szCs w:val="22"/>
        </w:rPr>
        <w:t>hyphen,</w:t>
      </w:r>
      <w:r w:rsidR="00D169D1" w:rsidRPr="00401D64">
        <w:rPr>
          <w:sz w:val="22"/>
          <w:szCs w:val="22"/>
        </w:rPr>
        <w:t xml:space="preserve"> and number (e.g., the third page of Exhibit 4 as E4-3).</w:t>
      </w:r>
    </w:p>
    <w:p w:rsidR="007E0262" w:rsidRPr="00401D64" w:rsidRDefault="007E0262" w:rsidP="004D3FDF">
      <w:pPr>
        <w:pStyle w:val="Lettered"/>
        <w:ind w:left="807" w:hanging="533"/>
        <w:jc w:val="left"/>
        <w:rPr>
          <w:sz w:val="22"/>
          <w:szCs w:val="22"/>
        </w:rPr>
      </w:pPr>
    </w:p>
    <w:p w:rsidR="00A64E3D" w:rsidRDefault="007A358B" w:rsidP="004D3FDF">
      <w:pPr>
        <w:pStyle w:val="Lettered"/>
        <w:ind w:left="807" w:hanging="533"/>
        <w:jc w:val="left"/>
        <w:rPr>
          <w:sz w:val="22"/>
          <w:szCs w:val="22"/>
        </w:rPr>
        <w:sectPr w:rsidR="00A64E3D" w:rsidSect="005A7330">
          <w:footerReference w:type="first" r:id="rId22"/>
          <w:pgSz w:w="12240" w:h="15840" w:code="1"/>
          <w:pgMar w:top="1440" w:right="1440" w:bottom="1440" w:left="1440" w:header="1440" w:footer="1440" w:gutter="0"/>
          <w:pgNumType w:start="0"/>
          <w:cols w:space="720"/>
          <w:noEndnote/>
          <w:titlePg/>
          <w:docGrid w:linePitch="299"/>
        </w:sectPr>
      </w:pPr>
      <w:r w:rsidRPr="00401D64">
        <w:rPr>
          <w:sz w:val="22"/>
          <w:szCs w:val="22"/>
        </w:rPr>
        <w:t>e</w:t>
      </w:r>
      <w:r w:rsidR="00D169D1" w:rsidRPr="00401D64">
        <w:rPr>
          <w:sz w:val="22"/>
          <w:szCs w:val="22"/>
        </w:rPr>
        <w:t>.</w:t>
      </w:r>
      <w:r w:rsidR="00D169D1" w:rsidRPr="00401D64">
        <w:rPr>
          <w:sz w:val="22"/>
          <w:szCs w:val="22"/>
        </w:rPr>
        <w:tab/>
        <w:t>The last page(s) of a program document sh</w:t>
      </w:r>
      <w:r w:rsidR="007F31D9" w:rsidRPr="00401D64">
        <w:rPr>
          <w:sz w:val="22"/>
          <w:szCs w:val="22"/>
        </w:rPr>
        <w:t>all</w:t>
      </w:r>
      <w:r w:rsidR="00D169D1" w:rsidRPr="00401D64">
        <w:rPr>
          <w:sz w:val="22"/>
          <w:szCs w:val="22"/>
        </w:rPr>
        <w:t xml:space="preserve"> list the revision history (see </w:t>
      </w:r>
      <w:r w:rsidR="00134A9E" w:rsidRPr="00401D64">
        <w:rPr>
          <w:sz w:val="22"/>
          <w:szCs w:val="22"/>
        </w:rPr>
        <w:t>s</w:t>
      </w:r>
      <w:r w:rsidR="007F31D9" w:rsidRPr="00401D64">
        <w:rPr>
          <w:sz w:val="22"/>
          <w:szCs w:val="22"/>
        </w:rPr>
        <w:t>ubsection</w:t>
      </w:r>
      <w:r w:rsidR="00D169D1" w:rsidRPr="00401D64">
        <w:rPr>
          <w:sz w:val="22"/>
          <w:szCs w:val="22"/>
        </w:rPr>
        <w:t xml:space="preserve"> 06.06 of this IMC) to include: </w:t>
      </w:r>
      <w:r w:rsidR="005E454A">
        <w:rPr>
          <w:sz w:val="22"/>
          <w:szCs w:val="22"/>
        </w:rPr>
        <w:t xml:space="preserve"> </w:t>
      </w:r>
      <w:r w:rsidR="00755F71" w:rsidRPr="00401D64">
        <w:rPr>
          <w:sz w:val="22"/>
          <w:szCs w:val="22"/>
        </w:rPr>
        <w:t xml:space="preserve">the ADAMS accession number of the document, </w:t>
      </w:r>
      <w:r w:rsidR="00D169D1" w:rsidRPr="00401D64">
        <w:rPr>
          <w:sz w:val="22"/>
          <w:szCs w:val="22"/>
        </w:rPr>
        <w:t>a brief description of the scope of the revision</w:t>
      </w:r>
      <w:r w:rsidR="004F43D5" w:rsidRPr="00401D64">
        <w:rPr>
          <w:sz w:val="22"/>
          <w:szCs w:val="22"/>
        </w:rPr>
        <w:t>,</w:t>
      </w:r>
      <w:r w:rsidR="00D169D1" w:rsidRPr="00401D64">
        <w:rPr>
          <w:sz w:val="22"/>
          <w:szCs w:val="22"/>
        </w:rPr>
        <w:t xml:space="preserve"> training required as a result of the change</w:t>
      </w:r>
      <w:r w:rsidR="004F43D5" w:rsidRPr="00401D64">
        <w:rPr>
          <w:sz w:val="22"/>
          <w:szCs w:val="22"/>
        </w:rPr>
        <w:t>,</w:t>
      </w:r>
      <w:r w:rsidR="00D169D1" w:rsidRPr="00401D64">
        <w:rPr>
          <w:sz w:val="22"/>
          <w:szCs w:val="22"/>
        </w:rPr>
        <w:t xml:space="preserve"> the date the training was completed</w:t>
      </w:r>
      <w:r w:rsidR="004F43D5" w:rsidRPr="00401D64">
        <w:rPr>
          <w:sz w:val="22"/>
          <w:szCs w:val="22"/>
        </w:rPr>
        <w:t>,</w:t>
      </w:r>
      <w:r w:rsidR="00D169D1" w:rsidRPr="00401D64">
        <w:rPr>
          <w:sz w:val="22"/>
          <w:szCs w:val="22"/>
        </w:rPr>
        <w:t xml:space="preserve"> ADAMS accession number for comment </w:t>
      </w:r>
      <w:ins w:id="162" w:author="Author" w:date="2012-05-24T10:28:00Z">
        <w:r w:rsidR="007C7F63">
          <w:rPr>
            <w:sz w:val="22"/>
            <w:szCs w:val="22"/>
          </w:rPr>
          <w:t xml:space="preserve">and feedback </w:t>
        </w:r>
      </w:ins>
    </w:p>
    <w:p w:rsidR="00D169D1" w:rsidRPr="00401D64" w:rsidRDefault="00A64E3D" w:rsidP="004D3FDF">
      <w:pPr>
        <w:pStyle w:val="Lettered"/>
        <w:ind w:left="807" w:hanging="533"/>
        <w:jc w:val="left"/>
        <w:rPr>
          <w:sz w:val="22"/>
          <w:szCs w:val="22"/>
        </w:rPr>
      </w:pPr>
      <w:r>
        <w:rPr>
          <w:sz w:val="22"/>
          <w:szCs w:val="22"/>
        </w:rPr>
        <w:lastRenderedPageBreak/>
        <w:tab/>
      </w:r>
      <w:proofErr w:type="gramStart"/>
      <w:r w:rsidR="007C7F63">
        <w:rPr>
          <w:sz w:val="22"/>
          <w:szCs w:val="22"/>
        </w:rPr>
        <w:t>resolution</w:t>
      </w:r>
      <w:proofErr w:type="gramEnd"/>
      <w:r w:rsidR="007C7F63">
        <w:rPr>
          <w:sz w:val="22"/>
          <w:szCs w:val="22"/>
        </w:rPr>
        <w:t xml:space="preserve"> </w:t>
      </w:r>
      <w:r w:rsidR="00D169D1" w:rsidRPr="00401D64">
        <w:rPr>
          <w:sz w:val="22"/>
          <w:szCs w:val="22"/>
        </w:rPr>
        <w:t>summary</w:t>
      </w:r>
      <w:r w:rsidR="004F43D5" w:rsidRPr="00401D64">
        <w:rPr>
          <w:sz w:val="22"/>
          <w:szCs w:val="22"/>
        </w:rPr>
        <w:t xml:space="preserve">, </w:t>
      </w:r>
      <w:r w:rsidR="00D169D1" w:rsidRPr="00401D64">
        <w:rPr>
          <w:sz w:val="22"/>
          <w:szCs w:val="22"/>
        </w:rPr>
        <w:t>and commitment tracking identification numbers specific to the document (see Exhibit 3).</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The Manual document must be placed in ADAMS.  The originator should ensure version control when revising and creating Manual documents by using the ADAMS check-out and check-in procedures and other version control techniques for exclusive use of official copies from ADAMS.</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g</w:t>
      </w:r>
      <w:r w:rsidR="00D169D1" w:rsidRPr="00401D64">
        <w:rPr>
          <w:sz w:val="22"/>
          <w:szCs w:val="22"/>
        </w:rPr>
        <w:t>.</w:t>
      </w:r>
      <w:r w:rsidR="00D169D1" w:rsidRPr="00401D64">
        <w:rPr>
          <w:sz w:val="22"/>
          <w:szCs w:val="22"/>
        </w:rPr>
        <w:tab/>
        <w:t xml:space="preserve">All new or substantially revised </w:t>
      </w:r>
      <w:r w:rsidR="0026490B" w:rsidRPr="00401D64">
        <w:rPr>
          <w:sz w:val="22"/>
          <w:szCs w:val="22"/>
        </w:rPr>
        <w:t>M</w:t>
      </w:r>
      <w:r w:rsidR="00D169D1" w:rsidRPr="00401D64">
        <w:rPr>
          <w:sz w:val="22"/>
          <w:szCs w:val="22"/>
        </w:rPr>
        <w:t>anual documents should be reviewed by an Agency technical editor.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05.03</w:t>
      </w:r>
      <w:r w:rsidRPr="00401D64">
        <w:rPr>
          <w:rFonts w:cs="Arial"/>
          <w:szCs w:val="22"/>
        </w:rPr>
        <w:tab/>
      </w:r>
      <w:r w:rsidRPr="00401D64">
        <w:rPr>
          <w:rStyle w:val="Header02Char"/>
          <w:sz w:val="22"/>
          <w:szCs w:val="22"/>
        </w:rPr>
        <w:t>Revisions to Documents</w:t>
      </w:r>
      <w:r w:rsidR="00BD240F" w:rsidRPr="00401D64">
        <w:rPr>
          <w:rStyle w:val="Header02Char"/>
          <w:sz w:val="22"/>
          <w:szCs w:val="22"/>
          <w:u w:val="none"/>
        </w:rPr>
        <w:fldChar w:fldCharType="begin"/>
      </w:r>
      <w:r w:rsidR="00F473B3" w:rsidRPr="00401D64">
        <w:rPr>
          <w:rFonts w:cs="Arial"/>
          <w:szCs w:val="22"/>
        </w:rPr>
        <w:instrText xml:space="preserve"> TC "</w:instrText>
      </w:r>
      <w:bookmarkStart w:id="163" w:name="_Toc165869799"/>
      <w:bookmarkStart w:id="164" w:name="_Toc165879942"/>
      <w:bookmarkStart w:id="165" w:name="_Toc165974687"/>
      <w:bookmarkStart w:id="166" w:name="_Toc165975399"/>
      <w:bookmarkStart w:id="167" w:name="_Toc165976082"/>
      <w:bookmarkStart w:id="168" w:name="_Toc166396791"/>
      <w:bookmarkStart w:id="169" w:name="_Toc166397194"/>
      <w:bookmarkStart w:id="170" w:name="_Toc166397403"/>
      <w:bookmarkStart w:id="171" w:name="_Toc166397728"/>
      <w:bookmarkStart w:id="172" w:name="_Toc166398247"/>
      <w:bookmarkStart w:id="173" w:name="_Toc168308361"/>
      <w:bookmarkStart w:id="174" w:name="_Toc168308489"/>
      <w:bookmarkStart w:id="175" w:name="_Toc293925053"/>
      <w:r w:rsidR="00F473B3" w:rsidRPr="00401D64">
        <w:rPr>
          <w:rFonts w:cs="Arial"/>
          <w:szCs w:val="22"/>
        </w:rPr>
        <w:instrText>05.03</w:instrText>
      </w:r>
      <w:r w:rsidR="00F473B3" w:rsidRPr="00401D64">
        <w:rPr>
          <w:rFonts w:cs="Arial"/>
          <w:szCs w:val="22"/>
        </w:rPr>
        <w:tab/>
      </w:r>
      <w:r w:rsidR="00F473B3" w:rsidRPr="00401D64">
        <w:rPr>
          <w:rStyle w:val="Header02Char"/>
          <w:sz w:val="22"/>
          <w:szCs w:val="22"/>
          <w:u w:val="none"/>
        </w:rPr>
        <w:instrText>Revisions to Documents</w:instrText>
      </w:r>
      <w:bookmarkEnd w:id="163"/>
      <w:bookmarkEnd w:id="164"/>
      <w:bookmarkEnd w:id="165"/>
      <w:bookmarkEnd w:id="166"/>
      <w:bookmarkEnd w:id="167"/>
      <w:bookmarkEnd w:id="168"/>
      <w:bookmarkEnd w:id="169"/>
      <w:bookmarkEnd w:id="170"/>
      <w:bookmarkEnd w:id="171"/>
      <w:bookmarkEnd w:id="172"/>
      <w:bookmarkEnd w:id="173"/>
      <w:bookmarkEnd w:id="174"/>
      <w:bookmarkEnd w:id="175"/>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When </w:t>
      </w:r>
      <w:r w:rsidR="0026490B" w:rsidRPr="00401D64">
        <w:rPr>
          <w:rFonts w:cs="Arial"/>
          <w:szCs w:val="22"/>
        </w:rPr>
        <w:t xml:space="preserve">Manual </w:t>
      </w:r>
      <w:r w:rsidRPr="00401D64">
        <w:rPr>
          <w:rFonts w:cs="Arial"/>
          <w:szCs w:val="22"/>
        </w:rPr>
        <w:t>documents are revised, the entire document is re</w:t>
      </w:r>
      <w:r w:rsidR="005E454A">
        <w:rPr>
          <w:rFonts w:cs="Arial"/>
          <w:szCs w:val="22"/>
        </w:rPr>
        <w:t>-</w:t>
      </w:r>
      <w:r w:rsidRPr="00401D64">
        <w:rPr>
          <w:rFonts w:cs="Arial"/>
          <w:szCs w:val="22"/>
        </w:rPr>
        <w:t xml:space="preserve">issued.  </w:t>
      </w:r>
      <w:r w:rsidR="0037453F" w:rsidRPr="00401D64">
        <w:rPr>
          <w:rFonts w:cs="Arial"/>
          <w:szCs w:val="22"/>
        </w:rPr>
        <w:t xml:space="preserve">To make revisions, edit the </w:t>
      </w:r>
      <w:r w:rsidR="0091605D" w:rsidRPr="00401D64">
        <w:rPr>
          <w:rFonts w:cs="Arial"/>
          <w:szCs w:val="22"/>
        </w:rPr>
        <w:t>MS Word</w:t>
      </w:r>
      <w:r w:rsidR="0037453F" w:rsidRPr="00401D64">
        <w:rPr>
          <w:rFonts w:cs="Arial"/>
          <w:szCs w:val="22"/>
        </w:rPr>
        <w:t xml:space="preserve"> version of the current document.  First remove the </w:t>
      </w:r>
      <w:r w:rsidR="00F22178" w:rsidRPr="00401D64">
        <w:rPr>
          <w:rFonts w:cs="Arial"/>
          <w:szCs w:val="22"/>
        </w:rPr>
        <w:t xml:space="preserve">existing vertical </w:t>
      </w:r>
      <w:r w:rsidR="0037453F" w:rsidRPr="00401D64">
        <w:rPr>
          <w:rFonts w:cs="Arial"/>
          <w:szCs w:val="22"/>
        </w:rPr>
        <w:t xml:space="preserve">lines in the margins showing revised text and the red font </w:t>
      </w:r>
      <w:r w:rsidR="00F22178" w:rsidRPr="00401D64">
        <w:rPr>
          <w:rFonts w:cs="Arial"/>
          <w:szCs w:val="22"/>
        </w:rPr>
        <w:t>of changed text</w:t>
      </w:r>
      <w:r w:rsidR="0037453F" w:rsidRPr="00401D64">
        <w:rPr>
          <w:rFonts w:cs="Arial"/>
          <w:szCs w:val="22"/>
        </w:rPr>
        <w:t xml:space="preserve"> by</w:t>
      </w:r>
      <w:r w:rsidR="00220E26" w:rsidRPr="00401D64">
        <w:rPr>
          <w:rFonts w:cs="Arial"/>
          <w:szCs w:val="22"/>
        </w:rPr>
        <w:t xml:space="preserve"> clicking on the Review tab and then accepting all changes in document</w:t>
      </w:r>
      <w:r w:rsidR="0037453F" w:rsidRPr="00401D64">
        <w:rPr>
          <w:rFonts w:cs="Arial"/>
          <w:szCs w:val="22"/>
        </w:rPr>
        <w:t xml:space="preserve">.  </w:t>
      </w:r>
      <w:r w:rsidR="00220E26" w:rsidRPr="00401D64">
        <w:rPr>
          <w:rFonts w:cs="Arial"/>
          <w:szCs w:val="22"/>
        </w:rPr>
        <w:t xml:space="preserve">Save the document.  </w:t>
      </w:r>
      <w:r w:rsidR="005F4C9E" w:rsidRPr="00401D64">
        <w:rPr>
          <w:rFonts w:cs="Arial"/>
          <w:szCs w:val="22"/>
        </w:rPr>
        <w:t xml:space="preserve">Then set up the Track Changes options in MS Word to display insertions in red and Changed Lines in the Outside Border to always show balloons (see Exhibit 6).  </w:t>
      </w:r>
      <w:r w:rsidRPr="00401D64">
        <w:rPr>
          <w:rFonts w:cs="Arial"/>
          <w:szCs w:val="22"/>
        </w:rPr>
        <w:t>In the case of a total re</w:t>
      </w:r>
      <w:r w:rsidR="005E454A">
        <w:rPr>
          <w:rFonts w:cs="Arial"/>
          <w:szCs w:val="22"/>
        </w:rPr>
        <w:t>-</w:t>
      </w:r>
      <w:r w:rsidRPr="00401D64">
        <w:rPr>
          <w:rFonts w:cs="Arial"/>
          <w:szCs w:val="22"/>
        </w:rPr>
        <w:t>write of a document, it is not necessary</w:t>
      </w:r>
      <w:ins w:id="176" w:author="Author" w:date="2012-05-02T07:11:00Z">
        <w:r w:rsidR="005A7330">
          <w:rPr>
            <w:rFonts w:cs="Arial"/>
            <w:szCs w:val="22"/>
          </w:rPr>
          <w:t xml:space="preserve"> to </w:t>
        </w:r>
      </w:ins>
      <w:r w:rsidR="00846D88" w:rsidRPr="00401D64">
        <w:rPr>
          <w:rFonts w:cs="Arial"/>
          <w:szCs w:val="22"/>
        </w:rPr>
        <w:t>mark the changes in red with lines in the margins</w:t>
      </w:r>
      <w:r w:rsidRPr="00401D64">
        <w:rPr>
          <w:rFonts w:cs="Arial"/>
          <w:szCs w:val="22"/>
        </w:rPr>
        <w:t xml:space="preserve">.  Revisions are issued by a change notice.  Major changes to the document must be noted in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 xml:space="preserve">istory page </w:t>
      </w:r>
      <w:r w:rsidR="00E322C8" w:rsidRPr="00401D64">
        <w:rPr>
          <w:rFonts w:cs="Arial"/>
          <w:szCs w:val="22"/>
        </w:rPr>
        <w:t xml:space="preserve">(see </w:t>
      </w:r>
      <w:r w:rsidR="00134A9E" w:rsidRPr="00401D64">
        <w:rPr>
          <w:rFonts w:cs="Arial"/>
          <w:szCs w:val="22"/>
        </w:rPr>
        <w:t>s</w:t>
      </w:r>
      <w:r w:rsidR="007F31D9" w:rsidRPr="00401D64">
        <w:rPr>
          <w:rFonts w:cs="Arial"/>
          <w:szCs w:val="22"/>
        </w:rPr>
        <w:t>ubsection</w:t>
      </w:r>
      <w:r w:rsidRPr="00401D64">
        <w:rPr>
          <w:rFonts w:cs="Arial"/>
          <w:szCs w:val="22"/>
        </w:rPr>
        <w:t xml:space="preserve"> 06.06 of this IMC</w:t>
      </w:r>
      <w:r w:rsidR="00E322C8" w:rsidRPr="00401D64">
        <w:rPr>
          <w:rFonts w:cs="Arial"/>
          <w:szCs w:val="22"/>
        </w:rPr>
        <w:t>)</w:t>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05.04</w:t>
      </w:r>
      <w:r w:rsidRPr="00401D64">
        <w:rPr>
          <w:rFonts w:cs="Arial"/>
          <w:szCs w:val="22"/>
        </w:rPr>
        <w:tab/>
      </w:r>
      <w:r w:rsidRPr="00401D64">
        <w:rPr>
          <w:rStyle w:val="Header02Char"/>
          <w:sz w:val="22"/>
          <w:szCs w:val="22"/>
        </w:rPr>
        <w:t>References</w:t>
      </w:r>
      <w:r w:rsidR="00BD240F" w:rsidRPr="00401D64">
        <w:rPr>
          <w:rStyle w:val="Header02Char"/>
          <w:sz w:val="22"/>
          <w:szCs w:val="22"/>
          <w:u w:val="none"/>
        </w:rPr>
        <w:fldChar w:fldCharType="begin"/>
      </w:r>
      <w:r w:rsidR="00F473B3" w:rsidRPr="00401D64">
        <w:rPr>
          <w:rFonts w:cs="Arial"/>
          <w:szCs w:val="22"/>
        </w:rPr>
        <w:instrText xml:space="preserve"> TC "</w:instrText>
      </w:r>
      <w:bookmarkStart w:id="177" w:name="_Toc165869800"/>
      <w:bookmarkStart w:id="178" w:name="_Toc165879943"/>
      <w:bookmarkStart w:id="179" w:name="_Toc165974688"/>
      <w:bookmarkStart w:id="180" w:name="_Toc165975400"/>
      <w:bookmarkStart w:id="181" w:name="_Toc165976083"/>
      <w:bookmarkStart w:id="182" w:name="_Toc166396792"/>
      <w:bookmarkStart w:id="183" w:name="_Toc166397195"/>
      <w:bookmarkStart w:id="184" w:name="_Toc166397404"/>
      <w:bookmarkStart w:id="185" w:name="_Toc166397729"/>
      <w:bookmarkStart w:id="186" w:name="_Toc166398248"/>
      <w:bookmarkStart w:id="187" w:name="_Toc168308362"/>
      <w:bookmarkStart w:id="188" w:name="_Toc168308490"/>
      <w:bookmarkStart w:id="189" w:name="_Toc293925054"/>
      <w:r w:rsidR="00F473B3" w:rsidRPr="00401D64">
        <w:rPr>
          <w:rFonts w:cs="Arial"/>
          <w:szCs w:val="22"/>
        </w:rPr>
        <w:instrText>05.04</w:instrText>
      </w:r>
      <w:r w:rsidR="00F473B3" w:rsidRPr="00401D64">
        <w:rPr>
          <w:rFonts w:cs="Arial"/>
          <w:szCs w:val="22"/>
        </w:rPr>
        <w:tab/>
      </w:r>
      <w:r w:rsidR="00F473B3" w:rsidRPr="00401D64">
        <w:rPr>
          <w:rStyle w:val="Header02Char"/>
          <w:sz w:val="22"/>
          <w:szCs w:val="22"/>
          <w:u w:val="none"/>
        </w:rPr>
        <w:instrText>References</w:instrText>
      </w:r>
      <w:bookmarkEnd w:id="177"/>
      <w:bookmarkEnd w:id="178"/>
      <w:bookmarkEnd w:id="179"/>
      <w:bookmarkEnd w:id="180"/>
      <w:bookmarkEnd w:id="181"/>
      <w:bookmarkEnd w:id="182"/>
      <w:bookmarkEnd w:id="183"/>
      <w:bookmarkEnd w:id="184"/>
      <w:bookmarkEnd w:id="185"/>
      <w:bookmarkEnd w:id="186"/>
      <w:bookmarkEnd w:id="187"/>
      <w:bookmarkEnd w:id="188"/>
      <w:bookmarkEnd w:id="189"/>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References must be directly relevant to the document and essential to its completion.  </w:t>
      </w:r>
      <w:r w:rsidR="00440A7C" w:rsidRPr="00401D64">
        <w:rPr>
          <w:rFonts w:cs="Arial"/>
          <w:szCs w:val="22"/>
        </w:rPr>
        <w:t xml:space="preserve">The reference list shall include all other inspection manual documents (IMC, IPs, and TIs) that appear in the document.  </w:t>
      </w:r>
      <w:r w:rsidRPr="00401D64">
        <w:rPr>
          <w:rFonts w:cs="Arial"/>
          <w:szCs w:val="22"/>
        </w:rPr>
        <w:t>References may not be used simply to convey historical information.  References to another inspection program document must include the type of document, the number, and the section or appendix (e.g., IMC 2500-05.01; IMC 2500, Appendix A).  Reference to another section of the same document should include a phrase such as ‘subsection 04.01 of this IMC.’</w:t>
      </w:r>
      <w:r w:rsidR="00F34E51" w:rsidRPr="00401D64">
        <w:rPr>
          <w:rFonts w:cs="Arial"/>
          <w:szCs w:val="22"/>
        </w:rPr>
        <w:t xml:space="preserve">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Any commitment being added to a document (such as requirements of a generic letter) shall also be listed in the section where it appears and identified with a commitment tracking number as described in </w:t>
      </w:r>
      <w:r w:rsidR="008B2447" w:rsidRPr="00401D64">
        <w:rPr>
          <w:rFonts w:cs="Arial"/>
          <w:szCs w:val="22"/>
        </w:rPr>
        <w:t>sub</w:t>
      </w:r>
      <w:r w:rsidRPr="00401D64">
        <w:rPr>
          <w:rFonts w:cs="Arial"/>
          <w:szCs w:val="22"/>
        </w:rPr>
        <w:t>section</w:t>
      </w:r>
      <w:r w:rsidR="00134A9E" w:rsidRPr="00401D64">
        <w:rPr>
          <w:rFonts w:cs="Arial"/>
          <w:szCs w:val="22"/>
        </w:rPr>
        <w:t xml:space="preserve"> </w:t>
      </w:r>
      <w:r w:rsidR="008B2447" w:rsidRPr="00401D64">
        <w:rPr>
          <w:rFonts w:cs="Arial"/>
          <w:szCs w:val="22"/>
        </w:rPr>
        <w:t>0</w:t>
      </w:r>
      <w:r w:rsidRPr="00401D64">
        <w:rPr>
          <w:rFonts w:cs="Arial"/>
          <w:szCs w:val="22"/>
        </w:rPr>
        <w:t xml:space="preserve">6.03 of this IMC.  Commitments must also be included under the commitment section of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istory page.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05.05</w:t>
      </w:r>
      <w:r w:rsidRPr="00401D64">
        <w:rPr>
          <w:rFonts w:cs="Arial"/>
          <w:szCs w:val="22"/>
        </w:rPr>
        <w:tab/>
      </w:r>
      <w:r w:rsidRPr="00401D64">
        <w:rPr>
          <w:rStyle w:val="Header02Char"/>
          <w:sz w:val="22"/>
          <w:szCs w:val="22"/>
        </w:rPr>
        <w:t>Incorporating Other Documents</w:t>
      </w:r>
      <w:r w:rsidR="00BD240F" w:rsidRPr="00401D64">
        <w:rPr>
          <w:rStyle w:val="Header02Char"/>
          <w:sz w:val="22"/>
          <w:szCs w:val="22"/>
          <w:u w:val="none"/>
        </w:rPr>
        <w:fldChar w:fldCharType="begin"/>
      </w:r>
      <w:r w:rsidR="00F473B3" w:rsidRPr="00401D64">
        <w:rPr>
          <w:rFonts w:cs="Arial"/>
          <w:szCs w:val="22"/>
        </w:rPr>
        <w:instrText xml:space="preserve"> TC "</w:instrText>
      </w:r>
      <w:bookmarkStart w:id="190" w:name="_Toc165869801"/>
      <w:bookmarkStart w:id="191" w:name="_Toc165879944"/>
      <w:bookmarkStart w:id="192" w:name="_Toc165974689"/>
      <w:bookmarkStart w:id="193" w:name="_Toc165975401"/>
      <w:bookmarkStart w:id="194" w:name="_Toc165976084"/>
      <w:bookmarkStart w:id="195" w:name="_Toc166396793"/>
      <w:bookmarkStart w:id="196" w:name="_Toc166397196"/>
      <w:bookmarkStart w:id="197" w:name="_Toc166397405"/>
      <w:bookmarkStart w:id="198" w:name="_Toc166397730"/>
      <w:bookmarkStart w:id="199" w:name="_Toc166398249"/>
      <w:bookmarkStart w:id="200" w:name="_Toc168308363"/>
      <w:bookmarkStart w:id="201" w:name="_Toc168308491"/>
      <w:bookmarkStart w:id="202" w:name="_Toc293925055"/>
      <w:r w:rsidR="00F473B3" w:rsidRPr="00401D64">
        <w:rPr>
          <w:rFonts w:cs="Arial"/>
          <w:szCs w:val="22"/>
        </w:rPr>
        <w:instrText>05.05</w:instrText>
      </w:r>
      <w:r w:rsidR="00F473B3" w:rsidRPr="00401D64">
        <w:rPr>
          <w:rFonts w:cs="Arial"/>
          <w:szCs w:val="22"/>
        </w:rPr>
        <w:tab/>
      </w:r>
      <w:r w:rsidR="00F473B3" w:rsidRPr="00401D64">
        <w:rPr>
          <w:rStyle w:val="Header02Char"/>
          <w:sz w:val="22"/>
          <w:szCs w:val="22"/>
          <w:u w:val="none"/>
        </w:rPr>
        <w:instrText>Incorporating Other Documents</w:instrText>
      </w:r>
      <w:bookmarkEnd w:id="190"/>
      <w:bookmarkEnd w:id="191"/>
      <w:bookmarkEnd w:id="192"/>
      <w:bookmarkEnd w:id="193"/>
      <w:bookmarkEnd w:id="194"/>
      <w:bookmarkEnd w:id="195"/>
      <w:bookmarkEnd w:id="196"/>
      <w:bookmarkEnd w:id="197"/>
      <w:bookmarkEnd w:id="198"/>
      <w:bookmarkEnd w:id="199"/>
      <w:bookmarkEnd w:id="200"/>
      <w:bookmarkEnd w:id="201"/>
      <w:bookmarkEnd w:id="202"/>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Documents from the NRC or other agencies may be incorporated by reference into Manual documents when necessary to conduct the inspection program.</w:t>
      </w:r>
    </w:p>
    <w:p w:rsidR="0026490B" w:rsidRPr="00401D64" w:rsidRDefault="0026490B"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05.06</w:t>
      </w:r>
      <w:r w:rsidRPr="00401D64">
        <w:rPr>
          <w:rFonts w:cs="Arial"/>
          <w:szCs w:val="22"/>
        </w:rPr>
        <w:tab/>
      </w:r>
      <w:r w:rsidRPr="00401D64">
        <w:rPr>
          <w:rStyle w:val="Header02Char"/>
          <w:sz w:val="22"/>
          <w:szCs w:val="22"/>
        </w:rPr>
        <w:t>Requests for Guidance, Revisions, and New Documents</w:t>
      </w:r>
      <w:r w:rsidR="00BD240F" w:rsidRPr="00401D64">
        <w:rPr>
          <w:rStyle w:val="Header02Char"/>
          <w:sz w:val="22"/>
          <w:szCs w:val="22"/>
          <w:u w:val="none"/>
        </w:rPr>
        <w:fldChar w:fldCharType="begin"/>
      </w:r>
      <w:r w:rsidR="00875ADD" w:rsidRPr="00401D64">
        <w:rPr>
          <w:szCs w:val="22"/>
        </w:rPr>
        <w:instrText xml:space="preserve"> TC "</w:instrText>
      </w:r>
      <w:bookmarkStart w:id="203" w:name="_Toc168308364"/>
      <w:bookmarkStart w:id="204" w:name="_Toc168308492"/>
      <w:bookmarkStart w:id="205" w:name="_Toc293925056"/>
      <w:r w:rsidR="00875ADD" w:rsidRPr="00401D64">
        <w:rPr>
          <w:rFonts w:cs="Arial"/>
          <w:szCs w:val="22"/>
        </w:rPr>
        <w:instrText>05.06</w:instrText>
      </w:r>
      <w:r w:rsidR="00875ADD" w:rsidRPr="00401D64">
        <w:rPr>
          <w:rFonts w:cs="Arial"/>
          <w:szCs w:val="22"/>
        </w:rPr>
        <w:tab/>
      </w:r>
      <w:r w:rsidR="00875ADD" w:rsidRPr="00401D64">
        <w:rPr>
          <w:rStyle w:val="Header02Char"/>
          <w:sz w:val="22"/>
          <w:szCs w:val="22"/>
          <w:u w:val="none"/>
        </w:rPr>
        <w:instrText>Requests for Guidance, Revisions, and New Documents</w:instrText>
      </w:r>
      <w:bookmarkEnd w:id="203"/>
      <w:bookmarkEnd w:id="204"/>
      <w:bookmarkEnd w:id="205"/>
      <w:r w:rsidR="00875ADD" w:rsidRPr="00401D64">
        <w:rPr>
          <w:szCs w:val="22"/>
        </w:rPr>
        <w:instrText>" \f C \l "</w:instrText>
      </w:r>
      <w:r w:rsidR="004A4746">
        <w:rPr>
          <w:szCs w:val="22"/>
        </w:rPr>
        <w:instrText>9</w:instrText>
      </w:r>
      <w:proofErr w:type="gramStart"/>
      <w:r w:rsidR="00875ADD" w:rsidRPr="00401D64">
        <w:rPr>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Requests for guidance, new documents, and revisions to documents applicable to the ROP should be initiated using the Feedback Process, as described in IMC 0801</w:t>
      </w:r>
      <w:r w:rsidR="00E322C8" w:rsidRPr="00401D64">
        <w:rPr>
          <w:sz w:val="22"/>
          <w:szCs w:val="22"/>
        </w:rPr>
        <w:t xml:space="preserve">, </w:t>
      </w:r>
      <w:r w:rsidR="00E652DF" w:rsidRPr="00401D64">
        <w:rPr>
          <w:sz w:val="22"/>
          <w:szCs w:val="22"/>
        </w:rPr>
        <w:t>“Reactor Oversight Process Feedback Program</w:t>
      </w:r>
      <w:r w:rsidRPr="00401D64">
        <w:rPr>
          <w:sz w:val="22"/>
          <w:szCs w:val="22"/>
        </w:rPr>
        <w:t>.</w:t>
      </w:r>
      <w:r w:rsidR="00E652DF" w:rsidRPr="00401D64">
        <w:rPr>
          <w:sz w:val="22"/>
          <w:szCs w:val="22"/>
        </w:rPr>
        <w:t>”</w:t>
      </w:r>
      <w:r w:rsidRPr="00401D64">
        <w:rPr>
          <w:sz w:val="22"/>
          <w:szCs w:val="22"/>
        </w:rPr>
        <w:t xml:space="preserve">  This process will track the requests through the evaluation and editing periods.</w:t>
      </w:r>
    </w:p>
    <w:p w:rsidR="00A64E3D" w:rsidRDefault="00A64E3D" w:rsidP="004D3FDF">
      <w:pPr>
        <w:pStyle w:val="Lettered"/>
        <w:ind w:left="807" w:hanging="533"/>
        <w:jc w:val="left"/>
        <w:rPr>
          <w:ins w:id="206" w:author="Author" w:date="2012-05-02T07:26:00Z"/>
          <w:sz w:val="22"/>
          <w:szCs w:val="22"/>
        </w:rPr>
        <w:sectPr w:rsidR="00A64E3D" w:rsidSect="005A7330">
          <w:footerReference w:type="first" r:id="rId23"/>
          <w:pgSz w:w="12240" w:h="15840" w:code="1"/>
          <w:pgMar w:top="1440" w:right="1440" w:bottom="1440" w:left="1440" w:header="1440" w:footer="1440" w:gutter="0"/>
          <w:pgNumType w:start="0"/>
          <w:cols w:space="720"/>
          <w:noEndnote/>
          <w:titlePg/>
          <w:docGrid w:linePitch="299"/>
        </w:sectPr>
      </w:pP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numPr>
          <w:ilvl w:val="0"/>
          <w:numId w:val="3"/>
        </w:numPr>
        <w:ind w:left="807" w:hanging="533"/>
        <w:jc w:val="left"/>
        <w:rPr>
          <w:sz w:val="22"/>
          <w:szCs w:val="22"/>
        </w:rPr>
      </w:pPr>
      <w:r w:rsidRPr="00401D64">
        <w:rPr>
          <w:sz w:val="22"/>
          <w:szCs w:val="22"/>
        </w:rPr>
        <w:t xml:space="preserve">Requests for guidance, new documents, and revisions to documents other than those applicable to the ROP should be addressed to the </w:t>
      </w:r>
      <w:r w:rsidR="00502F58" w:rsidRPr="00401D64">
        <w:rPr>
          <w:sz w:val="22"/>
          <w:szCs w:val="22"/>
        </w:rPr>
        <w:t>Chief, IRIB</w:t>
      </w:r>
      <w:r w:rsidRPr="00401D64">
        <w:rPr>
          <w:sz w:val="22"/>
          <w:szCs w:val="22"/>
        </w:rPr>
        <w:t xml:space="preserve">, </w:t>
      </w:r>
      <w:r w:rsidR="005F4C9E" w:rsidRPr="00401D64">
        <w:rPr>
          <w:sz w:val="22"/>
          <w:szCs w:val="22"/>
        </w:rPr>
        <w:t>NRR</w:t>
      </w:r>
      <w:r w:rsidR="007C7F63">
        <w:rPr>
          <w:sz w:val="22"/>
          <w:szCs w:val="22"/>
        </w:rPr>
        <w:t>,</w:t>
      </w:r>
      <w:r w:rsidRPr="00401D64">
        <w:rPr>
          <w:sz w:val="22"/>
          <w:szCs w:val="22"/>
        </w:rPr>
        <w:t xml:space="preserve"> for reactor inspection programs or to the applicable manager in NRO, NMSS, FSME, or NSIR.</w:t>
      </w:r>
    </w:p>
    <w:p w:rsidR="00CB7576" w:rsidRPr="00401D64" w:rsidRDefault="00CB7576" w:rsidP="004D3FDF">
      <w:pPr>
        <w:pStyle w:val="Lettered"/>
        <w:jc w:val="left"/>
        <w:rPr>
          <w:sz w:val="22"/>
          <w:szCs w:val="22"/>
        </w:rPr>
      </w:pPr>
    </w:p>
    <w:p w:rsidR="00CA29B4" w:rsidRPr="00401D64" w:rsidRDefault="00CA29B4" w:rsidP="004D3FDF">
      <w:pPr>
        <w:pStyle w:val="Lettered"/>
        <w:jc w:val="left"/>
        <w:rPr>
          <w:sz w:val="22"/>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07" w:name="_Toc165879945"/>
      <w:bookmarkStart w:id="208" w:name="_Toc165974690"/>
      <w:bookmarkStart w:id="209" w:name="_Toc165975402"/>
      <w:bookmarkStart w:id="210" w:name="_Toc165976085"/>
      <w:bookmarkStart w:id="211" w:name="_Toc166397197"/>
      <w:bookmarkStart w:id="212" w:name="_Toc166397406"/>
      <w:bookmarkStart w:id="213" w:name="_Toc166397544"/>
      <w:bookmarkStart w:id="214" w:name="_Toc166398230"/>
      <w:bookmarkStart w:id="215" w:name="_Toc166398250"/>
      <w:bookmarkStart w:id="216" w:name="_Toc168308365"/>
      <w:bookmarkStart w:id="217" w:name="_Toc168308493"/>
      <w:r w:rsidRPr="00401D64">
        <w:rPr>
          <w:sz w:val="22"/>
          <w:szCs w:val="22"/>
        </w:rPr>
        <w:t>0040-06</w:t>
      </w:r>
      <w:r w:rsidRPr="00401D64">
        <w:rPr>
          <w:sz w:val="22"/>
          <w:szCs w:val="22"/>
        </w:rPr>
        <w:tab/>
        <w:t>DOCUMENT PREPARATION AND PROCESSING</w:t>
      </w:r>
      <w:bookmarkEnd w:id="207"/>
      <w:bookmarkEnd w:id="208"/>
      <w:bookmarkEnd w:id="209"/>
      <w:bookmarkEnd w:id="210"/>
      <w:bookmarkEnd w:id="211"/>
      <w:bookmarkEnd w:id="212"/>
      <w:bookmarkEnd w:id="213"/>
      <w:bookmarkEnd w:id="214"/>
      <w:bookmarkEnd w:id="215"/>
      <w:bookmarkEnd w:id="216"/>
      <w:bookmarkEnd w:id="217"/>
      <w:r w:rsidR="00BD240F" w:rsidRPr="00401D64">
        <w:rPr>
          <w:sz w:val="22"/>
          <w:szCs w:val="22"/>
        </w:rPr>
        <w:fldChar w:fldCharType="begin"/>
      </w:r>
      <w:r w:rsidR="002047B5" w:rsidRPr="00401D64">
        <w:rPr>
          <w:sz w:val="22"/>
          <w:szCs w:val="22"/>
        </w:rPr>
        <w:instrText xml:space="preserve"> TC "</w:instrText>
      </w:r>
      <w:bookmarkStart w:id="218" w:name="_Toc293925057"/>
      <w:r w:rsidR="002047B5" w:rsidRPr="00401D64">
        <w:rPr>
          <w:sz w:val="22"/>
          <w:szCs w:val="22"/>
        </w:rPr>
        <w:instrText>0040-06</w:instrText>
      </w:r>
      <w:r w:rsidR="002047B5" w:rsidRPr="00401D64">
        <w:rPr>
          <w:sz w:val="22"/>
          <w:szCs w:val="22"/>
        </w:rPr>
        <w:tab/>
        <w:instrText>DOCUMENT PREPARATION AND PROCESSING</w:instrText>
      </w:r>
      <w:bookmarkEnd w:id="218"/>
      <w:r w:rsidR="002047B5" w:rsidRPr="00401D64">
        <w:rPr>
          <w:sz w:val="22"/>
          <w:szCs w:val="22"/>
        </w:rPr>
        <w:instrText>" \f C \l "1</w:instrText>
      </w:r>
      <w:r w:rsidR="004A4746">
        <w:rPr>
          <w:sz w:val="22"/>
          <w:szCs w:val="22"/>
        </w:rPr>
        <w:instrText>0</w:instrText>
      </w:r>
      <w:r w:rsidR="002047B5" w:rsidRPr="00401D64">
        <w:rPr>
          <w:sz w:val="22"/>
          <w:szCs w:val="22"/>
        </w:rPr>
        <w:instrText xml:space="preserve">" </w:instrText>
      </w:r>
      <w:r w:rsidR="00BD240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06.01</w:t>
      </w:r>
      <w:r w:rsidRPr="00401D64">
        <w:rPr>
          <w:rFonts w:cs="Arial"/>
          <w:szCs w:val="22"/>
        </w:rPr>
        <w:tab/>
      </w:r>
      <w:r w:rsidRPr="00401D64">
        <w:rPr>
          <w:rStyle w:val="Header02Char"/>
          <w:sz w:val="22"/>
          <w:szCs w:val="22"/>
        </w:rPr>
        <w:t>Training Considerations</w:t>
      </w:r>
      <w:r w:rsidR="00BD240F" w:rsidRPr="00401D64">
        <w:rPr>
          <w:rStyle w:val="Header02Char"/>
          <w:sz w:val="22"/>
          <w:szCs w:val="22"/>
          <w:u w:val="none"/>
        </w:rPr>
        <w:fldChar w:fldCharType="begin"/>
      </w:r>
      <w:r w:rsidR="00F473B3" w:rsidRPr="00401D64">
        <w:rPr>
          <w:rFonts w:cs="Arial"/>
          <w:szCs w:val="22"/>
        </w:rPr>
        <w:instrText xml:space="preserve"> TC "</w:instrText>
      </w:r>
      <w:bookmarkStart w:id="219" w:name="_Toc165869802"/>
      <w:bookmarkStart w:id="220" w:name="_Toc165879946"/>
      <w:bookmarkStart w:id="221" w:name="_Toc165974691"/>
      <w:bookmarkStart w:id="222" w:name="_Toc165975403"/>
      <w:bookmarkStart w:id="223" w:name="_Toc165976086"/>
      <w:bookmarkStart w:id="224" w:name="_Toc166396794"/>
      <w:bookmarkStart w:id="225" w:name="_Toc166397198"/>
      <w:bookmarkStart w:id="226" w:name="_Toc166397407"/>
      <w:bookmarkStart w:id="227" w:name="_Toc166397731"/>
      <w:bookmarkStart w:id="228" w:name="_Toc166398251"/>
      <w:bookmarkStart w:id="229" w:name="_Toc168308366"/>
      <w:bookmarkStart w:id="230" w:name="_Toc168308494"/>
      <w:bookmarkStart w:id="231" w:name="_Toc293925058"/>
      <w:r w:rsidR="00F473B3" w:rsidRPr="00401D64">
        <w:rPr>
          <w:rFonts w:cs="Arial"/>
          <w:szCs w:val="22"/>
        </w:rPr>
        <w:instrText>06.01</w:instrText>
      </w:r>
      <w:r w:rsidR="00F473B3" w:rsidRPr="00401D64">
        <w:rPr>
          <w:rFonts w:cs="Arial"/>
          <w:szCs w:val="22"/>
        </w:rPr>
        <w:tab/>
      </w:r>
      <w:r w:rsidR="00F473B3" w:rsidRPr="00401D64">
        <w:rPr>
          <w:rStyle w:val="Header02Char"/>
          <w:sz w:val="22"/>
          <w:szCs w:val="22"/>
          <w:u w:val="none"/>
        </w:rPr>
        <w:instrText>Training Considerations</w:instrText>
      </w:r>
      <w:bookmarkEnd w:id="219"/>
      <w:bookmarkEnd w:id="220"/>
      <w:bookmarkEnd w:id="221"/>
      <w:bookmarkEnd w:id="222"/>
      <w:bookmarkEnd w:id="223"/>
      <w:bookmarkEnd w:id="224"/>
      <w:bookmarkEnd w:id="225"/>
      <w:bookmarkEnd w:id="226"/>
      <w:bookmarkEnd w:id="227"/>
      <w:bookmarkEnd w:id="228"/>
      <w:bookmarkEnd w:id="229"/>
      <w:bookmarkEnd w:id="230"/>
      <w:bookmarkEnd w:id="231"/>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When planning to revise an existing document or create a new document, assess the need for </w:t>
      </w:r>
      <w:r w:rsidR="007F31D9" w:rsidRPr="00401D64">
        <w:rPr>
          <w:rFonts w:cs="Arial"/>
          <w:szCs w:val="22"/>
        </w:rPr>
        <w:t>NRC technical staff</w:t>
      </w:r>
      <w:r w:rsidRPr="00401D64">
        <w:rPr>
          <w:rFonts w:cs="Arial"/>
          <w:szCs w:val="22"/>
        </w:rPr>
        <w:t xml:space="preserve"> to be trained.  This determination should consider whether written guidance already exists, the complexity of the activity, and the frequency in which the staff performs the activity.  In general, 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  Training methods include updating written guidance, conducting a teleconference or video conference, recording the training on video tape, developing computer or Web-based training, adding self-study or on-the-job training standards to existing qualification requirements, or conducting regional presentations.  </w:t>
      </w:r>
      <w:r w:rsidR="00440A7C" w:rsidRPr="00401D64">
        <w:rPr>
          <w:rFonts w:cs="Arial"/>
          <w:szCs w:val="22"/>
        </w:rPr>
        <w:t>When selecting</w:t>
      </w:r>
      <w:r w:rsidRPr="00401D64">
        <w:rPr>
          <w:rFonts w:cs="Arial"/>
          <w:szCs w:val="22"/>
        </w:rPr>
        <w:t xml:space="preserve"> the training method</w:t>
      </w:r>
      <w:r w:rsidR="00440A7C" w:rsidRPr="00401D64">
        <w:rPr>
          <w:rFonts w:cs="Arial"/>
          <w:szCs w:val="22"/>
        </w:rPr>
        <w:t>,</w:t>
      </w:r>
      <w:r w:rsidR="007B018B" w:rsidRPr="00401D64">
        <w:rPr>
          <w:rFonts w:cs="Arial"/>
          <w:szCs w:val="22"/>
        </w:rPr>
        <w:t xml:space="preserve"> </w:t>
      </w:r>
      <w:r w:rsidRPr="00401D64">
        <w:rPr>
          <w:rFonts w:cs="Arial"/>
          <w:szCs w:val="22"/>
        </w:rPr>
        <w:t>consider the time needed for all affected staff to complete the training</w:t>
      </w:r>
      <w:r w:rsidR="005F4C9E" w:rsidRPr="00401D64">
        <w:rPr>
          <w:rFonts w:cs="Arial"/>
          <w:szCs w:val="22"/>
        </w:rPr>
        <w:t xml:space="preserve"> </w:t>
      </w:r>
      <w:r w:rsidR="00871A80" w:rsidRPr="00401D64">
        <w:rPr>
          <w:rFonts w:cs="Arial"/>
          <w:szCs w:val="22"/>
        </w:rPr>
        <w:t xml:space="preserve">and that </w:t>
      </w:r>
      <w:r w:rsidRPr="00401D64">
        <w:rPr>
          <w:rFonts w:cs="Arial"/>
          <w:szCs w:val="22"/>
        </w:rPr>
        <w:t xml:space="preserve">training </w:t>
      </w:r>
      <w:r w:rsidR="00440A7C" w:rsidRPr="00401D64">
        <w:rPr>
          <w:rFonts w:cs="Arial"/>
          <w:szCs w:val="22"/>
        </w:rPr>
        <w:t xml:space="preserve">should be </w:t>
      </w:r>
      <w:r w:rsidRPr="00401D64">
        <w:rPr>
          <w:rFonts w:cs="Arial"/>
          <w:szCs w:val="22"/>
        </w:rPr>
        <w:t>complete</w:t>
      </w:r>
      <w:r w:rsidR="00440A7C" w:rsidRPr="00401D64">
        <w:rPr>
          <w:rFonts w:cs="Arial"/>
          <w:szCs w:val="22"/>
        </w:rPr>
        <w:t>d prior to issuing the Manual document</w:t>
      </w:r>
      <w:r w:rsidR="007B018B"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06.02</w:t>
      </w:r>
      <w:r w:rsidRPr="00401D64">
        <w:rPr>
          <w:rFonts w:cs="Arial"/>
          <w:szCs w:val="22"/>
        </w:rPr>
        <w:tab/>
      </w:r>
      <w:r w:rsidRPr="00401D64">
        <w:rPr>
          <w:rStyle w:val="Header02Char"/>
          <w:sz w:val="22"/>
          <w:szCs w:val="22"/>
        </w:rPr>
        <w:t>Document Preparation</w:t>
      </w:r>
      <w:r w:rsidR="00BD240F" w:rsidRPr="00401D64">
        <w:rPr>
          <w:rStyle w:val="Header02Char"/>
          <w:sz w:val="22"/>
          <w:szCs w:val="22"/>
          <w:u w:val="none"/>
        </w:rPr>
        <w:fldChar w:fldCharType="begin"/>
      </w:r>
      <w:r w:rsidR="00F473B3" w:rsidRPr="00401D64">
        <w:rPr>
          <w:rFonts w:cs="Arial"/>
          <w:szCs w:val="22"/>
        </w:rPr>
        <w:instrText xml:space="preserve"> TC "</w:instrText>
      </w:r>
      <w:bookmarkStart w:id="232" w:name="_Toc165869803"/>
      <w:bookmarkStart w:id="233" w:name="_Toc165879947"/>
      <w:bookmarkStart w:id="234" w:name="_Toc165974692"/>
      <w:bookmarkStart w:id="235" w:name="_Toc165975404"/>
      <w:bookmarkStart w:id="236" w:name="_Toc165976087"/>
      <w:bookmarkStart w:id="237" w:name="_Toc166396795"/>
      <w:bookmarkStart w:id="238" w:name="_Toc166397199"/>
      <w:bookmarkStart w:id="239" w:name="_Toc166397408"/>
      <w:bookmarkStart w:id="240" w:name="_Toc166397732"/>
      <w:bookmarkStart w:id="241" w:name="_Toc166398252"/>
      <w:bookmarkStart w:id="242" w:name="_Toc168308367"/>
      <w:bookmarkStart w:id="243" w:name="_Toc168308495"/>
      <w:bookmarkStart w:id="244" w:name="_Toc293925059"/>
      <w:r w:rsidR="00F473B3" w:rsidRPr="00401D64">
        <w:rPr>
          <w:rFonts w:cs="Arial"/>
          <w:szCs w:val="22"/>
        </w:rPr>
        <w:instrText>06.02</w:instrText>
      </w:r>
      <w:r w:rsidR="00F473B3" w:rsidRPr="00401D64">
        <w:rPr>
          <w:rFonts w:cs="Arial"/>
          <w:szCs w:val="22"/>
        </w:rPr>
        <w:tab/>
      </w:r>
      <w:r w:rsidR="00F473B3" w:rsidRPr="00401D64">
        <w:rPr>
          <w:rStyle w:val="Header02Char"/>
          <w:sz w:val="22"/>
          <w:szCs w:val="22"/>
          <w:u w:val="none"/>
        </w:rPr>
        <w:instrText>Document Preparation</w:instrText>
      </w:r>
      <w:bookmarkEnd w:id="232"/>
      <w:bookmarkEnd w:id="233"/>
      <w:bookmarkEnd w:id="234"/>
      <w:bookmarkEnd w:id="235"/>
      <w:bookmarkEnd w:id="236"/>
      <w:bookmarkEnd w:id="237"/>
      <w:bookmarkEnd w:id="238"/>
      <w:bookmarkEnd w:id="239"/>
      <w:bookmarkEnd w:id="240"/>
      <w:bookmarkEnd w:id="241"/>
      <w:bookmarkEnd w:id="242"/>
      <w:bookmarkEnd w:id="243"/>
      <w:bookmarkEnd w:id="244"/>
      <w:r w:rsidR="00F473B3" w:rsidRPr="00401D64">
        <w:rPr>
          <w:rFonts w:cs="Arial"/>
          <w:szCs w:val="22"/>
        </w:rPr>
        <w:instrText>" \f C \l "</w:instrText>
      </w:r>
      <w:r w:rsidR="004A4746">
        <w:rPr>
          <w:rFonts w:cs="Arial"/>
          <w:szCs w:val="22"/>
        </w:rPr>
        <w:instrText>10</w:instrText>
      </w:r>
      <w:proofErr w:type="gramStart"/>
      <w:r w:rsidR="00F473B3"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w:t>
      </w:r>
      <w:r w:rsidR="00E0557A" w:rsidRPr="00401D64">
        <w:rPr>
          <w:rFonts w:cs="Arial"/>
          <w:szCs w:val="22"/>
        </w:rPr>
        <w:t xml:space="preserve"> </w:t>
      </w:r>
      <w:r w:rsidRPr="00401D64">
        <w:rPr>
          <w:rFonts w:cs="Arial"/>
          <w:szCs w:val="22"/>
        </w:rPr>
        <w:t xml:space="preserve"> Develop a new doc</w:t>
      </w:r>
      <w:r w:rsidR="00380DB5" w:rsidRPr="00401D64">
        <w:rPr>
          <w:rFonts w:cs="Arial"/>
          <w:szCs w:val="22"/>
        </w:rPr>
        <w:t>ument in the current version of M</w:t>
      </w:r>
      <w:r w:rsidR="0091605D" w:rsidRPr="00401D64">
        <w:rPr>
          <w:rFonts w:cs="Arial"/>
          <w:szCs w:val="22"/>
        </w:rPr>
        <w:t>S</w:t>
      </w:r>
      <w:r w:rsidR="00380DB5" w:rsidRPr="00401D64">
        <w:rPr>
          <w:rFonts w:cs="Arial"/>
          <w:szCs w:val="22"/>
        </w:rPr>
        <w:t xml:space="preserve"> Word</w:t>
      </w:r>
      <w:r w:rsidRPr="00401D64">
        <w:rPr>
          <w:rFonts w:cs="Arial"/>
          <w:szCs w:val="22"/>
        </w:rPr>
        <w:t>, using the structure and format requirements</w:t>
      </w:r>
      <w:r w:rsidR="00380DB5" w:rsidRPr="00401D64">
        <w:rPr>
          <w:rFonts w:cs="Arial"/>
          <w:szCs w:val="22"/>
        </w:rPr>
        <w:t xml:space="preserve">, </w:t>
      </w:r>
      <w:r w:rsidR="00D44652" w:rsidRPr="00401D64">
        <w:rPr>
          <w:rFonts w:cs="Arial"/>
          <w:szCs w:val="22"/>
        </w:rPr>
        <w:t>described</w:t>
      </w:r>
      <w:r w:rsidR="00380DB5" w:rsidRPr="00401D64">
        <w:rPr>
          <w:rFonts w:cs="Arial"/>
          <w:szCs w:val="22"/>
        </w:rPr>
        <w:t xml:space="preserve"> in this</w:t>
      </w:r>
      <w:r w:rsidRPr="00401D64">
        <w:rPr>
          <w:rFonts w:cs="Arial"/>
          <w:szCs w:val="22"/>
        </w:rPr>
        <w:t xml:space="preserve"> </w:t>
      </w:r>
      <w:r w:rsidR="00A6686E" w:rsidRPr="00401D64">
        <w:rPr>
          <w:rFonts w:cs="Arial"/>
          <w:szCs w:val="22"/>
        </w:rPr>
        <w:t>IMC.</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Use the current official Manual document as the starting point for a revised Manual document.  Retrieve the </w:t>
      </w:r>
      <w:r w:rsidR="0091605D" w:rsidRPr="00401D64">
        <w:rPr>
          <w:rFonts w:cs="Arial"/>
          <w:szCs w:val="22"/>
        </w:rPr>
        <w:t>MS Word</w:t>
      </w:r>
      <w:r w:rsidR="00380DB5" w:rsidRPr="00401D64">
        <w:rPr>
          <w:rFonts w:cs="Arial"/>
          <w:szCs w:val="22"/>
        </w:rPr>
        <w:t xml:space="preserve"> </w:t>
      </w:r>
      <w:r w:rsidRPr="00401D64">
        <w:rPr>
          <w:rFonts w:cs="Arial"/>
          <w:szCs w:val="22"/>
        </w:rPr>
        <w:t xml:space="preserve">of the document from the NRC Web site and save it as a separate working file.  To retrieve the most recent </w:t>
      </w:r>
      <w:r w:rsidR="0091605D" w:rsidRPr="00401D64">
        <w:rPr>
          <w:rFonts w:cs="Arial"/>
          <w:szCs w:val="22"/>
        </w:rPr>
        <w:t>MS Word</w:t>
      </w:r>
      <w:r w:rsidR="00F32024" w:rsidRPr="00401D64">
        <w:rPr>
          <w:rFonts w:cs="Arial"/>
          <w:szCs w:val="22"/>
        </w:rPr>
        <w:t xml:space="preserve"> </w:t>
      </w:r>
      <w:r w:rsidRPr="00401D64">
        <w:rPr>
          <w:rFonts w:cs="Arial"/>
          <w:szCs w:val="22"/>
        </w:rPr>
        <w:t>version: go to the NRC internal home page</w:t>
      </w:r>
      <w:r w:rsidR="007F31D9" w:rsidRPr="00401D64">
        <w:rPr>
          <w:rFonts w:cs="Arial"/>
          <w:szCs w:val="22"/>
        </w:rPr>
        <w:t xml:space="preserve"> and follow these steps</w:t>
      </w:r>
      <w:r w:rsidRPr="00401D64">
        <w:rPr>
          <w:rFonts w:cs="Arial"/>
          <w:szCs w:val="22"/>
        </w:rPr>
        <w:t>, click on:</w:t>
      </w:r>
      <w:r w:rsidR="007F31D9" w:rsidRPr="00401D64">
        <w:rPr>
          <w:rFonts w:cs="Arial"/>
          <w:szCs w:val="22"/>
        </w:rPr>
        <w:t xml:space="preserve"> </w:t>
      </w:r>
      <w:r w:rsidRPr="00401D64">
        <w:rPr>
          <w:rFonts w:cs="Arial"/>
          <w:szCs w:val="22"/>
        </w:rPr>
        <w:t xml:space="preserve"> (1) Organization, (2) click on NRR, (3) click on</w:t>
      </w:r>
      <w:r w:rsidR="00442A7F" w:rsidRPr="00401D64">
        <w:rPr>
          <w:rFonts w:cs="Arial"/>
          <w:szCs w:val="22"/>
        </w:rPr>
        <w:t xml:space="preserve"> ROP Digital City</w:t>
      </w:r>
      <w:r w:rsidRPr="00401D64">
        <w:rPr>
          <w:rFonts w:cs="Arial"/>
          <w:szCs w:val="22"/>
        </w:rPr>
        <w:t>, (4)</w:t>
      </w:r>
      <w:r w:rsidR="005D3DAD" w:rsidRPr="00401D64">
        <w:rPr>
          <w:rFonts w:cs="Arial"/>
          <w:szCs w:val="22"/>
        </w:rPr>
        <w:t xml:space="preserve"> </w:t>
      </w:r>
      <w:r w:rsidR="007B018B" w:rsidRPr="00401D64">
        <w:rPr>
          <w:rFonts w:cs="Arial"/>
          <w:szCs w:val="22"/>
        </w:rPr>
        <w:t xml:space="preserve">under the section </w:t>
      </w:r>
      <w:r w:rsidR="00871A80" w:rsidRPr="00401D64">
        <w:rPr>
          <w:rFonts w:cs="Arial"/>
          <w:szCs w:val="22"/>
        </w:rPr>
        <w:t>“</w:t>
      </w:r>
      <w:r w:rsidR="00442A7F" w:rsidRPr="00401D64">
        <w:rPr>
          <w:rFonts w:cs="Arial"/>
          <w:szCs w:val="22"/>
        </w:rPr>
        <w:t>Inspection Documents</w:t>
      </w:r>
      <w:r w:rsidR="00871A80" w:rsidRPr="00401D64">
        <w:rPr>
          <w:rFonts w:cs="Arial"/>
          <w:szCs w:val="22"/>
        </w:rPr>
        <w:t>” or “Security Documents</w:t>
      </w:r>
      <w:r w:rsidR="00442A7F" w:rsidRPr="00401D64">
        <w:rPr>
          <w:rFonts w:cs="Arial"/>
          <w:szCs w:val="22"/>
        </w:rPr>
        <w:t xml:space="preserve">,” </w:t>
      </w:r>
      <w:r w:rsidRPr="00401D64">
        <w:rPr>
          <w:rFonts w:cs="Arial"/>
          <w:szCs w:val="22"/>
        </w:rPr>
        <w:t>click on type of Manual document</w:t>
      </w:r>
      <w:r w:rsidR="00F32024" w:rsidRPr="00401D64">
        <w:rPr>
          <w:rFonts w:cs="Arial"/>
          <w:szCs w:val="22"/>
        </w:rPr>
        <w:t xml:space="preserve">, </w:t>
      </w:r>
      <w:r w:rsidR="005D3DAD" w:rsidRPr="00401D64">
        <w:rPr>
          <w:rFonts w:cs="Arial"/>
          <w:szCs w:val="22"/>
        </w:rPr>
        <w:t xml:space="preserve">and </w:t>
      </w:r>
      <w:r w:rsidR="00F32024" w:rsidRPr="00401D64">
        <w:rPr>
          <w:rFonts w:cs="Arial"/>
          <w:szCs w:val="22"/>
        </w:rPr>
        <w:t xml:space="preserve">(5) locate the number of the document.  The </w:t>
      </w:r>
      <w:r w:rsidR="0091605D" w:rsidRPr="00401D64">
        <w:rPr>
          <w:rFonts w:cs="Arial"/>
          <w:szCs w:val="22"/>
        </w:rPr>
        <w:t>MS Word</w:t>
      </w:r>
      <w:r w:rsidR="00F32024" w:rsidRPr="00401D64">
        <w:rPr>
          <w:rFonts w:cs="Arial"/>
          <w:szCs w:val="22"/>
        </w:rPr>
        <w:t xml:space="preserve"> file</w:t>
      </w:r>
      <w:r w:rsidR="009C6C64" w:rsidRPr="00401D64">
        <w:rPr>
          <w:rFonts w:cs="Arial"/>
          <w:szCs w:val="22"/>
        </w:rPr>
        <w:t xml:space="preserve"> associated with the document</w:t>
      </w:r>
      <w:r w:rsidR="00F32024" w:rsidRPr="00401D64">
        <w:rPr>
          <w:rFonts w:cs="Arial"/>
          <w:szCs w:val="22"/>
        </w:rPr>
        <w:t xml:space="preserve"> is </w:t>
      </w:r>
      <w:r w:rsidR="009C6C64" w:rsidRPr="00401D64">
        <w:rPr>
          <w:rFonts w:cs="Arial"/>
          <w:szCs w:val="22"/>
        </w:rPr>
        <w:t>the file labeled “doc” on the public Web</w:t>
      </w:r>
      <w:r w:rsidR="005E454A">
        <w:rPr>
          <w:rFonts w:cs="Arial"/>
          <w:szCs w:val="22"/>
        </w:rPr>
        <w:t>,</w:t>
      </w:r>
      <w:r w:rsidR="009C6C64" w:rsidRPr="00401D64">
        <w:rPr>
          <w:rFonts w:cs="Arial"/>
          <w:szCs w:val="22"/>
        </w:rPr>
        <w:t xml:space="preserve"> and linked to the MS Word icon on the internal website for security-related documents.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06.03</w:t>
      </w:r>
      <w:r w:rsidRPr="00401D64">
        <w:rPr>
          <w:rFonts w:cs="Arial"/>
          <w:szCs w:val="22"/>
        </w:rPr>
        <w:tab/>
      </w:r>
      <w:r w:rsidRPr="00401D64">
        <w:rPr>
          <w:rStyle w:val="Header02Char"/>
          <w:sz w:val="22"/>
          <w:szCs w:val="22"/>
        </w:rPr>
        <w:t>Incorporating Generic Requirements</w:t>
      </w:r>
      <w:r w:rsidR="00BD240F" w:rsidRPr="00401D64">
        <w:rPr>
          <w:rStyle w:val="Header02Char"/>
          <w:sz w:val="22"/>
          <w:szCs w:val="22"/>
          <w:u w:val="none"/>
        </w:rPr>
        <w:fldChar w:fldCharType="begin"/>
      </w:r>
      <w:r w:rsidR="00F473B3" w:rsidRPr="00401D64">
        <w:rPr>
          <w:rFonts w:cs="Arial"/>
          <w:szCs w:val="22"/>
        </w:rPr>
        <w:instrText xml:space="preserve"> TC "</w:instrText>
      </w:r>
      <w:bookmarkStart w:id="245" w:name="_Toc165869804"/>
      <w:bookmarkStart w:id="246" w:name="_Toc165879948"/>
      <w:bookmarkStart w:id="247" w:name="_Toc165974693"/>
      <w:bookmarkStart w:id="248" w:name="_Toc165975405"/>
      <w:bookmarkStart w:id="249" w:name="_Toc165976088"/>
      <w:bookmarkStart w:id="250" w:name="_Toc166396796"/>
      <w:bookmarkStart w:id="251" w:name="_Toc166397200"/>
      <w:bookmarkStart w:id="252" w:name="_Toc166397409"/>
      <w:bookmarkStart w:id="253" w:name="_Toc166397733"/>
      <w:bookmarkStart w:id="254" w:name="_Toc166398253"/>
      <w:bookmarkStart w:id="255" w:name="_Toc168308368"/>
      <w:bookmarkStart w:id="256" w:name="_Toc168308496"/>
      <w:bookmarkStart w:id="257" w:name="_Toc293925060"/>
      <w:r w:rsidR="00F473B3" w:rsidRPr="00401D64">
        <w:rPr>
          <w:rFonts w:cs="Arial"/>
          <w:szCs w:val="22"/>
        </w:rPr>
        <w:instrText>06.03</w:instrText>
      </w:r>
      <w:r w:rsidR="00F473B3" w:rsidRPr="00401D64">
        <w:rPr>
          <w:rFonts w:cs="Arial"/>
          <w:szCs w:val="22"/>
        </w:rPr>
        <w:tab/>
      </w:r>
      <w:r w:rsidR="00F473B3" w:rsidRPr="00401D64">
        <w:rPr>
          <w:rStyle w:val="Header02Char"/>
          <w:sz w:val="22"/>
          <w:szCs w:val="22"/>
          <w:u w:val="none"/>
        </w:rPr>
        <w:instrText>Incorporating Generic Requirements</w:instrText>
      </w:r>
      <w:bookmarkEnd w:id="245"/>
      <w:bookmarkEnd w:id="246"/>
      <w:bookmarkEnd w:id="247"/>
      <w:bookmarkEnd w:id="248"/>
      <w:bookmarkEnd w:id="249"/>
      <w:bookmarkEnd w:id="250"/>
      <w:bookmarkEnd w:id="251"/>
      <w:bookmarkEnd w:id="252"/>
      <w:bookmarkEnd w:id="253"/>
      <w:bookmarkEnd w:id="254"/>
      <w:bookmarkEnd w:id="255"/>
      <w:bookmarkEnd w:id="256"/>
      <w:bookmarkEnd w:id="257"/>
      <w:r w:rsidR="00F473B3" w:rsidRPr="00401D64">
        <w:rPr>
          <w:rFonts w:cs="Arial"/>
          <w:szCs w:val="22"/>
        </w:rPr>
        <w:instrText>" \f C \l "</w:instrText>
      </w:r>
      <w:r w:rsidR="004A4746">
        <w:rPr>
          <w:rFonts w:cs="Arial"/>
          <w:szCs w:val="22"/>
        </w:rPr>
        <w:instrText>10</w:instrText>
      </w:r>
      <w:proofErr w:type="gramStart"/>
      <w:r w:rsidR="00F473B3"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There are instances when specific inspection requirements are placed in an inspection procedure to satisfy a generic requirement (e.g., identified in a generic </w:t>
      </w:r>
      <w:r w:rsidR="005E454A">
        <w:rPr>
          <w:sz w:val="22"/>
          <w:szCs w:val="22"/>
        </w:rPr>
        <w:t>communication, such as a</w:t>
      </w:r>
      <w:r w:rsidR="005E454A" w:rsidRPr="00401D64">
        <w:rPr>
          <w:sz w:val="22"/>
          <w:szCs w:val="22"/>
        </w:rPr>
        <w:t xml:space="preserve"> </w:t>
      </w:r>
      <w:r w:rsidRPr="00401D64">
        <w:rPr>
          <w:sz w:val="22"/>
          <w:szCs w:val="22"/>
        </w:rPr>
        <w:t>bulletin).  When adding the commitments of a generic requirement to a Manual document, the requirement shall be identified as follows: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Numbered"/>
        <w:ind w:hanging="634"/>
        <w:jc w:val="left"/>
        <w:rPr>
          <w:sz w:val="22"/>
          <w:szCs w:val="22"/>
        </w:rPr>
      </w:pPr>
      <w:r w:rsidRPr="00401D64">
        <w:rPr>
          <w:sz w:val="22"/>
          <w:szCs w:val="22"/>
        </w:rPr>
        <w:t>1.</w:t>
      </w:r>
      <w:r w:rsidRPr="00401D64">
        <w:rPr>
          <w:sz w:val="22"/>
          <w:szCs w:val="22"/>
        </w:rPr>
        <w:tab/>
        <w:t xml:space="preserve">The text that defines the commitment shall be italicized.  This is a specific exception to the requirement not to use italic text type in a program document for emphasis.  </w:t>
      </w:r>
      <w:proofErr w:type="gramStart"/>
      <w:r w:rsidRPr="00401D64">
        <w:rPr>
          <w:sz w:val="22"/>
          <w:szCs w:val="22"/>
        </w:rPr>
        <w:t>Spacing before and after the text should be such that the information clearly stands out within the document</w:t>
      </w:r>
      <w:r w:rsidR="00D5469F" w:rsidRPr="00401D64">
        <w:rPr>
          <w:sz w:val="22"/>
          <w:szCs w:val="22"/>
        </w:rPr>
        <w:t>.</w:t>
      </w:r>
      <w:proofErr w:type="gramEnd"/>
      <w:r w:rsidRPr="00401D64">
        <w:rPr>
          <w:sz w:val="22"/>
          <w:szCs w:val="22"/>
        </w:rPr>
        <w:t xml:space="preserve"> </w:t>
      </w:r>
    </w:p>
    <w:p w:rsidR="00A64E3D" w:rsidRDefault="00A64E3D" w:rsidP="004D3FDF">
      <w:pPr>
        <w:pStyle w:val="Numbered"/>
        <w:ind w:hanging="634"/>
        <w:jc w:val="left"/>
        <w:rPr>
          <w:ins w:id="258" w:author="Author" w:date="2012-05-02T07:26:00Z"/>
          <w:sz w:val="22"/>
          <w:szCs w:val="22"/>
        </w:rPr>
        <w:sectPr w:rsidR="00A64E3D" w:rsidSect="005A7330">
          <w:footerReference w:type="first" r:id="rId24"/>
          <w:pgSz w:w="12240" w:h="15840" w:code="1"/>
          <w:pgMar w:top="1440" w:right="1440" w:bottom="1440" w:left="1440" w:header="1440" w:footer="1440" w:gutter="0"/>
          <w:pgNumType w:start="0"/>
          <w:cols w:space="720"/>
          <w:noEndnote/>
          <w:titlePg/>
          <w:docGrid w:linePitch="299"/>
        </w:sectPr>
      </w:pPr>
    </w:p>
    <w:p w:rsidR="00D169D1" w:rsidRPr="00401D64" w:rsidRDefault="00D169D1" w:rsidP="004D3FDF">
      <w:pPr>
        <w:pStyle w:val="Numbered"/>
        <w:ind w:hanging="634"/>
        <w:jc w:val="left"/>
        <w:rPr>
          <w:sz w:val="22"/>
          <w:szCs w:val="22"/>
        </w:rPr>
      </w:pPr>
    </w:p>
    <w:p w:rsidR="00D169D1" w:rsidRPr="00401D64" w:rsidRDefault="00D169D1" w:rsidP="004D3FDF">
      <w:pPr>
        <w:pStyle w:val="Numbered"/>
        <w:ind w:hanging="634"/>
        <w:jc w:val="left"/>
        <w:rPr>
          <w:sz w:val="22"/>
          <w:szCs w:val="22"/>
        </w:rPr>
      </w:pPr>
      <w:r w:rsidRPr="00401D64">
        <w:rPr>
          <w:sz w:val="22"/>
          <w:szCs w:val="22"/>
        </w:rPr>
        <w:t>2.</w:t>
      </w:r>
      <w:r w:rsidRPr="00401D64">
        <w:rPr>
          <w:sz w:val="22"/>
          <w:szCs w:val="22"/>
        </w:rPr>
        <w:tab/>
        <w:t>A commitment tracking number shall be assigned using the next sequential number available f</w:t>
      </w:r>
      <w:r w:rsidR="008E4FB4" w:rsidRPr="00401D64">
        <w:rPr>
          <w:sz w:val="22"/>
          <w:szCs w:val="22"/>
        </w:rPr>
        <w:t xml:space="preserve">or that procedure.  This number </w:t>
      </w:r>
      <w:r w:rsidRPr="00401D64">
        <w:rPr>
          <w:sz w:val="22"/>
          <w:szCs w:val="22"/>
        </w:rPr>
        <w:t>shall be bracketed and entered following the italicized text</w:t>
      </w:r>
      <w:r w:rsidR="008E4FB4" w:rsidRPr="00401D64">
        <w:rPr>
          <w:sz w:val="22"/>
          <w:szCs w:val="22"/>
        </w:rPr>
        <w:t xml:space="preserve"> (e.g., [CX])</w:t>
      </w:r>
      <w:r w:rsidRPr="00401D64">
        <w:rPr>
          <w:sz w:val="22"/>
          <w:szCs w:val="22"/>
        </w:rPr>
        <w:t>; and the commitment tracking number added to the revision history page</w:t>
      </w:r>
      <w:r w:rsidR="00D05CC9" w:rsidRPr="00401D64">
        <w:rPr>
          <w:sz w:val="22"/>
          <w:szCs w:val="22"/>
        </w:rPr>
        <w:t>.</w:t>
      </w:r>
    </w:p>
    <w:p w:rsidR="00D169D1" w:rsidRPr="00401D64" w:rsidRDefault="00D169D1" w:rsidP="004D3FDF">
      <w:pPr>
        <w:pStyle w:val="Numbered"/>
        <w:jc w:val="left"/>
        <w:rPr>
          <w:sz w:val="22"/>
          <w:szCs w:val="22"/>
        </w:rPr>
      </w:pPr>
    </w:p>
    <w:p w:rsidR="00D36C6D" w:rsidRPr="00401D64" w:rsidRDefault="00D36C6D" w:rsidP="004D3FDF">
      <w:pPr>
        <w:pStyle w:val="Lettered"/>
        <w:ind w:left="807" w:hanging="533"/>
        <w:jc w:val="left"/>
        <w:rPr>
          <w:sz w:val="22"/>
          <w:szCs w:val="22"/>
        </w:rPr>
      </w:pPr>
      <w:r w:rsidRPr="00401D64">
        <w:rPr>
          <w:sz w:val="22"/>
          <w:szCs w:val="22"/>
        </w:rPr>
        <w:t xml:space="preserve">b. </w:t>
      </w:r>
      <w:r w:rsidRPr="00401D64">
        <w:rPr>
          <w:sz w:val="22"/>
          <w:szCs w:val="22"/>
        </w:rPr>
        <w:tab/>
        <w:t>To delete a generic requirement that is no longer valid, the approval of the respective division director is required.</w:t>
      </w:r>
    </w:p>
    <w:p w:rsidR="00D36C6D" w:rsidRPr="00401D64" w:rsidRDefault="00D36C6D" w:rsidP="004D3FDF">
      <w:pPr>
        <w:pStyle w:val="Numbered"/>
        <w:jc w:val="left"/>
        <w:rPr>
          <w:sz w:val="22"/>
          <w:szCs w:val="22"/>
        </w:rPr>
      </w:pPr>
    </w:p>
    <w:p w:rsidR="00D36C6D" w:rsidRPr="00401D64" w:rsidRDefault="00D36C6D" w:rsidP="004D3FDF">
      <w:pPr>
        <w:pStyle w:val="Numbered"/>
        <w:jc w:val="left"/>
        <w:rPr>
          <w:sz w:val="22"/>
          <w:szCs w:val="22"/>
        </w:rPr>
      </w:pPr>
    </w:p>
    <w:p w:rsidR="00D169D1" w:rsidRPr="00401D64" w:rsidRDefault="00E0557A" w:rsidP="004D3FDF">
      <w:pPr>
        <w:pStyle w:val="Numbered"/>
        <w:jc w:val="left"/>
        <w:rPr>
          <w:sz w:val="22"/>
          <w:szCs w:val="22"/>
        </w:rPr>
      </w:pPr>
      <w:r w:rsidRPr="00401D64">
        <w:rPr>
          <w:sz w:val="22"/>
          <w:szCs w:val="22"/>
        </w:rPr>
        <w:tab/>
      </w:r>
      <w:r w:rsidRPr="00401D64">
        <w:rPr>
          <w:sz w:val="22"/>
          <w:szCs w:val="22"/>
        </w:rPr>
        <w:tab/>
      </w:r>
      <w:r w:rsidRPr="00401D64">
        <w:rPr>
          <w:sz w:val="22"/>
          <w:szCs w:val="22"/>
        </w:rPr>
        <w:tab/>
      </w:r>
      <w:r w:rsidR="00D36C6D" w:rsidRPr="00401D64">
        <w:rPr>
          <w:sz w:val="22"/>
          <w:szCs w:val="22"/>
        </w:rPr>
        <w:t>For IMC 0040, the following commitment applies</w:t>
      </w:r>
      <w:r w:rsidR="00D169D1" w:rsidRPr="00401D64">
        <w:rPr>
          <w:sz w:val="22"/>
          <w:szCs w:val="22"/>
        </w:rPr>
        <w:t>:</w:t>
      </w:r>
    </w:p>
    <w:p w:rsidR="00D169D1" w:rsidRPr="00401D64" w:rsidRDefault="00D169D1" w:rsidP="004D3FDF">
      <w:pPr>
        <w:pStyle w:val="Numbered"/>
        <w:jc w:val="left"/>
        <w:rPr>
          <w:sz w:val="22"/>
          <w:szCs w:val="22"/>
        </w:rPr>
      </w:pPr>
    </w:p>
    <w:p w:rsidR="00D169D1" w:rsidRPr="00401D64" w:rsidRDefault="00E0557A" w:rsidP="004D3FDF">
      <w:pPr>
        <w:pStyle w:val="Numbered"/>
        <w:jc w:val="left"/>
        <w:rPr>
          <w:sz w:val="22"/>
          <w:szCs w:val="22"/>
        </w:rPr>
      </w:pPr>
      <w:r w:rsidRPr="00401D64">
        <w:rPr>
          <w:sz w:val="22"/>
          <w:szCs w:val="22"/>
        </w:rPr>
        <w:tab/>
      </w:r>
      <w:r w:rsidRPr="00401D64">
        <w:rPr>
          <w:sz w:val="22"/>
          <w:szCs w:val="22"/>
        </w:rPr>
        <w:tab/>
      </w:r>
      <w:r w:rsidRPr="00401D64">
        <w:rPr>
          <w:sz w:val="22"/>
          <w:szCs w:val="22"/>
        </w:rPr>
        <w:tab/>
      </w:r>
      <w:r w:rsidR="00D169D1" w:rsidRPr="00401D64">
        <w:rPr>
          <w:i/>
          <w:sz w:val="22"/>
          <w:szCs w:val="22"/>
        </w:rPr>
        <w:t>To ensure that generic inspection requirements are not inadvert</w:t>
      </w:r>
      <w:r w:rsidR="008F22FB" w:rsidRPr="00401D64">
        <w:rPr>
          <w:i/>
          <w:sz w:val="22"/>
          <w:szCs w:val="22"/>
        </w:rPr>
        <w:t xml:space="preserve">ently deleted </w:t>
      </w:r>
      <w:r w:rsidR="00D169D1" w:rsidRPr="00401D64">
        <w:rPr>
          <w:i/>
          <w:sz w:val="22"/>
          <w:szCs w:val="22"/>
        </w:rPr>
        <w:t>through a revision to a procedure, a review of the revision history section shall be performed.  If the revision history does not cover a minimum of 4 years, then a review of the change notices from the past 4 years for that document shall be performed and the results documented in the revision history page.  Change Notices are located on the external NRC Web Page.</w:t>
      </w:r>
      <w:r w:rsidR="00D169D1" w:rsidRPr="00401D64">
        <w:rPr>
          <w:sz w:val="22"/>
          <w:szCs w:val="22"/>
        </w:rPr>
        <w:t xml:space="preserve"> [C1]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SubsectionChar"/>
          <w:sz w:val="22"/>
          <w:szCs w:val="22"/>
        </w:rPr>
      </w:pPr>
      <w:r w:rsidRPr="00401D64">
        <w:rPr>
          <w:rFonts w:cs="Arial"/>
          <w:szCs w:val="22"/>
        </w:rPr>
        <w:t>06.04</w:t>
      </w:r>
      <w:r w:rsidRPr="00401D64">
        <w:rPr>
          <w:rFonts w:cs="Arial"/>
          <w:szCs w:val="22"/>
        </w:rPr>
        <w:tab/>
      </w:r>
      <w:r w:rsidRPr="00401D64">
        <w:rPr>
          <w:rStyle w:val="Header02Char"/>
          <w:sz w:val="22"/>
          <w:szCs w:val="22"/>
        </w:rPr>
        <w:t>Regional and Office Comments</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259" w:name="_Toc165974694"/>
      <w:bookmarkStart w:id="260" w:name="_Toc165975406"/>
      <w:bookmarkStart w:id="261" w:name="_Toc165976089"/>
      <w:bookmarkStart w:id="262" w:name="_Toc166396797"/>
      <w:bookmarkStart w:id="263" w:name="_Toc166397201"/>
      <w:bookmarkStart w:id="264" w:name="_Toc166397410"/>
      <w:bookmarkStart w:id="265" w:name="_Toc166397734"/>
      <w:bookmarkStart w:id="266" w:name="_Toc166398254"/>
      <w:bookmarkStart w:id="267" w:name="_Toc168308369"/>
      <w:bookmarkStart w:id="268" w:name="_Toc168308497"/>
      <w:bookmarkStart w:id="269" w:name="_Toc293925061"/>
      <w:r w:rsidR="00D06A90" w:rsidRPr="00401D64">
        <w:rPr>
          <w:rFonts w:cs="Arial"/>
          <w:szCs w:val="22"/>
        </w:rPr>
        <w:instrText>06.04</w:instrText>
      </w:r>
      <w:r w:rsidR="00D06A90" w:rsidRPr="00401D64">
        <w:rPr>
          <w:rFonts w:cs="Arial"/>
          <w:szCs w:val="22"/>
        </w:rPr>
        <w:tab/>
      </w:r>
      <w:r w:rsidR="00D06A90" w:rsidRPr="00401D64">
        <w:rPr>
          <w:rStyle w:val="Header02Char"/>
          <w:sz w:val="22"/>
          <w:szCs w:val="22"/>
          <w:u w:val="none"/>
        </w:rPr>
        <w:instrText>Regional and Office Comments</w:instrText>
      </w:r>
      <w:bookmarkEnd w:id="259"/>
      <w:bookmarkEnd w:id="260"/>
      <w:bookmarkEnd w:id="261"/>
      <w:bookmarkEnd w:id="262"/>
      <w:bookmarkEnd w:id="263"/>
      <w:bookmarkEnd w:id="264"/>
      <w:bookmarkEnd w:id="265"/>
      <w:bookmarkEnd w:id="266"/>
      <w:bookmarkEnd w:id="267"/>
      <w:bookmarkEnd w:id="268"/>
      <w:bookmarkEnd w:id="269"/>
      <w:r w:rsidR="00D06A90" w:rsidRPr="00401D64">
        <w:rPr>
          <w:rFonts w:cs="Arial"/>
          <w:szCs w:val="22"/>
        </w:rPr>
        <w:instrText>" \f C \l "</w:instrText>
      </w:r>
      <w:r w:rsidR="004A4746">
        <w:rPr>
          <w:rFonts w:cs="Arial"/>
          <w:szCs w:val="22"/>
        </w:rPr>
        <w:instrText>11</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w:t>
      </w:r>
      <w:r w:rsidRPr="00401D64">
        <w:rPr>
          <w:rStyle w:val="SubsectionChar"/>
          <w:sz w:val="22"/>
          <w:szCs w:val="22"/>
        </w:rPr>
        <w:t>Drafts of new or substantially revised inspection program documents must be sent for review and comment to offices that will be affected by the changes.  Documents that will have an effect on more than one office, i.e., NRO, NMSS, FSME and NSIR, need to be routed through the appropriate IM Coordinators to ensure affected divisions and regions have had the opportunity to comment on the document.  IM Coordinators in NRO, NMSS, FSME, and NSIR should follow the appropriate internal office guidance (e.g.</w:t>
      </w:r>
      <w:r w:rsidR="005D3DAD" w:rsidRPr="00401D64">
        <w:rPr>
          <w:rStyle w:val="SubsectionChar"/>
          <w:sz w:val="22"/>
          <w:szCs w:val="22"/>
        </w:rPr>
        <w:t>,</w:t>
      </w:r>
      <w:r w:rsidR="00380DB5" w:rsidRPr="00401D64">
        <w:rPr>
          <w:rStyle w:val="SubsectionChar"/>
          <w:sz w:val="22"/>
          <w:szCs w:val="22"/>
        </w:rPr>
        <w:t xml:space="preserve"> </w:t>
      </w:r>
      <w:r w:rsidR="00693D32" w:rsidRPr="00401D64">
        <w:rPr>
          <w:szCs w:val="22"/>
        </w:rPr>
        <w:t xml:space="preserve">Office Instruction OVRST-102 for NRR, </w:t>
      </w:r>
      <w:r w:rsidRPr="00401D64">
        <w:rPr>
          <w:rStyle w:val="SubsectionChar"/>
          <w:sz w:val="22"/>
          <w:szCs w:val="22"/>
        </w:rPr>
        <w:t>P&amp;P Letter 1-76</w:t>
      </w:r>
      <w:r w:rsidR="00693D32" w:rsidRPr="00401D64">
        <w:rPr>
          <w:rStyle w:val="SubsectionChar"/>
          <w:sz w:val="22"/>
          <w:szCs w:val="22"/>
        </w:rPr>
        <w:t xml:space="preserve"> for NMSS, and P&amp;P Letter 6-8 for FSME</w:t>
      </w:r>
      <w:r w:rsidRPr="00401D64">
        <w:rPr>
          <w:rStyle w:val="SubsectionChar"/>
          <w:sz w:val="22"/>
          <w:szCs w:val="22"/>
        </w:rPr>
        <w:t xml:space="preserve">).  Each office’s IM Coordinator shall ensure comments from regional offices and other internal stakeholders of the document have been obtained according to the applicable office guidance.  It is the responsibility of the originating office to obtain comments, perform comment resolution, and create a comment resolution summary page for each document.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401D64">
        <w:rPr>
          <w:rFonts w:cs="Arial"/>
          <w:szCs w:val="22"/>
        </w:rPr>
        <w:t xml:space="preserve">The purpose of the commenting period is to resolve issues specific to the proposed change to the document.  Comments outside the scope of the proposed change are not appropriate for this process and should be submitted using the </w:t>
      </w:r>
      <w:r w:rsidR="00B062F4" w:rsidRPr="00401D64">
        <w:rPr>
          <w:rFonts w:cs="Arial"/>
          <w:szCs w:val="22"/>
        </w:rPr>
        <w:t>processes described in</w:t>
      </w:r>
      <w:r w:rsidR="006E3F48" w:rsidRPr="00401D64">
        <w:rPr>
          <w:rFonts w:cs="Arial"/>
          <w:szCs w:val="22"/>
        </w:rPr>
        <w:t xml:space="preserve"> </w:t>
      </w:r>
      <w:r w:rsidRPr="00401D64">
        <w:rPr>
          <w:rFonts w:cs="Arial"/>
          <w:szCs w:val="22"/>
        </w:rPr>
        <w:t>subsection 05.06 of this IMC.</w:t>
      </w:r>
      <w:ins w:id="270" w:author="Author" w:date="2012-12-05T14:19:00Z">
        <w:r w:rsidR="000C3BF9">
          <w:rPr>
            <w:rFonts w:cs="Arial"/>
            <w:szCs w:val="22"/>
          </w:rPr>
          <w:t xml:space="preserve">  (The review and comment period is normally 30 days.  If additional time is needed for the review, a request for an extension should be provided to the technical lead and Inspection Manual Coordinator via e-mail.)</w:t>
        </w:r>
      </w:ins>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401D64">
        <w:rPr>
          <w:rFonts w:cs="Arial"/>
          <w:szCs w:val="22"/>
        </w:rPr>
        <w:t xml:space="preserve">Comments from the regions are important because the regions implement the inspection programs.  However, requests for their comments must be controlled so they do not become burdensome on their workload.  Minor, non-substantive changes do not need to be sent to the regions for comment.  In those cases, the comment resolution </w:t>
      </w:r>
      <w:r w:rsidR="00341FBF" w:rsidRPr="00401D64">
        <w:rPr>
          <w:rFonts w:cs="Arial"/>
          <w:szCs w:val="22"/>
        </w:rPr>
        <w:t xml:space="preserve">column of the revision history </w:t>
      </w:r>
      <w:r w:rsidR="006C3A8D" w:rsidRPr="00401D64">
        <w:rPr>
          <w:rFonts w:cs="Arial"/>
          <w:szCs w:val="22"/>
        </w:rPr>
        <w:t>page</w:t>
      </w:r>
      <w:r w:rsidR="00341FBF" w:rsidRPr="00401D64">
        <w:rPr>
          <w:rFonts w:cs="Arial"/>
          <w:szCs w:val="22"/>
        </w:rPr>
        <w:t xml:space="preserve"> </w:t>
      </w:r>
      <w:r w:rsidRPr="00401D64">
        <w:rPr>
          <w:rFonts w:cs="Arial"/>
          <w:szCs w:val="22"/>
        </w:rPr>
        <w:t>is marked N/A</w:t>
      </w:r>
      <w:r w:rsidR="006C3A8D" w:rsidRPr="00401D64">
        <w:rPr>
          <w:rFonts w:cs="Arial"/>
          <w:szCs w:val="22"/>
        </w:rPr>
        <w:t xml:space="preserve"> (see subsection 06.06 of this IMC)</w:t>
      </w:r>
      <w:r w:rsidRPr="00401D64">
        <w:rPr>
          <w:rFonts w:cs="Arial"/>
          <w:szCs w:val="22"/>
        </w:rPr>
        <w:t>.  Determine if a document must be sent to the region by answering the following questions:</w:t>
      </w:r>
    </w:p>
    <w:p w:rsidR="000C3BF9" w:rsidRDefault="000C3BF9"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71" w:author="Author" w:date="2012-12-05T14:21:00Z"/>
          <w:rFonts w:cs="Arial"/>
          <w:szCs w:val="22"/>
        </w:rPr>
        <w:sectPr w:rsidR="000C3BF9" w:rsidSect="005A7330">
          <w:footerReference w:type="first" r:id="rId25"/>
          <w:pgSz w:w="12240" w:h="15840" w:code="1"/>
          <w:pgMar w:top="1440" w:right="1440" w:bottom="1440" w:left="1440" w:header="1440" w:footer="1440" w:gutter="0"/>
          <w:pgNumType w:start="0"/>
          <w:cols w:space="720"/>
          <w:noEndnote/>
          <w:titlePg/>
          <w:docGrid w:linePitch="299"/>
        </w:sect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numPr>
          <w:ilvl w:val="0"/>
          <w:numId w:val="18"/>
        </w:numPr>
        <w:ind w:left="1440" w:hanging="634"/>
        <w:jc w:val="left"/>
        <w:rPr>
          <w:sz w:val="22"/>
          <w:szCs w:val="22"/>
        </w:rPr>
      </w:pPr>
      <w:r w:rsidRPr="00401D64">
        <w:rPr>
          <w:sz w:val="22"/>
          <w:szCs w:val="22"/>
        </w:rPr>
        <w:t>Will the proposed document affect regional resources?</w:t>
      </w:r>
    </w:p>
    <w:p w:rsidR="00D169D1" w:rsidRPr="00401D64" w:rsidRDefault="00D169D1" w:rsidP="004D3FDF">
      <w:pPr>
        <w:pStyle w:val="Lettered"/>
        <w:ind w:left="1440" w:hanging="634"/>
        <w:jc w:val="left"/>
        <w:rPr>
          <w:sz w:val="22"/>
          <w:szCs w:val="22"/>
        </w:rPr>
      </w:pPr>
    </w:p>
    <w:p w:rsidR="00D169D1" w:rsidRDefault="004A4746" w:rsidP="000C3BF9">
      <w:pPr>
        <w:pStyle w:val="Lettered"/>
        <w:ind w:left="1440" w:hanging="630"/>
        <w:jc w:val="left"/>
        <w:rPr>
          <w:sz w:val="22"/>
          <w:szCs w:val="22"/>
        </w:rPr>
      </w:pPr>
      <w:r>
        <w:rPr>
          <w:sz w:val="22"/>
          <w:szCs w:val="22"/>
        </w:rPr>
        <w:t>2.</w:t>
      </w:r>
      <w:r>
        <w:rPr>
          <w:sz w:val="22"/>
          <w:szCs w:val="22"/>
        </w:rPr>
        <w:tab/>
      </w:r>
      <w:r w:rsidR="00D169D1" w:rsidRPr="00401D64">
        <w:rPr>
          <w:sz w:val="22"/>
          <w:szCs w:val="22"/>
        </w:rPr>
        <w:t>Will the document significantly affect regional programs?</w:t>
      </w:r>
    </w:p>
    <w:p w:rsidR="000C3BF9" w:rsidRPr="00401D64" w:rsidRDefault="000C3BF9" w:rsidP="000C3BF9">
      <w:pPr>
        <w:pStyle w:val="Lettered"/>
        <w:ind w:left="1440" w:hanging="630"/>
        <w:jc w:val="left"/>
        <w:rPr>
          <w:sz w:val="22"/>
          <w:szCs w:val="22"/>
        </w:rPr>
      </w:pPr>
    </w:p>
    <w:p w:rsidR="00D169D1" w:rsidRPr="00401D64" w:rsidRDefault="000C3BF9" w:rsidP="000C3BF9">
      <w:pPr>
        <w:pStyle w:val="Lettered"/>
        <w:ind w:left="1440" w:hanging="630"/>
        <w:jc w:val="left"/>
        <w:rPr>
          <w:sz w:val="22"/>
          <w:szCs w:val="22"/>
        </w:rPr>
      </w:pPr>
      <w:r>
        <w:rPr>
          <w:sz w:val="22"/>
          <w:szCs w:val="22"/>
        </w:rPr>
        <w:t>3.</w:t>
      </w:r>
      <w:r>
        <w:rPr>
          <w:sz w:val="22"/>
          <w:szCs w:val="22"/>
        </w:rPr>
        <w:tab/>
      </w:r>
      <w:r w:rsidR="00D169D1" w:rsidRPr="00401D64">
        <w:rPr>
          <w:sz w:val="22"/>
          <w:szCs w:val="22"/>
        </w:rPr>
        <w:t>Is a regional perspective really needed?</w:t>
      </w:r>
    </w:p>
    <w:p w:rsidR="00D169D1" w:rsidRPr="00401D64" w:rsidRDefault="00D169D1" w:rsidP="004D3FDF">
      <w:pPr>
        <w:pStyle w:val="Lettered"/>
        <w:ind w:left="1440" w:hanging="634"/>
        <w:jc w:val="left"/>
        <w:rPr>
          <w:sz w:val="22"/>
          <w:szCs w:val="22"/>
        </w:rPr>
      </w:pPr>
    </w:p>
    <w:p w:rsidR="00D169D1" w:rsidRPr="00401D64" w:rsidRDefault="000C3BF9" w:rsidP="000C3BF9">
      <w:pPr>
        <w:pStyle w:val="Lettered"/>
        <w:ind w:left="1440" w:hanging="630"/>
        <w:jc w:val="left"/>
        <w:rPr>
          <w:sz w:val="22"/>
          <w:szCs w:val="22"/>
        </w:rPr>
      </w:pPr>
      <w:r>
        <w:rPr>
          <w:sz w:val="22"/>
          <w:szCs w:val="22"/>
        </w:rPr>
        <w:t>4.</w:t>
      </w:r>
      <w:r>
        <w:rPr>
          <w:sz w:val="22"/>
          <w:szCs w:val="22"/>
        </w:rPr>
        <w:tab/>
      </w:r>
      <w:r w:rsidR="00D169D1" w:rsidRPr="00401D64">
        <w:rPr>
          <w:sz w:val="22"/>
          <w:szCs w:val="22"/>
        </w:rPr>
        <w:t>Are the regions interested in the subject?</w:t>
      </w:r>
    </w:p>
    <w:p w:rsidR="00D169D1" w:rsidRPr="00401D64" w:rsidRDefault="00D169D1" w:rsidP="004D3FDF">
      <w:pPr>
        <w:pStyle w:val="Lettered"/>
        <w:ind w:left="1440" w:hanging="634"/>
        <w:jc w:val="left"/>
        <w:rPr>
          <w:sz w:val="22"/>
          <w:szCs w:val="22"/>
        </w:rPr>
      </w:pPr>
    </w:p>
    <w:p w:rsidR="00110ABA" w:rsidRPr="00401D64" w:rsidRDefault="000C3BF9" w:rsidP="000C3BF9">
      <w:pPr>
        <w:pStyle w:val="Lettered"/>
        <w:ind w:left="1440" w:hanging="630"/>
        <w:jc w:val="left"/>
        <w:rPr>
          <w:sz w:val="22"/>
          <w:szCs w:val="22"/>
        </w:rPr>
      </w:pPr>
      <w:r>
        <w:rPr>
          <w:sz w:val="22"/>
          <w:szCs w:val="22"/>
        </w:rPr>
        <w:t>5.</w:t>
      </w:r>
      <w:r>
        <w:rPr>
          <w:sz w:val="22"/>
          <w:szCs w:val="22"/>
        </w:rPr>
        <w:tab/>
      </w:r>
      <w:r w:rsidR="00D169D1" w:rsidRPr="00401D64">
        <w:rPr>
          <w:sz w:val="22"/>
          <w:szCs w:val="22"/>
        </w:rPr>
        <w:t>Does the document represent a major policy change?</w:t>
      </w:r>
    </w:p>
    <w:p w:rsidR="00110ABA" w:rsidRPr="00401D64" w:rsidRDefault="00110ABA" w:rsidP="004D3FDF">
      <w:pPr>
        <w:pStyle w:val="ListParagraph"/>
        <w:rPr>
          <w:szCs w:val="22"/>
        </w:rPr>
      </w:pPr>
    </w:p>
    <w:p w:rsidR="00110ABA" w:rsidRPr="00401D64" w:rsidRDefault="000C3BF9" w:rsidP="000C3BF9">
      <w:pPr>
        <w:pStyle w:val="Lettered"/>
        <w:ind w:left="1440" w:hanging="630"/>
        <w:jc w:val="left"/>
        <w:rPr>
          <w:sz w:val="22"/>
          <w:szCs w:val="22"/>
        </w:rPr>
      </w:pPr>
      <w:r>
        <w:rPr>
          <w:sz w:val="22"/>
          <w:szCs w:val="22"/>
        </w:rPr>
        <w:t>6.</w:t>
      </w:r>
      <w:r>
        <w:rPr>
          <w:sz w:val="22"/>
          <w:szCs w:val="22"/>
        </w:rPr>
        <w:tab/>
      </w:r>
      <w:r w:rsidR="00110ABA" w:rsidRPr="00401D64">
        <w:rPr>
          <w:sz w:val="22"/>
          <w:szCs w:val="22"/>
        </w:rPr>
        <w:t>Could any of the proposed changes to an existing procedure potentially change its context and/or impact the inspection program?</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B062F4" w:rsidP="004D3FDF">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401D64">
        <w:rPr>
          <w:rFonts w:cs="Arial"/>
          <w:szCs w:val="22"/>
        </w:rPr>
        <w:tab/>
      </w:r>
      <w:r w:rsidR="00D169D1" w:rsidRPr="00401D64">
        <w:rPr>
          <w:rFonts w:cs="Arial"/>
          <w:szCs w:val="22"/>
        </w:rPr>
        <w:t>If the answer to any of the questions is “yes</w:t>
      </w:r>
      <w:r w:rsidRPr="00401D64">
        <w:rPr>
          <w:rFonts w:cs="Arial"/>
          <w:szCs w:val="22"/>
        </w:rPr>
        <w:t xml:space="preserve">,” then a draft of the document </w:t>
      </w:r>
      <w:r w:rsidR="00D169D1" w:rsidRPr="00401D64">
        <w:rPr>
          <w:rFonts w:cs="Arial"/>
          <w:szCs w:val="22"/>
        </w:rPr>
        <w:t>should be sent to all regions and other affected offices for comments.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16A17" w:rsidRDefault="00D169D1">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The rules for sending draft documents to the regions for comments are:</w:t>
      </w:r>
    </w:p>
    <w:p w:rsidR="00216A17" w:rsidRDefault="00216A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numPr>
          <w:ilvl w:val="0"/>
          <w:numId w:val="21"/>
        </w:numPr>
        <w:ind w:left="1440" w:hanging="634"/>
        <w:jc w:val="left"/>
        <w:rPr>
          <w:sz w:val="22"/>
          <w:szCs w:val="22"/>
        </w:rPr>
      </w:pPr>
      <w:r w:rsidRPr="00401D64">
        <w:rPr>
          <w:sz w:val="22"/>
          <w:szCs w:val="22"/>
        </w:rPr>
        <w:t>Send only final drafts.</w:t>
      </w:r>
    </w:p>
    <w:p w:rsidR="00D169D1" w:rsidRPr="00401D64" w:rsidRDefault="00D169D1" w:rsidP="004D3FDF">
      <w:pPr>
        <w:pStyle w:val="Lettered"/>
        <w:ind w:left="1440" w:hanging="634"/>
        <w:jc w:val="left"/>
        <w:rPr>
          <w:sz w:val="22"/>
          <w:szCs w:val="22"/>
        </w:rPr>
      </w:pPr>
    </w:p>
    <w:p w:rsidR="00D169D1" w:rsidRPr="00401D64" w:rsidRDefault="00D169D1" w:rsidP="004D3FDF">
      <w:pPr>
        <w:pStyle w:val="Lettered"/>
        <w:numPr>
          <w:ilvl w:val="0"/>
          <w:numId w:val="21"/>
        </w:numPr>
        <w:ind w:left="1440" w:hanging="634"/>
        <w:jc w:val="left"/>
        <w:rPr>
          <w:sz w:val="22"/>
          <w:szCs w:val="22"/>
        </w:rPr>
      </w:pPr>
      <w:r w:rsidRPr="00401D64">
        <w:rPr>
          <w:sz w:val="22"/>
          <w:szCs w:val="22"/>
        </w:rPr>
        <w:t>Identify a technical person in the originating office</w:t>
      </w:r>
      <w:r w:rsidR="00A82D37" w:rsidRPr="00401D64">
        <w:rPr>
          <w:sz w:val="22"/>
          <w:szCs w:val="22"/>
        </w:rPr>
        <w:t xml:space="preserve"> who the regions can contact to </w:t>
      </w:r>
      <w:r w:rsidRPr="00401D64">
        <w:rPr>
          <w:sz w:val="22"/>
          <w:szCs w:val="22"/>
        </w:rPr>
        <w:t>discuss the document.</w:t>
      </w:r>
    </w:p>
    <w:p w:rsidR="00D169D1" w:rsidRPr="00401D64" w:rsidRDefault="00D169D1" w:rsidP="004D3FDF">
      <w:pPr>
        <w:pStyle w:val="Lettered"/>
        <w:ind w:left="1440" w:hanging="634"/>
        <w:jc w:val="left"/>
        <w:rPr>
          <w:sz w:val="22"/>
          <w:szCs w:val="22"/>
        </w:rPr>
      </w:pPr>
    </w:p>
    <w:p w:rsidR="00D169D1" w:rsidRDefault="00AC1C97" w:rsidP="004D3FDF">
      <w:pPr>
        <w:pStyle w:val="Lettered"/>
        <w:ind w:left="1440" w:hanging="1036"/>
        <w:jc w:val="left"/>
        <w:rPr>
          <w:sz w:val="22"/>
          <w:szCs w:val="22"/>
        </w:rPr>
      </w:pPr>
      <w:r>
        <w:rPr>
          <w:sz w:val="22"/>
          <w:szCs w:val="22"/>
        </w:rPr>
        <w:tab/>
        <w:t>3.</w:t>
      </w:r>
      <w:r>
        <w:rPr>
          <w:sz w:val="22"/>
          <w:szCs w:val="22"/>
        </w:rPr>
        <w:tab/>
      </w:r>
      <w:r w:rsidR="00D169D1" w:rsidRPr="00401D64">
        <w:rPr>
          <w:sz w:val="22"/>
          <w:szCs w:val="22"/>
        </w:rPr>
        <w:t>Prepare the request far enough in advance of the document’s deadline to allow for review of not less than 30 calendar days</w:t>
      </w:r>
      <w:r w:rsidR="000C3BF9">
        <w:rPr>
          <w:sz w:val="22"/>
          <w:szCs w:val="22"/>
        </w:rPr>
        <w:t>.</w:t>
      </w:r>
    </w:p>
    <w:p w:rsidR="00AC1C97" w:rsidRPr="00AC1C97" w:rsidRDefault="00AC1C97" w:rsidP="004D3FDF">
      <w:pPr>
        <w:pStyle w:val="Lettered"/>
        <w:jc w:val="left"/>
        <w:rPr>
          <w:sz w:val="22"/>
          <w:szCs w:val="22"/>
        </w:rPr>
      </w:pPr>
    </w:p>
    <w:p w:rsidR="00D169D1" w:rsidRDefault="00AB3C2F" w:rsidP="00AB3C2F">
      <w:pPr>
        <w:pStyle w:val="Lettered"/>
        <w:ind w:left="1440" w:hanging="630"/>
        <w:jc w:val="left"/>
        <w:rPr>
          <w:sz w:val="22"/>
          <w:szCs w:val="22"/>
        </w:rPr>
      </w:pPr>
      <w:r>
        <w:rPr>
          <w:sz w:val="22"/>
          <w:szCs w:val="22"/>
        </w:rPr>
        <w:t>4.</w:t>
      </w:r>
      <w:r>
        <w:rPr>
          <w:sz w:val="22"/>
          <w:szCs w:val="22"/>
        </w:rPr>
        <w:tab/>
      </w:r>
      <w:r w:rsidR="00D44652" w:rsidRPr="00AC1C97">
        <w:rPr>
          <w:sz w:val="22"/>
          <w:szCs w:val="22"/>
        </w:rPr>
        <w:t xml:space="preserve">Each program office shall identify persons in each region and other </w:t>
      </w:r>
      <w:r w:rsidR="009C36A1" w:rsidRPr="00AC1C97">
        <w:rPr>
          <w:sz w:val="22"/>
          <w:szCs w:val="22"/>
        </w:rPr>
        <w:t>stakeholders</w:t>
      </w:r>
      <w:r>
        <w:rPr>
          <w:sz w:val="22"/>
          <w:szCs w:val="22"/>
        </w:rPr>
        <w:t xml:space="preserve"> </w:t>
      </w:r>
      <w:r w:rsidR="009C36A1" w:rsidRPr="00AC1C97">
        <w:rPr>
          <w:sz w:val="22"/>
          <w:szCs w:val="22"/>
        </w:rPr>
        <w:t xml:space="preserve">in </w:t>
      </w:r>
      <w:r w:rsidR="00D44652" w:rsidRPr="00AC1C97">
        <w:rPr>
          <w:sz w:val="22"/>
          <w:szCs w:val="22"/>
        </w:rPr>
        <w:t xml:space="preserve">organizations within </w:t>
      </w:r>
      <w:r w:rsidR="009C36A1" w:rsidRPr="00AC1C97">
        <w:rPr>
          <w:sz w:val="22"/>
          <w:szCs w:val="22"/>
        </w:rPr>
        <w:t xml:space="preserve">the </w:t>
      </w:r>
      <w:r w:rsidR="00D44652" w:rsidRPr="00AC1C97">
        <w:rPr>
          <w:sz w:val="22"/>
          <w:szCs w:val="22"/>
        </w:rPr>
        <w:t>NRC to review</w:t>
      </w:r>
      <w:r w:rsidR="00D44652" w:rsidRPr="00401D64">
        <w:rPr>
          <w:sz w:val="22"/>
          <w:szCs w:val="22"/>
        </w:rPr>
        <w:t xml:space="preserve"> the draft documents out for comment.</w:t>
      </w:r>
      <w:r w:rsidR="009C36A1" w:rsidRPr="00401D64">
        <w:rPr>
          <w:sz w:val="22"/>
          <w:szCs w:val="22"/>
        </w:rPr>
        <w:t xml:space="preserve">  </w:t>
      </w:r>
    </w:p>
    <w:p w:rsidR="00D169D1" w:rsidRPr="00401D64" w:rsidRDefault="00D169D1" w:rsidP="004D3FDF">
      <w:pPr>
        <w:pStyle w:val="Lettered"/>
        <w:ind w:left="1440" w:hanging="634"/>
        <w:jc w:val="left"/>
        <w:rPr>
          <w:sz w:val="22"/>
          <w:szCs w:val="22"/>
        </w:rPr>
      </w:pPr>
    </w:p>
    <w:p w:rsidR="00D169D1" w:rsidRPr="00401D64" w:rsidRDefault="00AB3C2F" w:rsidP="00AB3C2F">
      <w:pPr>
        <w:pStyle w:val="Lettered"/>
        <w:ind w:left="1440" w:hanging="630"/>
        <w:jc w:val="left"/>
        <w:rPr>
          <w:sz w:val="22"/>
          <w:szCs w:val="22"/>
        </w:rPr>
      </w:pPr>
      <w:r>
        <w:rPr>
          <w:sz w:val="22"/>
          <w:szCs w:val="22"/>
        </w:rPr>
        <w:t>5.</w:t>
      </w:r>
      <w:r>
        <w:rPr>
          <w:sz w:val="22"/>
          <w:szCs w:val="22"/>
        </w:rPr>
        <w:tab/>
      </w:r>
      <w:r w:rsidR="00D169D1" w:rsidRPr="00401D64">
        <w:rPr>
          <w:sz w:val="22"/>
          <w:szCs w:val="22"/>
        </w:rPr>
        <w:t>For requests for regional comments on new or revised Manual documents that involve major policy changes, send a copy to the Office of the Deputy Executive Director for Regulatory Programs and the Office of the Inspector General.</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06.05</w:t>
      </w:r>
      <w:r w:rsidRPr="00401D64">
        <w:rPr>
          <w:rFonts w:cs="Arial"/>
          <w:szCs w:val="22"/>
        </w:rPr>
        <w:tab/>
      </w:r>
      <w:r w:rsidRPr="00401D64">
        <w:rPr>
          <w:rStyle w:val="Header02Char"/>
          <w:sz w:val="22"/>
          <w:szCs w:val="22"/>
        </w:rPr>
        <w:t>Comment Resolution</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272" w:name="_Toc165974695"/>
      <w:bookmarkStart w:id="273" w:name="_Toc165975407"/>
      <w:bookmarkStart w:id="274" w:name="_Toc165976090"/>
      <w:bookmarkStart w:id="275" w:name="_Toc166396798"/>
      <w:bookmarkStart w:id="276" w:name="_Toc166397202"/>
      <w:bookmarkStart w:id="277" w:name="_Toc166397411"/>
      <w:bookmarkStart w:id="278" w:name="_Toc166397735"/>
      <w:bookmarkStart w:id="279" w:name="_Toc166398255"/>
      <w:bookmarkStart w:id="280" w:name="_Toc168308370"/>
      <w:bookmarkStart w:id="281" w:name="_Toc168308498"/>
      <w:bookmarkStart w:id="282" w:name="_Toc293925062"/>
      <w:r w:rsidR="00D06A90" w:rsidRPr="00401D64">
        <w:rPr>
          <w:rFonts w:cs="Arial"/>
          <w:szCs w:val="22"/>
        </w:rPr>
        <w:instrText>06.05</w:instrText>
      </w:r>
      <w:r w:rsidR="00D06A90" w:rsidRPr="00401D64">
        <w:rPr>
          <w:rFonts w:cs="Arial"/>
          <w:szCs w:val="22"/>
        </w:rPr>
        <w:tab/>
      </w:r>
      <w:r w:rsidR="00D06A90" w:rsidRPr="00401D64">
        <w:rPr>
          <w:rStyle w:val="Header02Char"/>
          <w:sz w:val="22"/>
          <w:szCs w:val="22"/>
          <w:u w:val="none"/>
        </w:rPr>
        <w:instrText>Comment Resolution</w:instrText>
      </w:r>
      <w:bookmarkEnd w:id="272"/>
      <w:bookmarkEnd w:id="273"/>
      <w:bookmarkEnd w:id="274"/>
      <w:bookmarkEnd w:id="275"/>
      <w:bookmarkEnd w:id="276"/>
      <w:bookmarkEnd w:id="277"/>
      <w:bookmarkEnd w:id="278"/>
      <w:bookmarkEnd w:id="279"/>
      <w:bookmarkEnd w:id="280"/>
      <w:bookmarkEnd w:id="281"/>
      <w:bookmarkEnd w:id="282"/>
      <w:r w:rsidR="00D06A90" w:rsidRPr="00401D64">
        <w:rPr>
          <w:rFonts w:cs="Arial"/>
          <w:szCs w:val="22"/>
        </w:rPr>
        <w:instrText>" \f C \l "</w:instrText>
      </w:r>
      <w:r w:rsidR="004A4746">
        <w:rPr>
          <w:rFonts w:cs="Arial"/>
          <w:szCs w:val="22"/>
        </w:rPr>
        <w:instrText>1</w:instrText>
      </w:r>
      <w:r w:rsidR="00D06A90" w:rsidRPr="00401D64">
        <w:rPr>
          <w:rFonts w:cs="Arial"/>
          <w:szCs w:val="22"/>
        </w:rPr>
        <w:instrText>2</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The originating office will include a copy of all substantive written comments received with their disposition briefly noted in the document issuing package.  The originator will enter the final version of the comment resolution summary into ADAMS and </w:t>
      </w:r>
      <w:r w:rsidR="00812EB6" w:rsidRPr="00401D64">
        <w:rPr>
          <w:rFonts w:cs="Arial"/>
          <w:szCs w:val="22"/>
        </w:rPr>
        <w:t xml:space="preserve">list </w:t>
      </w:r>
      <w:r w:rsidR="00466F4F" w:rsidRPr="00401D64">
        <w:rPr>
          <w:rFonts w:cs="Arial"/>
          <w:szCs w:val="22"/>
        </w:rPr>
        <w:t xml:space="preserve">the </w:t>
      </w:r>
      <w:r w:rsidRPr="00401D64">
        <w:rPr>
          <w:rFonts w:cs="Arial"/>
          <w:szCs w:val="22"/>
        </w:rPr>
        <w:t xml:space="preserve">accession number on the revision history page.  (See Exhibit </w:t>
      </w:r>
      <w:ins w:id="283" w:author="Author" w:date="2012-12-03T11:09:00Z">
        <w:r w:rsidR="00B43A29">
          <w:rPr>
            <w:rFonts w:cs="Arial"/>
            <w:szCs w:val="22"/>
          </w:rPr>
          <w:t>3</w:t>
        </w:r>
      </w:ins>
      <w:r w:rsidRPr="00401D64">
        <w:rPr>
          <w:rFonts w:cs="Arial"/>
          <w:szCs w:val="22"/>
        </w:rPr>
        <w:t xml:space="preserve"> for an example of a comment resolution summary.)</w:t>
      </w:r>
      <w:r w:rsidR="002E4B61" w:rsidRPr="00401D64">
        <w:rPr>
          <w:rFonts w:cs="Arial"/>
          <w:szCs w:val="22"/>
        </w:rPr>
        <w:t xml:space="preserve">  Prior to submitting the document issuing package to the NRR Inspection Manual Coordinator, the comment resolution summary</w:t>
      </w:r>
      <w:ins w:id="284" w:author="Author" w:date="2012-05-24T10:57:00Z">
        <w:r w:rsidR="00B459CA">
          <w:rPr>
            <w:rFonts w:cs="Arial"/>
            <w:szCs w:val="22"/>
          </w:rPr>
          <w:t>, and applicable feedback forms,</w:t>
        </w:r>
      </w:ins>
      <w:r w:rsidR="002E4B61" w:rsidRPr="00401D64">
        <w:rPr>
          <w:rFonts w:cs="Arial"/>
          <w:szCs w:val="22"/>
        </w:rPr>
        <w:t xml:space="preserve"> shall be declared as an official non-public record in ADAMS.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459CA"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B459CA" w:rsidSect="005A7330">
          <w:footerReference w:type="first" r:id="rId26"/>
          <w:pgSz w:w="12240" w:h="15840" w:code="1"/>
          <w:pgMar w:top="1440" w:right="1440" w:bottom="1440" w:left="1440" w:header="1440" w:footer="1440" w:gutter="0"/>
          <w:pgNumType w:start="0"/>
          <w:cols w:space="720"/>
          <w:noEndnote/>
          <w:titlePg/>
          <w:docGrid w:linePitch="299"/>
        </w:sectPr>
      </w:pPr>
      <w:r w:rsidRPr="00401D64">
        <w:rPr>
          <w:rFonts w:cs="Arial"/>
          <w:szCs w:val="22"/>
        </w:rPr>
        <w:t>06.06</w:t>
      </w:r>
      <w:r w:rsidRPr="00401D64">
        <w:rPr>
          <w:rFonts w:cs="Arial"/>
          <w:szCs w:val="22"/>
        </w:rPr>
        <w:tab/>
      </w:r>
      <w:r w:rsidRPr="00401D64">
        <w:rPr>
          <w:rStyle w:val="Header02Char"/>
          <w:sz w:val="22"/>
          <w:szCs w:val="22"/>
        </w:rPr>
        <w:t>Update or Create Revision History Page</w:t>
      </w:r>
      <w:r w:rsidR="00BD240F" w:rsidRPr="00401D64">
        <w:rPr>
          <w:rStyle w:val="Header02Char"/>
          <w:sz w:val="22"/>
          <w:szCs w:val="22"/>
          <w:u w:val="none"/>
        </w:rPr>
        <w:fldChar w:fldCharType="begin"/>
      </w:r>
      <w:r w:rsidR="00875ADD" w:rsidRPr="00401D64">
        <w:rPr>
          <w:szCs w:val="22"/>
        </w:rPr>
        <w:instrText xml:space="preserve"> TC "</w:instrText>
      </w:r>
      <w:bookmarkStart w:id="285" w:name="_Toc168308371"/>
      <w:bookmarkStart w:id="286" w:name="_Toc168308499"/>
      <w:bookmarkStart w:id="287" w:name="_Toc293925063"/>
      <w:r w:rsidR="00875ADD" w:rsidRPr="00401D64">
        <w:rPr>
          <w:rFonts w:cs="Arial"/>
          <w:szCs w:val="22"/>
        </w:rPr>
        <w:instrText>06.06</w:instrText>
      </w:r>
      <w:r w:rsidR="00875ADD" w:rsidRPr="00401D64">
        <w:rPr>
          <w:rFonts w:cs="Arial"/>
          <w:szCs w:val="22"/>
        </w:rPr>
        <w:tab/>
      </w:r>
      <w:r w:rsidR="00875ADD" w:rsidRPr="00401D64">
        <w:rPr>
          <w:rStyle w:val="Header02Char"/>
          <w:sz w:val="22"/>
          <w:szCs w:val="22"/>
          <w:u w:val="none"/>
        </w:rPr>
        <w:instrText>Update or Create Revision History Page</w:instrText>
      </w:r>
      <w:bookmarkEnd w:id="285"/>
      <w:bookmarkEnd w:id="286"/>
      <w:bookmarkEnd w:id="287"/>
      <w:r w:rsidR="00875ADD" w:rsidRPr="00401D64">
        <w:rPr>
          <w:szCs w:val="22"/>
        </w:rPr>
        <w:instrText>" \f C \l "</w:instrText>
      </w:r>
      <w:r w:rsidR="004A4746">
        <w:rPr>
          <w:szCs w:val="22"/>
        </w:rPr>
        <w:instrText>1</w:instrText>
      </w:r>
      <w:r w:rsidR="00875ADD" w:rsidRPr="00401D64">
        <w:rPr>
          <w:szCs w:val="22"/>
        </w:rPr>
        <w:instrText>2</w:instrText>
      </w:r>
      <w:proofErr w:type="gramStart"/>
      <w:r w:rsidR="00875ADD" w:rsidRPr="00401D64">
        <w:rPr>
          <w:szCs w:val="22"/>
        </w:rPr>
        <w:instrText xml:space="preserve">" </w:instrText>
      </w:r>
      <w:proofErr w:type="gramEnd"/>
      <w:r w:rsidR="00BD240F" w:rsidRPr="00401D64">
        <w:rPr>
          <w:rStyle w:val="Header02Char"/>
          <w:sz w:val="22"/>
          <w:szCs w:val="22"/>
          <w:u w:val="none"/>
        </w:rPr>
        <w:fldChar w:fldCharType="end"/>
      </w:r>
      <w:r w:rsidR="00FD35C7" w:rsidRPr="00401D64">
        <w:rPr>
          <w:rStyle w:val="Header02Char"/>
          <w:sz w:val="22"/>
          <w:szCs w:val="22"/>
          <w:u w:val="none"/>
        </w:rPr>
        <w:t>.</w:t>
      </w:r>
      <w:r w:rsidRPr="00401D64">
        <w:rPr>
          <w:rFonts w:cs="Arial"/>
          <w:szCs w:val="22"/>
        </w:rPr>
        <w:t xml:space="preserve">  Maintaining a revision history page will ensure that requirements are not inadvertently deleted.  If a revision history page does not already exist for the document, it shall be created by the originator using Exhibit </w:t>
      </w:r>
      <w:ins w:id="288" w:author="Author" w:date="2012-12-03T11:10:00Z">
        <w:r w:rsidR="00B43A29">
          <w:rPr>
            <w:rFonts w:cs="Arial"/>
            <w:szCs w:val="22"/>
          </w:rPr>
          <w:t>4</w:t>
        </w:r>
      </w:ins>
      <w:r w:rsidRPr="00401D64">
        <w:rPr>
          <w:rFonts w:cs="Arial"/>
          <w:szCs w:val="22"/>
        </w:rPr>
        <w:t xml:space="preserve"> as an example</w:t>
      </w:r>
      <w:r w:rsidR="005C13D3" w:rsidRPr="00401D64">
        <w:rPr>
          <w:rFonts w:cs="Arial"/>
          <w:szCs w:val="22"/>
        </w:rPr>
        <w:t>.</w:t>
      </w:r>
      <w:r w:rsidR="00A31B6E" w:rsidRPr="00401D64">
        <w:rPr>
          <w:rFonts w:cs="Arial"/>
          <w:szCs w:val="22"/>
        </w:rPr>
        <w:t xml:space="preserve">  The first time the document is issued, the “Description of Change” column </w:t>
      </w:r>
      <w:r w:rsidR="005C13D3" w:rsidRPr="00401D64">
        <w:rPr>
          <w:rFonts w:cs="Arial"/>
          <w:szCs w:val="22"/>
        </w:rPr>
        <w:t xml:space="preserve">shall </w:t>
      </w:r>
      <w:r w:rsidR="00A31B6E" w:rsidRPr="00401D64">
        <w:rPr>
          <w:rFonts w:cs="Arial"/>
          <w:szCs w:val="22"/>
        </w:rPr>
        <w:t xml:space="preserve">include a </w:t>
      </w:r>
      <w:r w:rsidR="001C1304" w:rsidRPr="00401D64">
        <w:rPr>
          <w:rFonts w:cs="Arial"/>
          <w:szCs w:val="22"/>
        </w:rPr>
        <w:t>statement that a four-year historical search for commitments was conducted and whether or not commitments were found</w:t>
      </w:r>
      <w:r w:rsidR="000730EF" w:rsidRPr="00401D64">
        <w:rPr>
          <w:rFonts w:cs="Arial"/>
          <w:szCs w:val="22"/>
        </w:rPr>
        <w:t>.</w:t>
      </w:r>
      <w:r w:rsidR="00A31B6E" w:rsidRPr="00401D64">
        <w:rPr>
          <w:rFonts w:cs="Arial"/>
          <w:szCs w:val="22"/>
        </w:rPr>
        <w:t xml:space="preserve"> </w:t>
      </w:r>
      <w:r w:rsidR="001C1304" w:rsidRPr="00401D64">
        <w:rPr>
          <w:rFonts w:cs="Arial"/>
          <w:szCs w:val="22"/>
        </w:rPr>
        <w:t xml:space="preserve"> </w:t>
      </w:r>
      <w:r w:rsidRPr="00401D64">
        <w:rPr>
          <w:rFonts w:cs="Arial"/>
          <w:szCs w:val="22"/>
        </w:rPr>
        <w:t>The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sidRPr="00401D64">
        <w:rPr>
          <w:rFonts w:cs="Arial"/>
          <w:szCs w:val="22"/>
        </w:rPr>
        <w:lastRenderedPageBreak/>
        <w:t>training</w:t>
      </w:r>
      <w:proofErr w:type="gramEnd"/>
      <w:r w:rsidRPr="00401D64">
        <w:rPr>
          <w:rFonts w:cs="Arial"/>
          <w:szCs w:val="22"/>
        </w:rPr>
        <w:t xml:space="preserve"> completion date (if training is required) in all cases shall be prior to the document issue date.</w:t>
      </w:r>
      <w:r w:rsidR="00662AC4" w:rsidRPr="00401D64">
        <w:rPr>
          <w:rFonts w:cs="Arial"/>
          <w:szCs w:val="22"/>
        </w:rPr>
        <w:t xml:space="preserve">  </w:t>
      </w:r>
      <w:r w:rsidR="00272F3E" w:rsidRPr="00401D64">
        <w:rPr>
          <w:rFonts w:cs="Arial"/>
          <w:szCs w:val="22"/>
        </w:rPr>
        <w:t xml:space="preserve">When applicable, ROP feedback </w:t>
      </w:r>
      <w:proofErr w:type="spellStart"/>
      <w:r w:rsidR="00272F3E" w:rsidRPr="00401D64">
        <w:rPr>
          <w:rFonts w:cs="Arial"/>
          <w:szCs w:val="22"/>
        </w:rPr>
        <w:t>form</w:t>
      </w:r>
      <w:proofErr w:type="spellEnd"/>
      <w:r w:rsidR="00272F3E" w:rsidRPr="00401D64">
        <w:rPr>
          <w:rFonts w:cs="Arial"/>
          <w:szCs w:val="22"/>
        </w:rPr>
        <w:t xml:space="preserve"> numbers shall be listed in the “</w:t>
      </w:r>
      <w:ins w:id="289" w:author="Author" w:date="2012-05-24T11:08:00Z">
        <w:r w:rsidR="002D7051">
          <w:rPr>
            <w:rFonts w:cs="Arial"/>
            <w:szCs w:val="22"/>
          </w:rPr>
          <w:t>Comment and Feedback Resolution Accession Number</w:t>
        </w:r>
      </w:ins>
      <w:r w:rsidR="00272F3E" w:rsidRPr="00401D64">
        <w:rPr>
          <w:rFonts w:cs="Arial"/>
          <w:szCs w:val="22"/>
        </w:rPr>
        <w:t xml:space="preserve">” column. </w:t>
      </w:r>
      <w:r w:rsidR="002D7051">
        <w:rPr>
          <w:rFonts w:cs="Arial"/>
          <w:szCs w:val="22"/>
        </w:rPr>
        <w:t xml:space="preserve"> </w:t>
      </w:r>
      <w:r w:rsidR="00542D1C" w:rsidRPr="00401D64">
        <w:rPr>
          <w:rFonts w:cs="Arial"/>
          <w:szCs w:val="22"/>
        </w:rPr>
        <w:t>ADAMS Accession numbers of the document</w:t>
      </w:r>
      <w:ins w:id="290" w:author="Author" w:date="2012-05-24T11:10:00Z">
        <w:r w:rsidR="002D7051">
          <w:rPr>
            <w:rFonts w:cs="Arial"/>
            <w:szCs w:val="22"/>
          </w:rPr>
          <w:t>, feedback form,</w:t>
        </w:r>
      </w:ins>
      <w:r w:rsidR="00542D1C" w:rsidRPr="00401D64">
        <w:rPr>
          <w:rFonts w:cs="Arial"/>
          <w:szCs w:val="22"/>
        </w:rPr>
        <w:t xml:space="preserve"> and comment resolution summaries shall be listed.  To provide an historical record of the document, consider listing the</w:t>
      </w:r>
      <w:r w:rsidR="00B459CA">
        <w:rPr>
          <w:rFonts w:cs="Arial"/>
          <w:szCs w:val="22"/>
        </w:rPr>
        <w:t xml:space="preserve"> </w:t>
      </w:r>
      <w:r w:rsidR="00542D1C" w:rsidRPr="00401D64">
        <w:rPr>
          <w:rFonts w:cs="Arial"/>
          <w:szCs w:val="22"/>
        </w:rPr>
        <w:t xml:space="preserve">ADAMS Accession numbers for previous revisions.  </w:t>
      </w:r>
      <w:r w:rsidR="00662AC4" w:rsidRPr="00401D64">
        <w:rPr>
          <w:rFonts w:cs="Arial"/>
          <w:szCs w:val="22"/>
        </w:rPr>
        <w:t xml:space="preserve">The issue date will be filled in by the NRR Inspection Manual Coordinator prior to issuing the final document. </w:t>
      </w:r>
      <w:r w:rsidR="00272F3E" w:rsidRPr="00401D64">
        <w:rPr>
          <w:rFonts w:cs="Arial"/>
          <w:szCs w:val="22"/>
        </w:rPr>
        <w:t xml:space="preserve"> </w:t>
      </w:r>
      <w:r w:rsidR="00662AC4" w:rsidRPr="00401D64">
        <w:rPr>
          <w:rFonts w:cs="Arial"/>
          <w:szCs w:val="22"/>
        </w:rPr>
        <w:t xml:space="preserve"> </w:t>
      </w:r>
    </w:p>
    <w:p w:rsidR="006B4FEA" w:rsidRPr="00401D64" w:rsidRDefault="006B4FEA"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The revision history page identifies certain commitments.  In addition to being used as a mechanism for knowledge transfer and to generate the change notice, it also is a way to quickly identify why the document was created or modified and the last time it was reviewed.  Documents not containing a revision history page will be returned to the originator for correction.</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66F4F"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06.07</w:t>
      </w:r>
      <w:r w:rsidRPr="00401D64">
        <w:rPr>
          <w:rFonts w:cs="Arial"/>
          <w:szCs w:val="22"/>
        </w:rPr>
        <w:tab/>
      </w:r>
      <w:r w:rsidRPr="00401D64">
        <w:rPr>
          <w:rStyle w:val="Header02Char"/>
          <w:sz w:val="22"/>
          <w:szCs w:val="22"/>
        </w:rPr>
        <w:t>Document Issuing Package</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291" w:name="_Toc165974697"/>
      <w:bookmarkStart w:id="292" w:name="_Toc165975409"/>
      <w:bookmarkStart w:id="293" w:name="_Toc165976092"/>
      <w:bookmarkStart w:id="294" w:name="_Toc166396800"/>
      <w:bookmarkStart w:id="295" w:name="_Toc166397204"/>
      <w:bookmarkStart w:id="296" w:name="_Toc166397413"/>
      <w:bookmarkStart w:id="297" w:name="_Toc166397737"/>
      <w:bookmarkStart w:id="298" w:name="_Toc166398257"/>
      <w:bookmarkStart w:id="299" w:name="_Toc168308372"/>
      <w:bookmarkStart w:id="300" w:name="_Toc168308500"/>
      <w:bookmarkStart w:id="301" w:name="_Toc293925064"/>
      <w:r w:rsidR="00D06A90" w:rsidRPr="00401D64">
        <w:rPr>
          <w:rFonts w:cs="Arial"/>
          <w:szCs w:val="22"/>
        </w:rPr>
        <w:instrText>06.07</w:instrText>
      </w:r>
      <w:r w:rsidR="00D06A90" w:rsidRPr="00401D64">
        <w:rPr>
          <w:rFonts w:cs="Arial"/>
          <w:szCs w:val="22"/>
        </w:rPr>
        <w:tab/>
      </w:r>
      <w:r w:rsidR="00D06A90" w:rsidRPr="00401D64">
        <w:rPr>
          <w:rStyle w:val="Header02Char"/>
          <w:sz w:val="22"/>
          <w:szCs w:val="22"/>
          <w:u w:val="none"/>
        </w:rPr>
        <w:instrText>Document Issuing Package</w:instrText>
      </w:r>
      <w:bookmarkEnd w:id="291"/>
      <w:bookmarkEnd w:id="292"/>
      <w:bookmarkEnd w:id="293"/>
      <w:bookmarkEnd w:id="294"/>
      <w:bookmarkEnd w:id="295"/>
      <w:bookmarkEnd w:id="296"/>
      <w:bookmarkEnd w:id="297"/>
      <w:bookmarkEnd w:id="298"/>
      <w:bookmarkEnd w:id="299"/>
      <w:bookmarkEnd w:id="300"/>
      <w:bookmarkEnd w:id="301"/>
      <w:r w:rsidR="00D06A90" w:rsidRPr="00401D64">
        <w:rPr>
          <w:rFonts w:cs="Arial"/>
          <w:szCs w:val="22"/>
        </w:rPr>
        <w:instrText>" \f C \l "</w:instrText>
      </w:r>
      <w:r w:rsidR="004A4746">
        <w:rPr>
          <w:rFonts w:cs="Arial"/>
          <w:szCs w:val="22"/>
        </w:rPr>
        <w:instrText>13</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It is the responsibilit</w:t>
      </w:r>
      <w:r w:rsidR="00466F4F" w:rsidRPr="00401D64">
        <w:rPr>
          <w:rFonts w:cs="Arial"/>
          <w:szCs w:val="22"/>
        </w:rPr>
        <w:t xml:space="preserve">y of the IM Coordinator of the </w:t>
      </w:r>
      <w:r w:rsidRPr="00401D64">
        <w:rPr>
          <w:rFonts w:cs="Arial"/>
          <w:szCs w:val="22"/>
        </w:rPr>
        <w:t xml:space="preserve">originating office to ensure that all documents are correctly formatted </w:t>
      </w:r>
      <w:r w:rsidR="0089058E" w:rsidRPr="00401D64">
        <w:rPr>
          <w:rFonts w:cs="Arial"/>
          <w:szCs w:val="22"/>
        </w:rPr>
        <w:t xml:space="preserve">and that the comment </w:t>
      </w:r>
      <w:r w:rsidR="002323D3">
        <w:rPr>
          <w:rFonts w:cs="Arial"/>
          <w:szCs w:val="22"/>
        </w:rPr>
        <w:t xml:space="preserve">and feedback </w:t>
      </w:r>
      <w:r w:rsidR="0089058E" w:rsidRPr="00401D64">
        <w:rPr>
          <w:rFonts w:cs="Arial"/>
          <w:szCs w:val="22"/>
        </w:rPr>
        <w:t xml:space="preserve">resolution summary is an official document </w:t>
      </w:r>
      <w:r w:rsidRPr="00401D64">
        <w:rPr>
          <w:rFonts w:cs="Arial"/>
          <w:szCs w:val="22"/>
        </w:rPr>
        <w:t xml:space="preserve">prior to routing to the </w:t>
      </w:r>
      <w:r w:rsidR="00D021D6" w:rsidRPr="00401D64">
        <w:rPr>
          <w:rFonts w:cs="Arial"/>
          <w:szCs w:val="22"/>
        </w:rPr>
        <w:t>NRR Inspection Manual</w:t>
      </w:r>
      <w:r w:rsidRPr="00401D64">
        <w:rPr>
          <w:rFonts w:cs="Arial"/>
          <w:szCs w:val="22"/>
        </w:rPr>
        <w:t xml:space="preserve"> Coordinator.  Exhibits </w:t>
      </w:r>
      <w:ins w:id="302" w:author="Author" w:date="2012-12-03T11:11:00Z">
        <w:r w:rsidR="00B43A29">
          <w:rPr>
            <w:rFonts w:cs="Arial"/>
            <w:szCs w:val="22"/>
          </w:rPr>
          <w:t>5</w:t>
        </w:r>
      </w:ins>
      <w:r w:rsidRPr="00401D64">
        <w:rPr>
          <w:rFonts w:cs="Arial"/>
          <w:szCs w:val="22"/>
        </w:rPr>
        <w:t xml:space="preserve"> and </w:t>
      </w:r>
      <w:ins w:id="303" w:author="Author" w:date="2012-12-03T11:11:00Z">
        <w:r w:rsidR="00B43A29">
          <w:rPr>
            <w:rFonts w:cs="Arial"/>
            <w:szCs w:val="22"/>
          </w:rPr>
          <w:t>6</w:t>
        </w:r>
      </w:ins>
      <w:r w:rsidRPr="00401D64">
        <w:rPr>
          <w:rFonts w:cs="Arial"/>
          <w:szCs w:val="22"/>
        </w:rPr>
        <w:t xml:space="preserve"> shall be used to meet this requirement.  Documents failing to adhere to the guidelines provided in these exhibits will be returned to the IM Coordinator of the originating office, and then to</w:t>
      </w:r>
      <w:r w:rsidR="00466F4F" w:rsidRPr="00401D64">
        <w:rPr>
          <w:rFonts w:cs="Arial"/>
          <w:szCs w:val="22"/>
        </w:rPr>
        <w:t xml:space="preserve"> the originator for correction</w:t>
      </w:r>
      <w:r w:rsidR="00D5469F" w:rsidRPr="00401D64">
        <w:rPr>
          <w:rFonts w:cs="Arial"/>
          <w:szCs w:val="22"/>
        </w:rPr>
        <w:t>.</w:t>
      </w:r>
    </w:p>
    <w:p w:rsidR="00466F4F" w:rsidRPr="00401D64" w:rsidRDefault="00466F4F"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466F4F" w:rsidP="004D3FDF">
      <w:pPr>
        <w:pStyle w:val="Subsection"/>
        <w:jc w:val="left"/>
        <w:rPr>
          <w:sz w:val="22"/>
          <w:szCs w:val="22"/>
        </w:rPr>
      </w:pPr>
      <w:r w:rsidRPr="00401D64">
        <w:rPr>
          <w:sz w:val="22"/>
          <w:szCs w:val="22"/>
        </w:rPr>
        <w:t>Before routing the document</w:t>
      </w:r>
      <w:r w:rsidR="00D169D1" w:rsidRPr="00401D64">
        <w:rPr>
          <w:sz w:val="22"/>
          <w:szCs w:val="22"/>
        </w:rPr>
        <w:t xml:space="preserve"> to its IM Coordinator, the originating organization s</w:t>
      </w:r>
      <w:r w:rsidRPr="00401D64">
        <w:rPr>
          <w:sz w:val="22"/>
          <w:szCs w:val="22"/>
        </w:rPr>
        <w:t>hall enter the final document</w:t>
      </w:r>
      <w:r w:rsidR="002323D3">
        <w:rPr>
          <w:sz w:val="22"/>
          <w:szCs w:val="22"/>
        </w:rPr>
        <w:t>, as well as the</w:t>
      </w:r>
      <w:r w:rsidR="000C0AF9" w:rsidRPr="00401D64">
        <w:rPr>
          <w:sz w:val="22"/>
          <w:szCs w:val="22"/>
        </w:rPr>
        <w:t xml:space="preserve"> comment </w:t>
      </w:r>
      <w:r w:rsidR="002323D3">
        <w:rPr>
          <w:sz w:val="22"/>
          <w:szCs w:val="22"/>
        </w:rPr>
        <w:t xml:space="preserve">and feedback </w:t>
      </w:r>
      <w:r w:rsidR="000C0AF9" w:rsidRPr="00401D64">
        <w:rPr>
          <w:sz w:val="22"/>
          <w:szCs w:val="22"/>
        </w:rPr>
        <w:t xml:space="preserve">resolution summary </w:t>
      </w:r>
      <w:r w:rsidR="00D169D1" w:rsidRPr="00401D64">
        <w:rPr>
          <w:sz w:val="22"/>
          <w:szCs w:val="22"/>
        </w:rPr>
        <w:t>into ADAMS</w:t>
      </w:r>
      <w:r w:rsidR="003A21E0">
        <w:rPr>
          <w:sz w:val="22"/>
          <w:szCs w:val="22"/>
        </w:rPr>
        <w:t>,</w:t>
      </w:r>
      <w:r w:rsidR="00D169D1" w:rsidRPr="00401D64">
        <w:rPr>
          <w:sz w:val="22"/>
          <w:szCs w:val="22"/>
        </w:rPr>
        <w:t xml:space="preserve"> and prepare a </w:t>
      </w:r>
      <w:r w:rsidR="000C0AF9" w:rsidRPr="00401D64">
        <w:rPr>
          <w:sz w:val="22"/>
          <w:szCs w:val="22"/>
        </w:rPr>
        <w:t xml:space="preserve">hard-copy </w:t>
      </w:r>
      <w:r w:rsidR="00D169D1" w:rsidRPr="00401D64">
        <w:rPr>
          <w:sz w:val="22"/>
          <w:szCs w:val="22"/>
        </w:rPr>
        <w:t>document i</w:t>
      </w:r>
      <w:r w:rsidRPr="00401D64">
        <w:rPr>
          <w:sz w:val="22"/>
          <w:szCs w:val="22"/>
        </w:rPr>
        <w:t xml:space="preserve">ssuing package.  </w:t>
      </w:r>
      <w:r w:rsidR="00D33994" w:rsidRPr="00401D64">
        <w:rPr>
          <w:sz w:val="22"/>
          <w:szCs w:val="22"/>
        </w:rPr>
        <w:t>T</w:t>
      </w:r>
      <w:r w:rsidR="00312913" w:rsidRPr="00401D64">
        <w:rPr>
          <w:sz w:val="22"/>
          <w:szCs w:val="22"/>
        </w:rPr>
        <w:t xml:space="preserve">he comment </w:t>
      </w:r>
      <w:r w:rsidR="003A21E0">
        <w:rPr>
          <w:sz w:val="22"/>
          <w:szCs w:val="22"/>
        </w:rPr>
        <w:t xml:space="preserve">and feedback </w:t>
      </w:r>
      <w:r w:rsidR="00312913" w:rsidRPr="00401D64">
        <w:rPr>
          <w:sz w:val="22"/>
          <w:szCs w:val="22"/>
        </w:rPr>
        <w:t>resolution summary sh</w:t>
      </w:r>
      <w:r w:rsidR="002D69DD" w:rsidRPr="00401D64">
        <w:rPr>
          <w:sz w:val="22"/>
          <w:szCs w:val="22"/>
        </w:rPr>
        <w:t>all</w:t>
      </w:r>
      <w:r w:rsidR="00312913" w:rsidRPr="00401D64">
        <w:rPr>
          <w:sz w:val="22"/>
          <w:szCs w:val="22"/>
        </w:rPr>
        <w:t xml:space="preserve"> be </w:t>
      </w:r>
      <w:r w:rsidRPr="00401D64">
        <w:rPr>
          <w:sz w:val="22"/>
          <w:szCs w:val="22"/>
        </w:rPr>
        <w:t>profile</w:t>
      </w:r>
      <w:r w:rsidR="00A306FC" w:rsidRPr="00401D64">
        <w:rPr>
          <w:sz w:val="22"/>
          <w:szCs w:val="22"/>
        </w:rPr>
        <w:t>d</w:t>
      </w:r>
      <w:r w:rsidRPr="00401D64">
        <w:rPr>
          <w:sz w:val="22"/>
          <w:szCs w:val="22"/>
        </w:rPr>
        <w:t xml:space="preserve"> </w:t>
      </w:r>
      <w:r w:rsidR="00A306FC" w:rsidRPr="00401D64">
        <w:rPr>
          <w:sz w:val="22"/>
          <w:szCs w:val="22"/>
        </w:rPr>
        <w:t>as non-publicly available</w:t>
      </w:r>
      <w:r w:rsidR="00D169D1" w:rsidRPr="00401D64">
        <w:rPr>
          <w:sz w:val="22"/>
          <w:szCs w:val="22"/>
        </w:rPr>
        <w:t>.  Owner rights to the final document</w:t>
      </w:r>
      <w:r w:rsidR="00A306FC" w:rsidRPr="00401D64">
        <w:rPr>
          <w:sz w:val="22"/>
          <w:szCs w:val="22"/>
        </w:rPr>
        <w:t xml:space="preserve"> </w:t>
      </w:r>
      <w:r w:rsidR="00D169D1" w:rsidRPr="00401D64">
        <w:rPr>
          <w:sz w:val="22"/>
          <w:szCs w:val="22"/>
        </w:rPr>
        <w:t xml:space="preserve">shall be granted to the originating office IM Coordinator and the </w:t>
      </w:r>
      <w:r w:rsidR="00D021D6" w:rsidRPr="00401D64">
        <w:rPr>
          <w:sz w:val="22"/>
          <w:szCs w:val="22"/>
        </w:rPr>
        <w:t>NRR Inspection Manual</w:t>
      </w:r>
      <w:r w:rsidR="00D169D1" w:rsidRPr="00401D64">
        <w:rPr>
          <w:sz w:val="22"/>
          <w:szCs w:val="22"/>
        </w:rPr>
        <w:t xml:space="preserve"> Coordinator.  A complete document issuing package consists of the following:</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r>
      <w:r w:rsidR="00977107" w:rsidRPr="00401D64">
        <w:rPr>
          <w:sz w:val="22"/>
          <w:szCs w:val="22"/>
        </w:rPr>
        <w:t xml:space="preserve">A completed and </w:t>
      </w:r>
      <w:r w:rsidRPr="00401D64">
        <w:rPr>
          <w:sz w:val="22"/>
          <w:szCs w:val="22"/>
        </w:rPr>
        <w:t xml:space="preserve">signed paper copy of the document issuing form </w:t>
      </w:r>
      <w:ins w:id="304" w:author="Author" w:date="2012-11-27T11:29:00Z">
        <w:r w:rsidR="00A42FB5">
          <w:rPr>
            <w:sz w:val="22"/>
            <w:szCs w:val="22"/>
          </w:rPr>
          <w:t>(DIF</w:t>
        </w:r>
        <w:proofErr w:type="gramStart"/>
        <w:r w:rsidR="00A42FB5">
          <w:rPr>
            <w:sz w:val="22"/>
            <w:szCs w:val="22"/>
          </w:rPr>
          <w:t>)</w:t>
        </w:r>
      </w:ins>
      <w:r w:rsidRPr="00401D64">
        <w:rPr>
          <w:sz w:val="22"/>
          <w:szCs w:val="22"/>
        </w:rPr>
        <w:t>(</w:t>
      </w:r>
      <w:proofErr w:type="gramEnd"/>
      <w:r w:rsidRPr="00401D64">
        <w:rPr>
          <w:sz w:val="22"/>
          <w:szCs w:val="22"/>
        </w:rPr>
        <w:t xml:space="preserve">Exhibit </w:t>
      </w:r>
      <w:ins w:id="305" w:author="Author" w:date="2012-05-16T11:43:00Z">
        <w:r w:rsidR="0015675C">
          <w:rPr>
            <w:sz w:val="22"/>
            <w:szCs w:val="22"/>
          </w:rPr>
          <w:t>2</w:t>
        </w:r>
        <w:r w:rsidR="0015675C" w:rsidRPr="00401D64">
          <w:rPr>
            <w:sz w:val="22"/>
            <w:szCs w:val="22"/>
          </w:rPr>
          <w:t>A</w:t>
        </w:r>
      </w:ins>
      <w:r w:rsidRPr="00401D64">
        <w:rPr>
          <w:sz w:val="22"/>
          <w:szCs w:val="22"/>
        </w:rPr>
        <w:t xml:space="preserve">, </w:t>
      </w:r>
      <w:ins w:id="306" w:author="Author" w:date="2012-05-16T11:43:00Z">
        <w:r w:rsidR="0015675C">
          <w:rPr>
            <w:sz w:val="22"/>
            <w:szCs w:val="22"/>
          </w:rPr>
          <w:t>2</w:t>
        </w:r>
        <w:r w:rsidR="0015675C" w:rsidRPr="00401D64">
          <w:rPr>
            <w:sz w:val="22"/>
            <w:szCs w:val="22"/>
          </w:rPr>
          <w:t>B</w:t>
        </w:r>
      </w:ins>
      <w:r w:rsidRPr="00401D64">
        <w:rPr>
          <w:sz w:val="22"/>
          <w:szCs w:val="22"/>
        </w:rPr>
        <w:t xml:space="preserve">, </w:t>
      </w:r>
      <w:ins w:id="307" w:author="Author" w:date="2012-05-16T11:43:00Z">
        <w:r w:rsidR="0015675C">
          <w:rPr>
            <w:sz w:val="22"/>
            <w:szCs w:val="22"/>
          </w:rPr>
          <w:t>2</w:t>
        </w:r>
        <w:r w:rsidR="0015675C" w:rsidRPr="00401D64">
          <w:rPr>
            <w:sz w:val="22"/>
            <w:szCs w:val="22"/>
          </w:rPr>
          <w:t>C</w:t>
        </w:r>
      </w:ins>
      <w:r w:rsidR="00972C2B" w:rsidRPr="00401D64">
        <w:rPr>
          <w:sz w:val="22"/>
          <w:szCs w:val="22"/>
        </w:rPr>
        <w:t xml:space="preserve">, </w:t>
      </w:r>
      <w:ins w:id="308" w:author="Author" w:date="2012-05-16T11:43:00Z">
        <w:r w:rsidR="0015675C">
          <w:rPr>
            <w:sz w:val="22"/>
            <w:szCs w:val="22"/>
          </w:rPr>
          <w:t>2</w:t>
        </w:r>
        <w:r w:rsidR="0015675C" w:rsidRPr="00401D64">
          <w:rPr>
            <w:sz w:val="22"/>
            <w:szCs w:val="22"/>
          </w:rPr>
          <w:t>D</w:t>
        </w:r>
      </w:ins>
      <w:r w:rsidR="006A7F20" w:rsidRPr="00401D64">
        <w:rPr>
          <w:sz w:val="22"/>
          <w:szCs w:val="22"/>
        </w:rPr>
        <w:t xml:space="preserve">, or </w:t>
      </w:r>
      <w:ins w:id="309" w:author="Author" w:date="2012-05-16T11:43:00Z">
        <w:r w:rsidR="0015675C">
          <w:rPr>
            <w:sz w:val="22"/>
            <w:szCs w:val="22"/>
          </w:rPr>
          <w:t>2</w:t>
        </w:r>
        <w:r w:rsidR="0015675C" w:rsidRPr="00401D64">
          <w:rPr>
            <w:sz w:val="22"/>
            <w:szCs w:val="22"/>
          </w:rPr>
          <w:t>E</w:t>
        </w:r>
      </w:ins>
      <w:r w:rsidR="00972C2B" w:rsidRPr="00401D64">
        <w:rPr>
          <w:sz w:val="22"/>
          <w:szCs w:val="22"/>
        </w:rPr>
        <w:t>).</w:t>
      </w:r>
      <w:r w:rsidR="00A30AF3" w:rsidRPr="00401D64">
        <w:rPr>
          <w:sz w:val="22"/>
          <w:szCs w:val="22"/>
        </w:rPr>
        <w:t xml:space="preserve">  </w:t>
      </w:r>
      <w:r w:rsidRPr="00401D64">
        <w:rPr>
          <w:sz w:val="22"/>
          <w:szCs w:val="22"/>
        </w:rPr>
        <w:t>If more than one office provides input to creating or revising a document</w:t>
      </w:r>
      <w:r w:rsidR="00AC1C97">
        <w:rPr>
          <w:sz w:val="22"/>
          <w:szCs w:val="22"/>
        </w:rPr>
        <w:t>, additional signature lines may be added to the DIF</w:t>
      </w:r>
      <w:r w:rsidRPr="00401D64">
        <w:rPr>
          <w:sz w:val="22"/>
          <w:szCs w:val="22"/>
        </w:rPr>
        <w:t>.</w:t>
      </w:r>
      <w:r w:rsidR="00B0574E" w:rsidRPr="00401D64">
        <w:rPr>
          <w:sz w:val="22"/>
          <w:szCs w:val="22"/>
        </w:rPr>
        <w:t xml:space="preserve">  If the resources of another office are </w:t>
      </w:r>
      <w:r w:rsidR="0070749F" w:rsidRPr="00401D64">
        <w:rPr>
          <w:sz w:val="22"/>
          <w:szCs w:val="22"/>
        </w:rPr>
        <w:t>anticipated to be</w:t>
      </w:r>
      <w:r w:rsidR="00B0574E" w:rsidRPr="00401D64">
        <w:rPr>
          <w:sz w:val="22"/>
          <w:szCs w:val="22"/>
        </w:rPr>
        <w:t xml:space="preserve"> used in the inspection activity, an additional line for the signature of a branch chief or deputy director of that office must be added.  Electronic files of the document issuing forms (Exhibit </w:t>
      </w:r>
      <w:ins w:id="310" w:author="Author" w:date="2012-05-16T11:43:00Z">
        <w:r w:rsidR="0015675C">
          <w:rPr>
            <w:sz w:val="22"/>
            <w:szCs w:val="22"/>
          </w:rPr>
          <w:t>2</w:t>
        </w:r>
        <w:r w:rsidR="0015675C" w:rsidRPr="00401D64">
          <w:rPr>
            <w:sz w:val="22"/>
            <w:szCs w:val="22"/>
          </w:rPr>
          <w:t>A</w:t>
        </w:r>
      </w:ins>
      <w:ins w:id="311" w:author="Author" w:date="2012-12-03T10:34:00Z">
        <w:r w:rsidR="00747EAE">
          <w:rPr>
            <w:sz w:val="22"/>
            <w:szCs w:val="22"/>
          </w:rPr>
          <w:t>,</w:t>
        </w:r>
      </w:ins>
      <w:r w:rsidR="00B0574E" w:rsidRPr="00401D64">
        <w:rPr>
          <w:sz w:val="22"/>
          <w:szCs w:val="22"/>
        </w:rPr>
        <w:t xml:space="preserve"> </w:t>
      </w:r>
      <w:ins w:id="312" w:author="Author" w:date="2012-05-16T11:43:00Z">
        <w:r w:rsidR="0015675C">
          <w:rPr>
            <w:sz w:val="22"/>
            <w:szCs w:val="22"/>
          </w:rPr>
          <w:t>2</w:t>
        </w:r>
        <w:r w:rsidR="0015675C" w:rsidRPr="00401D64">
          <w:rPr>
            <w:sz w:val="22"/>
            <w:szCs w:val="22"/>
          </w:rPr>
          <w:t>B</w:t>
        </w:r>
      </w:ins>
      <w:ins w:id="313" w:author="Author" w:date="2012-12-03T10:35:00Z">
        <w:r w:rsidR="00747EAE">
          <w:rPr>
            <w:sz w:val="22"/>
            <w:szCs w:val="22"/>
          </w:rPr>
          <w:t>,</w:t>
        </w:r>
      </w:ins>
      <w:r w:rsidR="00B0574E" w:rsidRPr="00401D64">
        <w:rPr>
          <w:sz w:val="22"/>
          <w:szCs w:val="22"/>
        </w:rPr>
        <w:t xml:space="preserve"> </w:t>
      </w:r>
      <w:ins w:id="314" w:author="Author" w:date="2012-05-16T11:43:00Z">
        <w:r w:rsidR="0015675C">
          <w:rPr>
            <w:sz w:val="22"/>
            <w:szCs w:val="22"/>
          </w:rPr>
          <w:t>2</w:t>
        </w:r>
        <w:r w:rsidR="0015675C" w:rsidRPr="00401D64">
          <w:rPr>
            <w:sz w:val="22"/>
            <w:szCs w:val="22"/>
          </w:rPr>
          <w:t>C</w:t>
        </w:r>
      </w:ins>
      <w:ins w:id="315" w:author="Author" w:date="2012-12-03T10:35:00Z">
        <w:r w:rsidR="00747EAE">
          <w:rPr>
            <w:sz w:val="22"/>
            <w:szCs w:val="22"/>
          </w:rPr>
          <w:t>,</w:t>
        </w:r>
      </w:ins>
      <w:r w:rsidR="00B0574E" w:rsidRPr="00401D64">
        <w:rPr>
          <w:sz w:val="22"/>
          <w:szCs w:val="22"/>
        </w:rPr>
        <w:t xml:space="preserve"> </w:t>
      </w:r>
      <w:ins w:id="316" w:author="Author" w:date="2012-05-16T11:43:00Z">
        <w:r w:rsidR="0015675C">
          <w:rPr>
            <w:sz w:val="22"/>
            <w:szCs w:val="22"/>
          </w:rPr>
          <w:t>2</w:t>
        </w:r>
        <w:r w:rsidR="0015675C" w:rsidRPr="00401D64">
          <w:rPr>
            <w:sz w:val="22"/>
            <w:szCs w:val="22"/>
          </w:rPr>
          <w:t>D</w:t>
        </w:r>
      </w:ins>
      <w:ins w:id="317" w:author="Author" w:date="2012-12-03T10:35:00Z">
        <w:r w:rsidR="00747EAE">
          <w:rPr>
            <w:sz w:val="22"/>
            <w:szCs w:val="22"/>
          </w:rPr>
          <w:t>,</w:t>
        </w:r>
      </w:ins>
      <w:r w:rsidR="00B0574E" w:rsidRPr="00401D64">
        <w:rPr>
          <w:sz w:val="22"/>
          <w:szCs w:val="22"/>
        </w:rPr>
        <w:t xml:space="preserve"> and </w:t>
      </w:r>
      <w:ins w:id="318" w:author="Author" w:date="2012-05-16T11:43:00Z">
        <w:r w:rsidR="0015675C">
          <w:rPr>
            <w:sz w:val="22"/>
            <w:szCs w:val="22"/>
          </w:rPr>
          <w:t>2</w:t>
        </w:r>
        <w:r w:rsidR="0015675C" w:rsidRPr="00401D64">
          <w:rPr>
            <w:sz w:val="22"/>
            <w:szCs w:val="22"/>
          </w:rPr>
          <w:t>E</w:t>
        </w:r>
      </w:ins>
      <w:r w:rsidR="00B0574E" w:rsidRPr="00401D64">
        <w:rPr>
          <w:sz w:val="22"/>
          <w:szCs w:val="22"/>
        </w:rPr>
        <w:t>) are posted on the NRR ROP Digital City website (from the NRC internal home page, go to NRR, then ROP Digital City, and then select the</w:t>
      </w:r>
      <w:r w:rsidR="00043AD5" w:rsidRPr="00401D64">
        <w:rPr>
          <w:sz w:val="22"/>
          <w:szCs w:val="22"/>
        </w:rPr>
        <w:t xml:space="preserve"> office document issuing form from the bottom, left pull-down menu, “Forms, Templates, Sample Reports and More</w:t>
      </w:r>
      <w:r w:rsidR="0070749F" w:rsidRPr="00401D64">
        <w:rPr>
          <w:sz w:val="22"/>
          <w:szCs w:val="22"/>
        </w:rPr>
        <w:t>”)</w:t>
      </w:r>
      <w:r w:rsidR="00043AD5" w:rsidRPr="00401D64">
        <w:rPr>
          <w:sz w:val="22"/>
          <w:szCs w:val="22"/>
        </w:rPr>
        <w:t>.</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r>
      <w:r w:rsidR="00977107" w:rsidRPr="00401D64">
        <w:rPr>
          <w:sz w:val="22"/>
          <w:szCs w:val="22"/>
        </w:rPr>
        <w:t xml:space="preserve">A </w:t>
      </w:r>
      <w:r w:rsidRPr="00401D64">
        <w:rPr>
          <w:sz w:val="22"/>
          <w:szCs w:val="22"/>
        </w:rPr>
        <w:t>paper copy of the final version of the document to be issued, including color copies of any graphics or exhibits that are intended to be shown in color.</w:t>
      </w:r>
      <w:r w:rsidR="00977107" w:rsidRPr="00401D64">
        <w:rPr>
          <w:sz w:val="22"/>
          <w:szCs w:val="22"/>
        </w:rPr>
        <w:t xml:space="preserve">  The paper document should be identical to the electronic version of the document in ADAMS.</w:t>
      </w:r>
    </w:p>
    <w:p w:rsidR="00977107" w:rsidRPr="00401D64" w:rsidRDefault="00977107" w:rsidP="004D3FDF">
      <w:pPr>
        <w:pStyle w:val="Lettered"/>
        <w:ind w:left="807" w:hanging="533"/>
        <w:jc w:val="left"/>
        <w:rPr>
          <w:sz w:val="22"/>
          <w:szCs w:val="22"/>
        </w:rPr>
      </w:pPr>
    </w:p>
    <w:p w:rsidR="00977107" w:rsidRPr="00401D64" w:rsidRDefault="00977107" w:rsidP="004D3FDF">
      <w:pPr>
        <w:pStyle w:val="Lettered"/>
        <w:ind w:left="807" w:hanging="533"/>
        <w:jc w:val="left"/>
        <w:rPr>
          <w:sz w:val="22"/>
          <w:szCs w:val="22"/>
        </w:rPr>
      </w:pPr>
      <w:r w:rsidRPr="00401D64">
        <w:rPr>
          <w:sz w:val="22"/>
          <w:szCs w:val="22"/>
        </w:rPr>
        <w:t>c.</w:t>
      </w:r>
      <w:r w:rsidRPr="00401D64">
        <w:rPr>
          <w:sz w:val="22"/>
          <w:szCs w:val="22"/>
        </w:rPr>
        <w:tab/>
        <w:t xml:space="preserve">A paper copy of the comment </w:t>
      </w:r>
      <w:r w:rsidR="003A21E0">
        <w:rPr>
          <w:sz w:val="22"/>
          <w:szCs w:val="22"/>
        </w:rPr>
        <w:t xml:space="preserve">and feedback </w:t>
      </w:r>
      <w:r w:rsidRPr="00401D64">
        <w:rPr>
          <w:sz w:val="22"/>
          <w:szCs w:val="22"/>
        </w:rPr>
        <w:t xml:space="preserve">resolution summary (see Exhibit </w:t>
      </w:r>
      <w:ins w:id="319" w:author="Author" w:date="2012-12-03T11:12:00Z">
        <w:r w:rsidR="00B43A29">
          <w:rPr>
            <w:sz w:val="22"/>
            <w:szCs w:val="22"/>
          </w:rPr>
          <w:t>3</w:t>
        </w:r>
      </w:ins>
      <w:r w:rsidRPr="00401D64">
        <w:rPr>
          <w:sz w:val="22"/>
          <w:szCs w:val="22"/>
        </w:rPr>
        <w:t>).</w:t>
      </w:r>
    </w:p>
    <w:p w:rsidR="00D169D1" w:rsidRPr="00401D64" w:rsidRDefault="00D169D1" w:rsidP="004D3FDF">
      <w:pPr>
        <w:pStyle w:val="Lettered"/>
        <w:ind w:left="807" w:hanging="533"/>
        <w:jc w:val="left"/>
        <w:rPr>
          <w:sz w:val="22"/>
          <w:szCs w:val="22"/>
        </w:rPr>
      </w:pPr>
    </w:p>
    <w:p w:rsidR="00524F68" w:rsidRDefault="00D34009" w:rsidP="004D3FDF">
      <w:pPr>
        <w:pStyle w:val="Lettered"/>
        <w:ind w:left="807" w:hanging="533"/>
        <w:jc w:val="left"/>
        <w:rPr>
          <w:sz w:val="22"/>
          <w:szCs w:val="22"/>
        </w:rPr>
        <w:sectPr w:rsidR="00524F68" w:rsidSect="005A7330">
          <w:footerReference w:type="first" r:id="rId27"/>
          <w:pgSz w:w="12240" w:h="15840" w:code="1"/>
          <w:pgMar w:top="1440" w:right="1440" w:bottom="1440" w:left="1440" w:header="1440" w:footer="1440" w:gutter="0"/>
          <w:pgNumType w:start="0"/>
          <w:cols w:space="720"/>
          <w:noEndnote/>
          <w:titlePg/>
          <w:docGrid w:linePitch="299"/>
        </w:sectPr>
      </w:pPr>
      <w:r w:rsidRPr="00401D64">
        <w:rPr>
          <w:sz w:val="22"/>
          <w:szCs w:val="22"/>
        </w:rPr>
        <w:t>d</w:t>
      </w:r>
      <w:r w:rsidR="00D169D1" w:rsidRPr="00401D64">
        <w:rPr>
          <w:sz w:val="22"/>
          <w:szCs w:val="22"/>
        </w:rPr>
        <w:t>.</w:t>
      </w:r>
      <w:r w:rsidR="00D169D1" w:rsidRPr="00401D64">
        <w:rPr>
          <w:sz w:val="22"/>
          <w:szCs w:val="22"/>
        </w:rPr>
        <w:tab/>
      </w:r>
      <w:r w:rsidR="0079607C" w:rsidRPr="00401D64">
        <w:rPr>
          <w:sz w:val="22"/>
          <w:szCs w:val="22"/>
        </w:rPr>
        <w:t>C</w:t>
      </w:r>
      <w:r w:rsidR="00D169D1" w:rsidRPr="00401D64">
        <w:rPr>
          <w:sz w:val="22"/>
          <w:szCs w:val="22"/>
        </w:rPr>
        <w:t>ompleted ADAMS Document Submission Form</w:t>
      </w:r>
      <w:r w:rsidR="0079607C" w:rsidRPr="00401D64">
        <w:rPr>
          <w:sz w:val="22"/>
          <w:szCs w:val="22"/>
        </w:rPr>
        <w:t>s</w:t>
      </w:r>
      <w:r w:rsidR="00D169D1" w:rsidRPr="00401D64">
        <w:rPr>
          <w:sz w:val="22"/>
          <w:szCs w:val="22"/>
        </w:rPr>
        <w:t xml:space="preserve"> (Form </w:t>
      </w:r>
      <w:r w:rsidR="0079607C" w:rsidRPr="00401D64">
        <w:rPr>
          <w:sz w:val="22"/>
          <w:szCs w:val="22"/>
        </w:rPr>
        <w:t>665S</w:t>
      </w:r>
      <w:r w:rsidR="00D169D1" w:rsidRPr="00401D64">
        <w:rPr>
          <w:sz w:val="22"/>
          <w:szCs w:val="22"/>
        </w:rPr>
        <w:t xml:space="preserve">) for the </w:t>
      </w:r>
      <w:r w:rsidR="00A306FC" w:rsidRPr="00401D64">
        <w:rPr>
          <w:sz w:val="22"/>
          <w:szCs w:val="22"/>
        </w:rPr>
        <w:t>final document</w:t>
      </w:r>
      <w:r w:rsidR="00D169D1" w:rsidRPr="00401D64">
        <w:rPr>
          <w:sz w:val="22"/>
          <w:szCs w:val="22"/>
        </w:rPr>
        <w:t xml:space="preserve"> to be issued and the comment </w:t>
      </w:r>
      <w:r w:rsidR="003A21E0">
        <w:rPr>
          <w:sz w:val="22"/>
          <w:szCs w:val="22"/>
        </w:rPr>
        <w:t xml:space="preserve">and feedback </w:t>
      </w:r>
      <w:r w:rsidR="00D169D1" w:rsidRPr="00401D64">
        <w:rPr>
          <w:sz w:val="22"/>
          <w:szCs w:val="22"/>
        </w:rPr>
        <w:t xml:space="preserve">resolution summary.  </w:t>
      </w:r>
      <w:r w:rsidR="00981551" w:rsidRPr="00401D64">
        <w:rPr>
          <w:sz w:val="22"/>
          <w:szCs w:val="22"/>
        </w:rPr>
        <w:t>For public documents, i</w:t>
      </w:r>
      <w:r w:rsidR="00D169D1" w:rsidRPr="00401D64">
        <w:rPr>
          <w:sz w:val="22"/>
          <w:szCs w:val="22"/>
        </w:rPr>
        <w:t>t is required that a Sensitive Unclassified Non-Safeguards Information (SUNSI) review be complete</w:t>
      </w:r>
      <w:r w:rsidR="00D5469F" w:rsidRPr="00401D64">
        <w:rPr>
          <w:sz w:val="22"/>
          <w:szCs w:val="22"/>
        </w:rPr>
        <w:t>d</w:t>
      </w:r>
      <w:r w:rsidR="004D18D2">
        <w:rPr>
          <w:sz w:val="22"/>
          <w:szCs w:val="22"/>
        </w:rPr>
        <w:t>,</w:t>
      </w:r>
      <w:r w:rsidR="00D169D1" w:rsidRPr="00401D64">
        <w:rPr>
          <w:sz w:val="22"/>
          <w:szCs w:val="22"/>
        </w:rPr>
        <w:t xml:space="preserve"> and the words, ‘SUNSI Review Complete’ </w:t>
      </w:r>
      <w:r w:rsidR="00D33994" w:rsidRPr="00401D64">
        <w:rPr>
          <w:sz w:val="22"/>
          <w:szCs w:val="22"/>
        </w:rPr>
        <w:t>entered</w:t>
      </w:r>
      <w:r w:rsidR="00D169D1" w:rsidRPr="00401D64">
        <w:rPr>
          <w:sz w:val="22"/>
          <w:szCs w:val="22"/>
        </w:rPr>
        <w:t xml:space="preserve"> in the </w:t>
      </w:r>
    </w:p>
    <w:p w:rsidR="00D169D1" w:rsidRPr="00401D64" w:rsidRDefault="00524F68" w:rsidP="004D3FDF">
      <w:pPr>
        <w:pStyle w:val="Lettered"/>
        <w:ind w:left="807" w:hanging="533"/>
        <w:jc w:val="left"/>
        <w:rPr>
          <w:sz w:val="22"/>
          <w:szCs w:val="22"/>
        </w:rPr>
      </w:pPr>
      <w:r>
        <w:rPr>
          <w:sz w:val="22"/>
          <w:szCs w:val="22"/>
        </w:rPr>
        <w:lastRenderedPageBreak/>
        <w:tab/>
      </w:r>
      <w:proofErr w:type="gramStart"/>
      <w:r w:rsidR="00D169D1" w:rsidRPr="00401D64">
        <w:rPr>
          <w:sz w:val="22"/>
          <w:szCs w:val="22"/>
        </w:rPr>
        <w:t>keyword</w:t>
      </w:r>
      <w:proofErr w:type="gramEnd"/>
      <w:r w:rsidR="00D169D1" w:rsidRPr="00401D64">
        <w:rPr>
          <w:sz w:val="22"/>
          <w:szCs w:val="22"/>
        </w:rPr>
        <w:t xml:space="preserve"> field of the ADAMS profile</w:t>
      </w:r>
      <w:r w:rsidR="00981551" w:rsidRPr="00401D64">
        <w:rPr>
          <w:sz w:val="22"/>
          <w:szCs w:val="22"/>
        </w:rPr>
        <w:t xml:space="preserve"> before a Manual document is issued</w:t>
      </w:r>
      <w:r w:rsidR="00D169D1" w:rsidRPr="00401D64">
        <w:rPr>
          <w:sz w:val="22"/>
          <w:szCs w:val="22"/>
        </w:rPr>
        <w:t>.</w:t>
      </w:r>
      <w:r w:rsidR="00D33994" w:rsidRPr="00401D64">
        <w:rPr>
          <w:sz w:val="22"/>
          <w:szCs w:val="22"/>
        </w:rPr>
        <w:t xml:space="preserve">  Non-public documents must </w:t>
      </w:r>
      <w:r w:rsidR="003A21E0">
        <w:rPr>
          <w:sz w:val="22"/>
          <w:szCs w:val="22"/>
        </w:rPr>
        <w:t>be</w:t>
      </w:r>
      <w:r w:rsidR="003A21E0" w:rsidRPr="00401D64">
        <w:rPr>
          <w:sz w:val="22"/>
          <w:szCs w:val="22"/>
        </w:rPr>
        <w:t xml:space="preserve"> </w:t>
      </w:r>
      <w:r w:rsidR="001E1237" w:rsidRPr="00401D64">
        <w:rPr>
          <w:sz w:val="22"/>
          <w:szCs w:val="22"/>
        </w:rPr>
        <w:t xml:space="preserve">entered into </w:t>
      </w:r>
      <w:r w:rsidR="0079607C" w:rsidRPr="00401D64">
        <w:rPr>
          <w:sz w:val="22"/>
          <w:szCs w:val="22"/>
        </w:rPr>
        <w:t xml:space="preserve">the </w:t>
      </w:r>
      <w:r w:rsidR="001E1237" w:rsidRPr="00401D64">
        <w:rPr>
          <w:sz w:val="22"/>
          <w:szCs w:val="22"/>
        </w:rPr>
        <w:t xml:space="preserve">ADAMS </w:t>
      </w:r>
      <w:r w:rsidR="0079607C" w:rsidRPr="00401D64">
        <w:rPr>
          <w:sz w:val="22"/>
          <w:szCs w:val="22"/>
        </w:rPr>
        <w:t>profile</w:t>
      </w:r>
      <w:r w:rsidR="003A21E0">
        <w:rPr>
          <w:sz w:val="22"/>
          <w:szCs w:val="22"/>
        </w:rPr>
        <w:t>,</w:t>
      </w:r>
      <w:r w:rsidR="0079607C" w:rsidRPr="00401D64">
        <w:rPr>
          <w:sz w:val="22"/>
          <w:szCs w:val="22"/>
        </w:rPr>
        <w:t xml:space="preserve"> </w:t>
      </w:r>
      <w:r w:rsidR="001E1237" w:rsidRPr="00401D64">
        <w:rPr>
          <w:sz w:val="22"/>
          <w:szCs w:val="22"/>
        </w:rPr>
        <w:t xml:space="preserve">and documented on the Form 665, </w:t>
      </w:r>
      <w:r w:rsidR="00075F44">
        <w:rPr>
          <w:sz w:val="22"/>
          <w:szCs w:val="22"/>
        </w:rPr>
        <w:t xml:space="preserve">with </w:t>
      </w:r>
      <w:r w:rsidR="001E1237" w:rsidRPr="00401D64">
        <w:rPr>
          <w:sz w:val="22"/>
          <w:szCs w:val="22"/>
        </w:rPr>
        <w:t>applicable entries for the</w:t>
      </w:r>
      <w:r w:rsidR="00D33994" w:rsidRPr="00401D64">
        <w:rPr>
          <w:sz w:val="22"/>
          <w:szCs w:val="22"/>
        </w:rPr>
        <w:t xml:space="preserve"> keyword and </w:t>
      </w:r>
      <w:r w:rsidR="001E1237" w:rsidRPr="00401D64">
        <w:rPr>
          <w:sz w:val="22"/>
          <w:szCs w:val="22"/>
        </w:rPr>
        <w:t xml:space="preserve">document sensitivity </w:t>
      </w:r>
      <w:r w:rsidR="00981551" w:rsidRPr="00401D64">
        <w:rPr>
          <w:sz w:val="22"/>
          <w:szCs w:val="22"/>
        </w:rPr>
        <w:t>fields</w:t>
      </w:r>
      <w:r w:rsidR="00D33994" w:rsidRPr="00401D64">
        <w:rPr>
          <w:sz w:val="22"/>
          <w:szCs w:val="22"/>
        </w:rPr>
        <w:t>.</w:t>
      </w:r>
    </w:p>
    <w:p w:rsidR="00CA29B4" w:rsidRPr="00401D64" w:rsidRDefault="00CA29B4" w:rsidP="004D3FDF">
      <w:pPr>
        <w:pStyle w:val="Lettered"/>
        <w:jc w:val="left"/>
        <w:rPr>
          <w:sz w:val="22"/>
          <w:szCs w:val="22"/>
        </w:rPr>
      </w:pPr>
    </w:p>
    <w:p w:rsidR="0050667C" w:rsidRPr="00401D64" w:rsidRDefault="0050667C" w:rsidP="004D3FDF">
      <w:pPr>
        <w:pStyle w:val="Lettered"/>
        <w:ind w:left="0" w:firstLine="0"/>
        <w:jc w:val="left"/>
        <w:rPr>
          <w:sz w:val="22"/>
          <w:szCs w:val="22"/>
        </w:rPr>
      </w:pPr>
      <w:r w:rsidRPr="00401D64">
        <w:rPr>
          <w:sz w:val="22"/>
          <w:szCs w:val="22"/>
        </w:rPr>
        <w:t>06.0</w:t>
      </w:r>
      <w:r w:rsidR="00746267" w:rsidRPr="00401D64">
        <w:rPr>
          <w:sz w:val="22"/>
          <w:szCs w:val="22"/>
        </w:rPr>
        <w:t>8</w:t>
      </w:r>
      <w:r w:rsidRPr="00401D64">
        <w:rPr>
          <w:sz w:val="22"/>
          <w:szCs w:val="22"/>
        </w:rPr>
        <w:tab/>
      </w:r>
      <w:r w:rsidRPr="00401D64">
        <w:rPr>
          <w:sz w:val="22"/>
          <w:szCs w:val="22"/>
          <w:u w:val="single"/>
        </w:rPr>
        <w:t>Deleting Documents</w:t>
      </w:r>
      <w:r w:rsidR="00BD240F" w:rsidRPr="00401D64">
        <w:rPr>
          <w:sz w:val="22"/>
          <w:szCs w:val="22"/>
        </w:rPr>
        <w:fldChar w:fldCharType="begin"/>
      </w:r>
      <w:r w:rsidR="001E2626" w:rsidRPr="00401D64">
        <w:rPr>
          <w:sz w:val="22"/>
          <w:szCs w:val="22"/>
        </w:rPr>
        <w:instrText xml:space="preserve"> TC "</w:instrText>
      </w:r>
      <w:bookmarkStart w:id="320" w:name="_Toc293925065"/>
      <w:r w:rsidR="001E2626" w:rsidRPr="00401D64">
        <w:rPr>
          <w:sz w:val="22"/>
          <w:szCs w:val="22"/>
        </w:rPr>
        <w:instrText>06.0</w:instrText>
      </w:r>
      <w:r w:rsidR="00577AB0" w:rsidRPr="00401D64">
        <w:rPr>
          <w:sz w:val="22"/>
          <w:szCs w:val="22"/>
        </w:rPr>
        <w:instrText>8</w:instrText>
      </w:r>
      <w:r w:rsidR="001E2626" w:rsidRPr="00401D64">
        <w:rPr>
          <w:sz w:val="22"/>
          <w:szCs w:val="22"/>
        </w:rPr>
        <w:tab/>
        <w:instrText>Deleting Documents</w:instrText>
      </w:r>
      <w:bookmarkEnd w:id="320"/>
      <w:r w:rsidR="001E2626" w:rsidRPr="00401D64">
        <w:rPr>
          <w:sz w:val="22"/>
          <w:szCs w:val="22"/>
        </w:rPr>
        <w:instrText>" \f C \l "2</w:instrText>
      </w:r>
      <w:proofErr w:type="gramStart"/>
      <w:r w:rsidR="001E2626" w:rsidRPr="00401D64">
        <w:rPr>
          <w:sz w:val="22"/>
          <w:szCs w:val="22"/>
        </w:rPr>
        <w:instrText xml:space="preserve">" </w:instrText>
      </w:r>
      <w:proofErr w:type="gramEnd"/>
      <w:r w:rsidR="00BD240F" w:rsidRPr="00401D64">
        <w:rPr>
          <w:sz w:val="22"/>
          <w:szCs w:val="22"/>
        </w:rPr>
        <w:fldChar w:fldCharType="end"/>
      </w:r>
      <w:r w:rsidRPr="00401D64">
        <w:rPr>
          <w:sz w:val="22"/>
          <w:szCs w:val="22"/>
        </w:rPr>
        <w:t xml:space="preserve">.  For documents </w:t>
      </w:r>
      <w:r w:rsidR="00075F44">
        <w:rPr>
          <w:sz w:val="22"/>
          <w:szCs w:val="22"/>
        </w:rPr>
        <w:t>in</w:t>
      </w:r>
      <w:r w:rsidR="00075F44" w:rsidRPr="00401D64">
        <w:rPr>
          <w:sz w:val="22"/>
          <w:szCs w:val="22"/>
        </w:rPr>
        <w:t xml:space="preserve"> </w:t>
      </w:r>
      <w:r w:rsidRPr="00401D64">
        <w:rPr>
          <w:sz w:val="22"/>
          <w:szCs w:val="22"/>
        </w:rPr>
        <w:t xml:space="preserve">which the inspection activity is complete </w:t>
      </w:r>
      <w:r w:rsidR="004866E6" w:rsidRPr="00401D64">
        <w:rPr>
          <w:sz w:val="22"/>
          <w:szCs w:val="22"/>
        </w:rPr>
        <w:t>or</w:t>
      </w:r>
      <w:r w:rsidRPr="00401D64">
        <w:rPr>
          <w:sz w:val="22"/>
          <w:szCs w:val="22"/>
        </w:rPr>
        <w:t xml:space="preserve"> no longer applicable, the originating organization</w:t>
      </w:r>
      <w:r w:rsidR="004A4746">
        <w:rPr>
          <w:sz w:val="22"/>
          <w:szCs w:val="22"/>
        </w:rPr>
        <w:t xml:space="preserve"> </w:t>
      </w:r>
      <w:r w:rsidRPr="00401D64">
        <w:rPr>
          <w:sz w:val="22"/>
          <w:szCs w:val="22"/>
        </w:rPr>
        <w:t xml:space="preserve">shall submit the Document Issuing Form (Exhibit </w:t>
      </w:r>
      <w:ins w:id="321" w:author="Author" w:date="2012-12-03T11:12:00Z">
        <w:r w:rsidR="00B43A29">
          <w:rPr>
            <w:sz w:val="22"/>
            <w:szCs w:val="22"/>
          </w:rPr>
          <w:t>2</w:t>
        </w:r>
      </w:ins>
      <w:r w:rsidRPr="00401D64">
        <w:rPr>
          <w:sz w:val="22"/>
          <w:szCs w:val="22"/>
        </w:rPr>
        <w:t xml:space="preserve">A, </w:t>
      </w:r>
      <w:ins w:id="322" w:author="Author" w:date="2012-12-03T11:12:00Z">
        <w:r w:rsidR="00B43A29">
          <w:rPr>
            <w:sz w:val="22"/>
            <w:szCs w:val="22"/>
          </w:rPr>
          <w:t>2</w:t>
        </w:r>
      </w:ins>
      <w:r w:rsidRPr="00401D64">
        <w:rPr>
          <w:sz w:val="22"/>
          <w:szCs w:val="22"/>
        </w:rPr>
        <w:t xml:space="preserve">B, </w:t>
      </w:r>
      <w:ins w:id="323" w:author="Author" w:date="2012-12-03T11:12:00Z">
        <w:r w:rsidR="00B43A29">
          <w:rPr>
            <w:sz w:val="22"/>
            <w:szCs w:val="22"/>
          </w:rPr>
          <w:t>2</w:t>
        </w:r>
      </w:ins>
      <w:r w:rsidRPr="00401D64">
        <w:rPr>
          <w:sz w:val="22"/>
          <w:szCs w:val="22"/>
        </w:rPr>
        <w:t xml:space="preserve">C, </w:t>
      </w:r>
      <w:ins w:id="324" w:author="Author" w:date="2012-12-03T11:12:00Z">
        <w:r w:rsidR="00B43A29">
          <w:rPr>
            <w:sz w:val="22"/>
            <w:szCs w:val="22"/>
          </w:rPr>
          <w:t>2</w:t>
        </w:r>
      </w:ins>
      <w:r w:rsidRPr="00401D64">
        <w:rPr>
          <w:sz w:val="22"/>
          <w:szCs w:val="22"/>
        </w:rPr>
        <w:t>D</w:t>
      </w:r>
      <w:r w:rsidR="008A1D0D" w:rsidRPr="00401D64">
        <w:rPr>
          <w:sz w:val="22"/>
          <w:szCs w:val="22"/>
        </w:rPr>
        <w:t xml:space="preserve">, or </w:t>
      </w:r>
      <w:ins w:id="325" w:author="Author" w:date="2012-12-03T11:12:00Z">
        <w:r w:rsidR="00B43A29">
          <w:rPr>
            <w:sz w:val="22"/>
            <w:szCs w:val="22"/>
          </w:rPr>
          <w:t>2</w:t>
        </w:r>
      </w:ins>
      <w:r w:rsidR="008A1D0D" w:rsidRPr="00401D64">
        <w:rPr>
          <w:sz w:val="22"/>
          <w:szCs w:val="22"/>
        </w:rPr>
        <w:t>E</w:t>
      </w:r>
      <w:r w:rsidRPr="00401D64">
        <w:rPr>
          <w:sz w:val="22"/>
          <w:szCs w:val="22"/>
        </w:rPr>
        <w:t xml:space="preserve">), with the </w:t>
      </w:r>
      <w:r w:rsidR="005C1668" w:rsidRPr="00401D64">
        <w:rPr>
          <w:sz w:val="22"/>
          <w:szCs w:val="22"/>
        </w:rPr>
        <w:t>box, “Deletion</w:t>
      </w:r>
      <w:r w:rsidR="00AF4571" w:rsidRPr="00401D64">
        <w:rPr>
          <w:sz w:val="22"/>
          <w:szCs w:val="22"/>
        </w:rPr>
        <w:t xml:space="preserve">” </w:t>
      </w:r>
      <w:r w:rsidRPr="00401D64">
        <w:rPr>
          <w:sz w:val="22"/>
          <w:szCs w:val="22"/>
        </w:rPr>
        <w:t xml:space="preserve">checked and </w:t>
      </w:r>
      <w:r w:rsidR="00AF4571" w:rsidRPr="00401D64">
        <w:rPr>
          <w:sz w:val="22"/>
          <w:szCs w:val="22"/>
        </w:rPr>
        <w:t xml:space="preserve">write </w:t>
      </w:r>
      <w:r w:rsidRPr="00401D64">
        <w:rPr>
          <w:sz w:val="22"/>
          <w:szCs w:val="22"/>
        </w:rPr>
        <w:t>the reason for deletion</w:t>
      </w:r>
      <w:r w:rsidR="000C6B2C" w:rsidRPr="00401D64">
        <w:rPr>
          <w:sz w:val="22"/>
          <w:szCs w:val="22"/>
        </w:rPr>
        <w:t>.  The document will be removed from the active documents of the Inspection Manual that are listed in the Table of Contents and posted on the Web.  Deleted documents will be saved in ADAMS (see 04.05 (</w:t>
      </w:r>
      <w:r w:rsidR="008A1D0D" w:rsidRPr="00401D64">
        <w:rPr>
          <w:sz w:val="22"/>
          <w:szCs w:val="22"/>
        </w:rPr>
        <w:t>h</w:t>
      </w:r>
      <w:r w:rsidR="000C6B2C" w:rsidRPr="00401D64">
        <w:rPr>
          <w:sz w:val="22"/>
          <w:szCs w:val="22"/>
        </w:rPr>
        <w:t>) of this manual chapter).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2"/>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746267" w:rsidRPr="00401D64">
        <w:rPr>
          <w:rFonts w:cs="Arial"/>
          <w:szCs w:val="22"/>
        </w:rPr>
        <w:t>09</w:t>
      </w:r>
      <w:r w:rsidRPr="00401D64">
        <w:rPr>
          <w:rFonts w:cs="Arial"/>
          <w:szCs w:val="22"/>
        </w:rPr>
        <w:tab/>
      </w:r>
      <w:r w:rsidRPr="00401D64">
        <w:rPr>
          <w:rStyle w:val="Header02Char"/>
          <w:sz w:val="22"/>
          <w:szCs w:val="22"/>
        </w:rPr>
        <w:t>Manual Coordinator’s Review</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326" w:name="_Toc165974698"/>
      <w:bookmarkStart w:id="327" w:name="_Toc165975410"/>
      <w:bookmarkStart w:id="328" w:name="_Toc165976093"/>
      <w:bookmarkStart w:id="329" w:name="_Toc166396801"/>
      <w:bookmarkStart w:id="330" w:name="_Toc166397205"/>
      <w:bookmarkStart w:id="331" w:name="_Toc166397414"/>
      <w:bookmarkStart w:id="332" w:name="_Toc166397738"/>
      <w:bookmarkStart w:id="333" w:name="_Toc166398258"/>
      <w:bookmarkStart w:id="334" w:name="_Toc168308373"/>
      <w:bookmarkStart w:id="335" w:name="_Toc168308501"/>
      <w:bookmarkStart w:id="336" w:name="_Toc293925066"/>
      <w:r w:rsidR="00D06A90" w:rsidRPr="00401D64">
        <w:rPr>
          <w:rFonts w:cs="Arial"/>
          <w:szCs w:val="22"/>
        </w:rPr>
        <w:instrText>06.</w:instrText>
      </w:r>
      <w:r w:rsidR="00577AB0" w:rsidRPr="00401D64">
        <w:rPr>
          <w:rFonts w:cs="Arial"/>
          <w:szCs w:val="22"/>
        </w:rPr>
        <w:instrText>09</w:instrText>
      </w:r>
      <w:r w:rsidR="00D06A90" w:rsidRPr="00401D64">
        <w:rPr>
          <w:rFonts w:cs="Arial"/>
          <w:szCs w:val="22"/>
        </w:rPr>
        <w:tab/>
      </w:r>
      <w:r w:rsidR="00D06A90" w:rsidRPr="00401D64">
        <w:rPr>
          <w:rStyle w:val="Header02Char"/>
          <w:sz w:val="22"/>
          <w:szCs w:val="22"/>
          <w:u w:val="none"/>
        </w:rPr>
        <w:instrText>Manual Coordinator’s Review</w:instrText>
      </w:r>
      <w:bookmarkEnd w:id="326"/>
      <w:bookmarkEnd w:id="327"/>
      <w:bookmarkEnd w:id="328"/>
      <w:bookmarkEnd w:id="329"/>
      <w:bookmarkEnd w:id="330"/>
      <w:bookmarkEnd w:id="331"/>
      <w:bookmarkEnd w:id="332"/>
      <w:bookmarkEnd w:id="333"/>
      <w:bookmarkEnd w:id="334"/>
      <w:bookmarkEnd w:id="335"/>
      <w:bookmarkEnd w:id="336"/>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The originating organization of any NRO, NMSS, FSME, or NSIR document shall route all document packages to the respective office’s IM Coordinator for review.  Upon satisfactory review, the originating office’s IM Coordinator then shall submit the document to the </w:t>
      </w:r>
      <w:r w:rsidR="00D021D6" w:rsidRPr="00401D64">
        <w:rPr>
          <w:rFonts w:cs="Arial"/>
          <w:szCs w:val="22"/>
        </w:rPr>
        <w:t>NRR Inspection Manual</w:t>
      </w:r>
      <w:r w:rsidRPr="00401D64">
        <w:rPr>
          <w:rFonts w:cs="Arial"/>
          <w:szCs w:val="22"/>
        </w:rPr>
        <w:t xml:space="preserve"> Coordinator.  NRR documents are routed directly to the </w:t>
      </w:r>
      <w:r w:rsidR="00D021D6" w:rsidRPr="00401D64">
        <w:rPr>
          <w:rFonts w:cs="Arial"/>
          <w:szCs w:val="22"/>
        </w:rPr>
        <w:t>NRR Inspection Manual</w:t>
      </w:r>
      <w:r w:rsidRPr="00401D64">
        <w:rPr>
          <w:rFonts w:cs="Arial"/>
          <w:szCs w:val="22"/>
        </w:rPr>
        <w:t xml:space="preserve"> Coordinator.  Documen</w:t>
      </w:r>
      <w:r w:rsidR="00A306FC" w:rsidRPr="00401D64">
        <w:rPr>
          <w:rFonts w:cs="Arial"/>
          <w:szCs w:val="22"/>
        </w:rPr>
        <w:t xml:space="preserve">ts submitted to the </w:t>
      </w:r>
      <w:r w:rsidR="00D021D6" w:rsidRPr="00401D64">
        <w:rPr>
          <w:rFonts w:cs="Arial"/>
          <w:szCs w:val="22"/>
        </w:rPr>
        <w:t>NRR Inspection Manual</w:t>
      </w:r>
      <w:r w:rsidR="00A306FC" w:rsidRPr="00401D64">
        <w:rPr>
          <w:rFonts w:cs="Arial"/>
          <w:szCs w:val="22"/>
        </w:rPr>
        <w:t xml:space="preserve"> </w:t>
      </w:r>
      <w:r w:rsidRPr="00401D64">
        <w:rPr>
          <w:rFonts w:cs="Arial"/>
          <w:szCs w:val="22"/>
        </w:rPr>
        <w:t>Coordinator that are not ready for issuance will be returned to the IM Coordinator of the originating office for correction</w:t>
      </w:r>
      <w:r w:rsidR="00701995" w:rsidRPr="00401D64">
        <w:rPr>
          <w:rFonts w:cs="Arial"/>
          <w:szCs w:val="22"/>
        </w:rPr>
        <w:t>,</w:t>
      </w:r>
      <w:r w:rsidRPr="00401D64">
        <w:rPr>
          <w:rFonts w:cs="Arial"/>
          <w:szCs w:val="22"/>
        </w:rPr>
        <w:t xml:space="preserve"> as required</w:t>
      </w:r>
      <w:r w:rsidR="00A306FC" w:rsidRPr="00401D64">
        <w:rPr>
          <w:rFonts w:cs="Arial"/>
          <w:szCs w:val="22"/>
        </w:rPr>
        <w:t>.</w:t>
      </w:r>
      <w:r w:rsidRPr="00401D64">
        <w:rPr>
          <w:rFonts w:cs="Arial"/>
          <w:szCs w:val="22"/>
        </w:rPr>
        <w:t xml:space="preserve">  The </w:t>
      </w:r>
      <w:r w:rsidR="00D021D6" w:rsidRPr="00401D64">
        <w:rPr>
          <w:rFonts w:cs="Arial"/>
          <w:szCs w:val="22"/>
        </w:rPr>
        <w:t>NRR Inspection Manual</w:t>
      </w:r>
      <w:r w:rsidRPr="00401D64">
        <w:rPr>
          <w:rFonts w:cs="Arial"/>
          <w:szCs w:val="22"/>
        </w:rPr>
        <w:t xml:space="preserve"> Coordinator review</w:t>
      </w:r>
      <w:r w:rsidR="0031621B" w:rsidRPr="00401D64">
        <w:rPr>
          <w:rFonts w:cs="Arial"/>
          <w:szCs w:val="22"/>
        </w:rPr>
        <w:t>s the document for publication.</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91E74"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0</w:t>
      </w:r>
      <w:r w:rsidRPr="00401D64">
        <w:rPr>
          <w:rFonts w:cs="Arial"/>
          <w:szCs w:val="22"/>
        </w:rPr>
        <w:tab/>
      </w:r>
      <w:r w:rsidRPr="00401D64">
        <w:rPr>
          <w:rStyle w:val="Header02Char"/>
          <w:sz w:val="22"/>
          <w:szCs w:val="22"/>
        </w:rPr>
        <w:t>Final Approval</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337" w:name="_Toc165974699"/>
      <w:bookmarkStart w:id="338" w:name="_Toc165975411"/>
      <w:bookmarkStart w:id="339" w:name="_Toc165976094"/>
      <w:bookmarkStart w:id="340" w:name="_Toc166396802"/>
      <w:bookmarkStart w:id="341" w:name="_Toc166397206"/>
      <w:bookmarkStart w:id="342" w:name="_Toc166397415"/>
      <w:bookmarkStart w:id="343" w:name="_Toc166397739"/>
      <w:bookmarkStart w:id="344" w:name="_Toc166398259"/>
      <w:bookmarkStart w:id="345" w:name="_Toc168308374"/>
      <w:bookmarkStart w:id="346" w:name="_Toc168308502"/>
      <w:bookmarkStart w:id="347" w:name="_Toc293925067"/>
      <w:r w:rsidR="00D06A90" w:rsidRPr="00401D64">
        <w:rPr>
          <w:rFonts w:cs="Arial"/>
          <w:szCs w:val="22"/>
        </w:rPr>
        <w:instrText>06.</w:instrText>
      </w:r>
      <w:r w:rsidR="00577AB0" w:rsidRPr="00401D64">
        <w:rPr>
          <w:rFonts w:cs="Arial"/>
          <w:szCs w:val="22"/>
        </w:rPr>
        <w:instrText>10</w:instrText>
      </w:r>
      <w:r w:rsidR="00D06A90" w:rsidRPr="00401D64">
        <w:rPr>
          <w:rFonts w:cs="Arial"/>
          <w:szCs w:val="22"/>
        </w:rPr>
        <w:tab/>
      </w:r>
      <w:r w:rsidR="00D06A90" w:rsidRPr="00401D64">
        <w:rPr>
          <w:rStyle w:val="Header02Char"/>
          <w:sz w:val="22"/>
          <w:szCs w:val="22"/>
          <w:u w:val="none"/>
        </w:rPr>
        <w:instrText>Final Approval</w:instrText>
      </w:r>
      <w:bookmarkEnd w:id="337"/>
      <w:bookmarkEnd w:id="338"/>
      <w:bookmarkEnd w:id="339"/>
      <w:bookmarkEnd w:id="340"/>
      <w:bookmarkEnd w:id="341"/>
      <w:bookmarkEnd w:id="342"/>
      <w:bookmarkEnd w:id="343"/>
      <w:bookmarkEnd w:id="344"/>
      <w:bookmarkEnd w:id="345"/>
      <w:bookmarkEnd w:id="346"/>
      <w:bookmarkEnd w:id="347"/>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Final approval </w:t>
      </w:r>
      <w:r w:rsidR="00701995" w:rsidRPr="00401D64">
        <w:rPr>
          <w:rFonts w:cs="Arial"/>
          <w:szCs w:val="22"/>
        </w:rPr>
        <w:t xml:space="preserve">of program documents </w:t>
      </w:r>
      <w:r w:rsidRPr="00401D64">
        <w:rPr>
          <w:rFonts w:cs="Arial"/>
          <w:szCs w:val="22"/>
        </w:rPr>
        <w:t xml:space="preserve">for inclusion in the Manual is given by the deputy director of the originating office.  The </w:t>
      </w:r>
      <w:r w:rsidR="00D021D6" w:rsidRPr="00401D64">
        <w:rPr>
          <w:rFonts w:cs="Arial"/>
          <w:szCs w:val="22"/>
        </w:rPr>
        <w:t>NRR Inspection Manual</w:t>
      </w:r>
      <w:r w:rsidRPr="00401D64">
        <w:rPr>
          <w:rFonts w:cs="Arial"/>
          <w:szCs w:val="22"/>
        </w:rPr>
        <w:t xml:space="preserve"> Coordinator will publish the change notice on the NRC Web site.</w:t>
      </w:r>
      <w:r w:rsidR="00691E74" w:rsidRPr="00401D64">
        <w:rPr>
          <w:rFonts w:cs="Arial"/>
          <w:szCs w:val="22"/>
        </w:rPr>
        <w:t xml:space="preserve">  </w:t>
      </w:r>
    </w:p>
    <w:p w:rsidR="00522B8B" w:rsidRPr="00401D64" w:rsidRDefault="00522B8B"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522B8B"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1</w:t>
      </w:r>
      <w:r w:rsidRPr="00401D64">
        <w:rPr>
          <w:rFonts w:cs="Arial"/>
          <w:szCs w:val="22"/>
        </w:rPr>
        <w:tab/>
      </w:r>
      <w:r w:rsidRPr="00401D64">
        <w:rPr>
          <w:rStyle w:val="Header02Char"/>
          <w:sz w:val="22"/>
          <w:szCs w:val="22"/>
        </w:rPr>
        <w:t>Standard Distribution of Manual Documents</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348" w:name="_Toc165974700"/>
      <w:bookmarkStart w:id="349" w:name="_Toc165975412"/>
      <w:bookmarkStart w:id="350" w:name="_Toc165976095"/>
      <w:bookmarkStart w:id="351" w:name="_Toc166396803"/>
      <w:bookmarkStart w:id="352" w:name="_Toc166397207"/>
      <w:bookmarkStart w:id="353" w:name="_Toc166397416"/>
      <w:bookmarkStart w:id="354" w:name="_Toc166397740"/>
      <w:bookmarkStart w:id="355" w:name="_Toc166398260"/>
      <w:bookmarkStart w:id="356" w:name="_Toc168308375"/>
      <w:bookmarkStart w:id="357" w:name="_Toc168308503"/>
      <w:bookmarkStart w:id="358" w:name="_Toc293925068"/>
      <w:r w:rsidR="00D06A90" w:rsidRPr="00401D64">
        <w:rPr>
          <w:rFonts w:cs="Arial"/>
          <w:szCs w:val="22"/>
        </w:rPr>
        <w:instrText>06.</w:instrText>
      </w:r>
      <w:r w:rsidR="00577AB0" w:rsidRPr="00401D64">
        <w:rPr>
          <w:rFonts w:cs="Arial"/>
          <w:szCs w:val="22"/>
        </w:rPr>
        <w:instrText>11</w:instrText>
      </w:r>
      <w:r w:rsidR="00D06A90" w:rsidRPr="00401D64">
        <w:rPr>
          <w:rFonts w:cs="Arial"/>
          <w:szCs w:val="22"/>
        </w:rPr>
        <w:tab/>
      </w:r>
      <w:r w:rsidR="00D06A90" w:rsidRPr="00401D64">
        <w:rPr>
          <w:rStyle w:val="Header02Char"/>
          <w:sz w:val="22"/>
          <w:szCs w:val="22"/>
          <w:u w:val="none"/>
        </w:rPr>
        <w:instrText>Standard Distribution of Manual Documents</w:instrText>
      </w:r>
      <w:bookmarkEnd w:id="348"/>
      <w:bookmarkEnd w:id="349"/>
      <w:bookmarkEnd w:id="350"/>
      <w:bookmarkEnd w:id="351"/>
      <w:bookmarkEnd w:id="352"/>
      <w:bookmarkEnd w:id="353"/>
      <w:bookmarkEnd w:id="354"/>
      <w:bookmarkEnd w:id="355"/>
      <w:bookmarkEnd w:id="356"/>
      <w:bookmarkEnd w:id="357"/>
      <w:bookmarkEnd w:id="358"/>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New and revised Manual documents are distributed by publication of a change notice.  IM Coordinators outside of NRR shall ensure that the document gets the widest dissemination necessary in accordance with internal office policy.</w:t>
      </w:r>
      <w:r w:rsidR="00691E74" w:rsidRPr="00401D64">
        <w:rPr>
          <w:rFonts w:cs="Arial"/>
          <w:szCs w:val="22"/>
        </w:rPr>
        <w:t xml:space="preserve"> </w:t>
      </w:r>
      <w:r w:rsidR="00522B8B" w:rsidRPr="00401D64">
        <w:rPr>
          <w:rFonts w:cs="Arial"/>
          <w:szCs w:val="22"/>
        </w:rPr>
        <w:t xml:space="preserve"> </w:t>
      </w:r>
    </w:p>
    <w:p w:rsidR="00522B8B" w:rsidRPr="00401D64" w:rsidRDefault="00522B8B"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59" w:name="_Toc165868883"/>
      <w:bookmarkStart w:id="360" w:name="_Toc165869805"/>
      <w:bookmarkStart w:id="361" w:name="_Toc165879949"/>
      <w:bookmarkStart w:id="362" w:name="_Toc165974701"/>
      <w:bookmarkStart w:id="363" w:name="_Toc165975413"/>
      <w:bookmarkStart w:id="364" w:name="_Toc165976096"/>
      <w:bookmarkStart w:id="365" w:name="_Toc166397208"/>
      <w:bookmarkStart w:id="366" w:name="_Toc166397417"/>
      <w:bookmarkStart w:id="367" w:name="_Toc166397545"/>
      <w:bookmarkStart w:id="368" w:name="_Toc166398231"/>
      <w:bookmarkStart w:id="369" w:name="_Toc166398261"/>
      <w:bookmarkStart w:id="370" w:name="_Toc168308376"/>
      <w:bookmarkStart w:id="371" w:name="_Toc168308504"/>
      <w:r w:rsidRPr="00401D64">
        <w:rPr>
          <w:sz w:val="22"/>
          <w:szCs w:val="22"/>
        </w:rPr>
        <w:t xml:space="preserve">0040-07 </w:t>
      </w:r>
      <w:r w:rsidRPr="00401D64">
        <w:rPr>
          <w:sz w:val="22"/>
          <w:szCs w:val="22"/>
        </w:rPr>
        <w:tab/>
        <w:t>DOCUMENT TYPES AND FORMATS</w:t>
      </w:r>
      <w:bookmarkEnd w:id="359"/>
      <w:bookmarkEnd w:id="360"/>
      <w:bookmarkEnd w:id="361"/>
      <w:bookmarkEnd w:id="362"/>
      <w:bookmarkEnd w:id="363"/>
      <w:bookmarkEnd w:id="364"/>
      <w:bookmarkEnd w:id="365"/>
      <w:bookmarkEnd w:id="366"/>
      <w:bookmarkEnd w:id="367"/>
      <w:bookmarkEnd w:id="368"/>
      <w:bookmarkEnd w:id="369"/>
      <w:bookmarkEnd w:id="370"/>
      <w:bookmarkEnd w:id="371"/>
      <w:r w:rsidR="00BD240F" w:rsidRPr="00401D64">
        <w:rPr>
          <w:sz w:val="22"/>
          <w:szCs w:val="22"/>
        </w:rPr>
        <w:fldChar w:fldCharType="begin"/>
      </w:r>
      <w:r w:rsidR="002047B5" w:rsidRPr="00401D64">
        <w:rPr>
          <w:sz w:val="22"/>
          <w:szCs w:val="22"/>
        </w:rPr>
        <w:instrText xml:space="preserve"> TC "</w:instrText>
      </w:r>
      <w:bookmarkStart w:id="372" w:name="_Toc293925069"/>
      <w:r w:rsidR="002047B5" w:rsidRPr="00401D64">
        <w:rPr>
          <w:sz w:val="22"/>
          <w:szCs w:val="22"/>
        </w:rPr>
        <w:instrText xml:space="preserve">0040-07 </w:instrText>
      </w:r>
      <w:r w:rsidR="002047B5" w:rsidRPr="00401D64">
        <w:rPr>
          <w:sz w:val="22"/>
          <w:szCs w:val="22"/>
        </w:rPr>
        <w:tab/>
        <w:instrText>DOCUMENT TYPES AND FORMATS</w:instrText>
      </w:r>
      <w:bookmarkEnd w:id="372"/>
      <w:r w:rsidR="002047B5" w:rsidRPr="00401D64">
        <w:rPr>
          <w:sz w:val="22"/>
          <w:szCs w:val="22"/>
        </w:rPr>
        <w:instrText>" \f C \l "1</w:instrText>
      </w:r>
      <w:r w:rsidR="004A4746">
        <w:rPr>
          <w:sz w:val="22"/>
          <w:szCs w:val="22"/>
        </w:rPr>
        <w:instrText>4</w:instrText>
      </w:r>
      <w:r w:rsidR="002047B5" w:rsidRPr="00401D64">
        <w:rPr>
          <w:sz w:val="22"/>
          <w:szCs w:val="22"/>
        </w:rPr>
        <w:instrText xml:space="preserve">" </w:instrText>
      </w:r>
      <w:r w:rsidR="00BD240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07.01</w:t>
      </w:r>
      <w:r w:rsidRPr="00401D64">
        <w:rPr>
          <w:rFonts w:cs="Arial"/>
          <w:szCs w:val="22"/>
        </w:rPr>
        <w:tab/>
      </w:r>
      <w:r w:rsidRPr="00401D64">
        <w:rPr>
          <w:rStyle w:val="Header02Char"/>
          <w:sz w:val="22"/>
          <w:szCs w:val="22"/>
        </w:rPr>
        <w:t>Inspection Manual Chapters</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373" w:name="_Toc165974702"/>
      <w:bookmarkStart w:id="374" w:name="_Toc165975414"/>
      <w:bookmarkStart w:id="375" w:name="_Toc165976097"/>
      <w:bookmarkStart w:id="376" w:name="_Toc166396804"/>
      <w:bookmarkStart w:id="377" w:name="_Toc166397209"/>
      <w:bookmarkStart w:id="378" w:name="_Toc166397418"/>
      <w:bookmarkStart w:id="379" w:name="_Toc166397741"/>
      <w:bookmarkStart w:id="380" w:name="_Toc166398262"/>
      <w:bookmarkStart w:id="381" w:name="_Toc168308377"/>
      <w:bookmarkStart w:id="382" w:name="_Toc168308505"/>
      <w:bookmarkStart w:id="383" w:name="_Toc293925070"/>
      <w:r w:rsidR="00D06A90" w:rsidRPr="00401D64">
        <w:rPr>
          <w:rFonts w:cs="Arial"/>
          <w:szCs w:val="22"/>
        </w:rPr>
        <w:instrText>07.01</w:instrText>
      </w:r>
      <w:r w:rsidR="00D06A90" w:rsidRPr="00401D64">
        <w:rPr>
          <w:rFonts w:cs="Arial"/>
          <w:szCs w:val="22"/>
        </w:rPr>
        <w:tab/>
      </w:r>
      <w:r w:rsidR="00D06A90" w:rsidRPr="00401D64">
        <w:rPr>
          <w:rStyle w:val="Header02Char"/>
          <w:sz w:val="22"/>
          <w:szCs w:val="22"/>
          <w:u w:val="none"/>
        </w:rPr>
        <w:instrText>Inspection Manual Chapters (IMCs)</w:instrText>
      </w:r>
      <w:bookmarkEnd w:id="373"/>
      <w:bookmarkEnd w:id="374"/>
      <w:bookmarkEnd w:id="375"/>
      <w:bookmarkEnd w:id="376"/>
      <w:bookmarkEnd w:id="377"/>
      <w:bookmarkEnd w:id="378"/>
      <w:bookmarkEnd w:id="379"/>
      <w:bookmarkEnd w:id="380"/>
      <w:bookmarkEnd w:id="381"/>
      <w:bookmarkEnd w:id="382"/>
      <w:bookmarkEnd w:id="383"/>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IMCs are used to describe inspection programs and include the following:</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Table of Contents.  Due to the amount of information provided in an</w:t>
      </w:r>
      <w:r w:rsidR="00B26AE2" w:rsidRPr="00401D64">
        <w:rPr>
          <w:sz w:val="22"/>
          <w:szCs w:val="22"/>
        </w:rPr>
        <w:t xml:space="preserve"> IMC</w:t>
      </w:r>
      <w:r w:rsidRPr="00401D64">
        <w:rPr>
          <w:sz w:val="22"/>
          <w:szCs w:val="22"/>
        </w:rPr>
        <w:t>, a table of contents shall be included to allow the user to make more efficient use of the document.</w:t>
      </w:r>
      <w:r w:rsidR="00481DB1" w:rsidRPr="00401D64">
        <w:rPr>
          <w:sz w:val="22"/>
          <w:szCs w:val="22"/>
        </w:rPr>
        <w:t xml:space="preserve">  Pages of the Table of Contents shall be numbered with lower-case Roman numerals.</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Section 01, “Purpose</w:t>
      </w:r>
      <w:r w:rsidR="006C3A8D" w:rsidRPr="00401D64">
        <w:rPr>
          <w:sz w:val="22"/>
          <w:szCs w:val="22"/>
        </w:rPr>
        <w:t>.”</w:t>
      </w:r>
      <w:r w:rsidRPr="00401D64">
        <w:rPr>
          <w:sz w:val="22"/>
          <w:szCs w:val="22"/>
        </w:rPr>
        <w:t xml:space="preserve">  </w:t>
      </w:r>
      <w:proofErr w:type="gramStart"/>
      <w:r w:rsidRPr="00401D64">
        <w:rPr>
          <w:sz w:val="22"/>
          <w:szCs w:val="22"/>
        </w:rPr>
        <w:t>Provides a broad stateme</w:t>
      </w:r>
      <w:r w:rsidR="00B26AE2" w:rsidRPr="00401D64">
        <w:rPr>
          <w:sz w:val="22"/>
          <w:szCs w:val="22"/>
        </w:rPr>
        <w:t>nt of the topic covered by the IMC</w:t>
      </w:r>
      <w:r w:rsidRPr="00401D64">
        <w:rPr>
          <w:sz w:val="22"/>
          <w:szCs w:val="22"/>
        </w:rPr>
        <w:t>.</w:t>
      </w:r>
      <w:proofErr w:type="gramEnd"/>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 xml:space="preserve">c. </w:t>
      </w:r>
      <w:r w:rsidRPr="00401D64">
        <w:rPr>
          <w:sz w:val="22"/>
          <w:szCs w:val="22"/>
        </w:rPr>
        <w:tab/>
        <w:t>Section 02, “Objectives</w:t>
      </w:r>
      <w:r w:rsidR="006C3A8D" w:rsidRPr="00401D64">
        <w:rPr>
          <w:sz w:val="22"/>
          <w:szCs w:val="22"/>
        </w:rPr>
        <w:t>.”</w:t>
      </w:r>
      <w:r w:rsidRPr="00401D64">
        <w:rPr>
          <w:sz w:val="22"/>
          <w:szCs w:val="22"/>
        </w:rPr>
        <w:t xml:space="preserve">  </w:t>
      </w:r>
      <w:proofErr w:type="gramStart"/>
      <w:r w:rsidRPr="00401D64">
        <w:rPr>
          <w:sz w:val="22"/>
          <w:szCs w:val="22"/>
        </w:rPr>
        <w:t>Used to state the aim of the program or functions covered by the</w:t>
      </w:r>
      <w:r w:rsidR="00B26AE2" w:rsidRPr="00401D64">
        <w:rPr>
          <w:sz w:val="22"/>
          <w:szCs w:val="22"/>
        </w:rPr>
        <w:t xml:space="preserve"> IMC</w:t>
      </w:r>
      <w:r w:rsidRPr="00401D64">
        <w:rPr>
          <w:sz w:val="22"/>
          <w:szCs w:val="22"/>
        </w:rPr>
        <w:t>.</w:t>
      </w:r>
      <w:proofErr w:type="gramEnd"/>
      <w:r w:rsidRPr="00401D64">
        <w:rPr>
          <w:sz w:val="22"/>
          <w:szCs w:val="22"/>
        </w:rPr>
        <w:t xml:space="preserve">  This section is not required if this information is already covered in Section 01.</w:t>
      </w:r>
    </w:p>
    <w:p w:rsidR="00D169D1" w:rsidRPr="00401D64" w:rsidRDefault="00D169D1" w:rsidP="004D3FDF">
      <w:pPr>
        <w:pStyle w:val="Lettered"/>
        <w:ind w:left="807" w:hanging="533"/>
        <w:jc w:val="left"/>
        <w:rPr>
          <w:sz w:val="22"/>
          <w:szCs w:val="22"/>
        </w:rPr>
      </w:pPr>
    </w:p>
    <w:p w:rsidR="00524F68" w:rsidRDefault="00D169D1" w:rsidP="004D3FDF">
      <w:pPr>
        <w:pStyle w:val="Lettered"/>
        <w:ind w:left="807" w:hanging="533"/>
        <w:jc w:val="left"/>
        <w:rPr>
          <w:sz w:val="22"/>
          <w:szCs w:val="22"/>
        </w:rPr>
        <w:sectPr w:rsidR="00524F68" w:rsidSect="005A7330">
          <w:footerReference w:type="first" r:id="rId28"/>
          <w:pgSz w:w="12240" w:h="15840" w:code="1"/>
          <w:pgMar w:top="1440" w:right="1440" w:bottom="1440" w:left="1440" w:header="1440" w:footer="1440" w:gutter="0"/>
          <w:pgNumType w:start="0"/>
          <w:cols w:space="720"/>
          <w:noEndnote/>
          <w:titlePg/>
          <w:docGrid w:linePitch="299"/>
        </w:sectPr>
      </w:pPr>
      <w:r w:rsidRPr="00401D64">
        <w:rPr>
          <w:sz w:val="22"/>
          <w:szCs w:val="22"/>
        </w:rPr>
        <w:t>d.</w:t>
      </w:r>
      <w:r w:rsidRPr="00401D64">
        <w:rPr>
          <w:sz w:val="22"/>
          <w:szCs w:val="22"/>
        </w:rPr>
        <w:tab/>
        <w:t>Section 03, “Applicability</w:t>
      </w:r>
      <w:r w:rsidR="006C3A8D" w:rsidRPr="00401D64">
        <w:rPr>
          <w:sz w:val="22"/>
          <w:szCs w:val="22"/>
        </w:rPr>
        <w:t>.”</w:t>
      </w:r>
      <w:r w:rsidRPr="00401D64">
        <w:rPr>
          <w:sz w:val="22"/>
          <w:szCs w:val="22"/>
        </w:rPr>
        <w:t xml:space="preserve">  Identifies the type of facilities, operations, actions, or population for which the IMC is applicable.  The applicability section is optional.</w:t>
      </w:r>
    </w:p>
    <w:p w:rsidR="00D169D1" w:rsidRPr="00401D64" w:rsidRDefault="00D169D1" w:rsidP="004D3FDF">
      <w:pPr>
        <w:pStyle w:val="Lettered"/>
        <w:ind w:left="807" w:hanging="533"/>
        <w:jc w:val="left"/>
        <w:rPr>
          <w:sz w:val="22"/>
          <w:szCs w:val="22"/>
        </w:rPr>
      </w:pPr>
    </w:p>
    <w:p w:rsidR="00D169D1" w:rsidRDefault="00D169D1" w:rsidP="004D3FDF">
      <w:pPr>
        <w:pStyle w:val="Lettered"/>
        <w:ind w:left="807" w:hanging="533"/>
        <w:jc w:val="left"/>
        <w:rPr>
          <w:sz w:val="22"/>
          <w:szCs w:val="22"/>
        </w:rPr>
      </w:pPr>
      <w:r w:rsidRPr="00401D64">
        <w:rPr>
          <w:sz w:val="22"/>
          <w:szCs w:val="22"/>
        </w:rPr>
        <w:t>e.</w:t>
      </w:r>
      <w:r w:rsidRPr="00401D64">
        <w:rPr>
          <w:sz w:val="22"/>
          <w:szCs w:val="22"/>
        </w:rPr>
        <w:tab/>
        <w:t>Section 04, “Definitions</w:t>
      </w:r>
      <w:r w:rsidR="006C3A8D" w:rsidRPr="00401D64">
        <w:rPr>
          <w:sz w:val="22"/>
          <w:szCs w:val="22"/>
        </w:rPr>
        <w:t>.”</w:t>
      </w:r>
      <w:r w:rsidRPr="00401D64">
        <w:rPr>
          <w:sz w:val="22"/>
          <w:szCs w:val="22"/>
        </w:rPr>
        <w:t xml:space="preserve">  A definition is only necessary if the term is used in a special sense or the meaning may not be clear to the user.</w:t>
      </w:r>
    </w:p>
    <w:p w:rsidR="00524F68" w:rsidRPr="00401D64" w:rsidRDefault="00524F68"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f.</w:t>
      </w:r>
      <w:r w:rsidRPr="00401D64">
        <w:rPr>
          <w:sz w:val="22"/>
          <w:szCs w:val="22"/>
        </w:rPr>
        <w:tab/>
        <w:t>Section 05, “Responsibilities and Authorities</w:t>
      </w:r>
      <w:r w:rsidR="006C3A8D" w:rsidRPr="00401D64">
        <w:rPr>
          <w:sz w:val="22"/>
          <w:szCs w:val="22"/>
        </w:rPr>
        <w:t>.”</w:t>
      </w:r>
      <w:r w:rsidRPr="00401D64">
        <w:rPr>
          <w:sz w:val="22"/>
          <w:szCs w:val="22"/>
        </w:rPr>
        <w:t xml:space="preserve">  Provides a brief description of ownerships arranged from higher to lower levels of authorities.</w:t>
      </w:r>
    </w:p>
    <w:p w:rsidR="00D169D1" w:rsidRPr="00401D64" w:rsidRDefault="00D169D1" w:rsidP="004D3FDF">
      <w:pPr>
        <w:pStyle w:val="Lettered"/>
        <w:ind w:left="807" w:hanging="533"/>
        <w:jc w:val="left"/>
        <w:rPr>
          <w:sz w:val="22"/>
          <w:szCs w:val="22"/>
        </w:rPr>
      </w:pPr>
    </w:p>
    <w:p w:rsidR="00F34E51" w:rsidRPr="00401D64" w:rsidRDefault="00D169D1" w:rsidP="004D3FDF">
      <w:pPr>
        <w:pStyle w:val="Lettered"/>
        <w:ind w:left="807" w:hanging="533"/>
        <w:jc w:val="left"/>
        <w:rPr>
          <w:sz w:val="22"/>
          <w:szCs w:val="22"/>
        </w:rPr>
      </w:pPr>
      <w:r w:rsidRPr="00401D64">
        <w:rPr>
          <w:sz w:val="22"/>
          <w:szCs w:val="22"/>
        </w:rPr>
        <w:t>g.</w:t>
      </w:r>
      <w:r w:rsidRPr="00401D64">
        <w:rPr>
          <w:sz w:val="22"/>
          <w:szCs w:val="22"/>
        </w:rPr>
        <w:tab/>
        <w:t>Section 06, “Requirements</w:t>
      </w:r>
      <w:r w:rsidR="006C3A8D" w:rsidRPr="00401D64">
        <w:rPr>
          <w:sz w:val="22"/>
          <w:szCs w:val="22"/>
        </w:rPr>
        <w:t>.”</w:t>
      </w:r>
      <w:r w:rsidRPr="00401D64">
        <w:rPr>
          <w:sz w:val="22"/>
          <w:szCs w:val="22"/>
        </w:rPr>
        <w:t xml:space="preserve">  This section is used to provide the specific instructions of the</w:t>
      </w:r>
      <w:r w:rsidR="00B26AE2" w:rsidRPr="00401D64">
        <w:rPr>
          <w:sz w:val="22"/>
          <w:szCs w:val="22"/>
        </w:rPr>
        <w:t xml:space="preserve"> IMC</w:t>
      </w:r>
      <w:r w:rsidRPr="00401D64">
        <w:rPr>
          <w:sz w:val="22"/>
          <w:szCs w:val="22"/>
        </w:rPr>
        <w:t xml:space="preserve">.  </w:t>
      </w:r>
    </w:p>
    <w:p w:rsidR="00F34E51" w:rsidRPr="00401D64" w:rsidRDefault="00F34E51" w:rsidP="004D3FDF">
      <w:pPr>
        <w:pStyle w:val="Lettered"/>
        <w:ind w:left="807" w:hanging="533"/>
        <w:jc w:val="left"/>
        <w:rPr>
          <w:sz w:val="22"/>
          <w:szCs w:val="22"/>
        </w:rPr>
      </w:pPr>
    </w:p>
    <w:p w:rsidR="00D169D1" w:rsidRPr="00401D64" w:rsidRDefault="00F34E51" w:rsidP="004D3FDF">
      <w:pPr>
        <w:pStyle w:val="Lettered"/>
        <w:numPr>
          <w:ilvl w:val="0"/>
          <w:numId w:val="9"/>
        </w:numPr>
        <w:ind w:left="807" w:hanging="533"/>
        <w:jc w:val="left"/>
        <w:rPr>
          <w:sz w:val="22"/>
          <w:szCs w:val="22"/>
        </w:rPr>
      </w:pPr>
      <w:r w:rsidRPr="00401D64">
        <w:rPr>
          <w:sz w:val="22"/>
          <w:szCs w:val="22"/>
        </w:rPr>
        <w:t>Section 07, “References.”  The reference section shall</w:t>
      </w:r>
      <w:r w:rsidR="00272F3E" w:rsidRPr="00401D64">
        <w:rPr>
          <w:sz w:val="22"/>
          <w:szCs w:val="22"/>
        </w:rPr>
        <w:t xml:space="preserve"> </w:t>
      </w:r>
      <w:r w:rsidRPr="00401D64">
        <w:rPr>
          <w:sz w:val="22"/>
          <w:szCs w:val="22"/>
        </w:rPr>
        <w:t>list all other inspection manual documents (IMCs, IPs, and TIs) that appear in the document</w:t>
      </w:r>
      <w:r w:rsidR="00272F3E" w:rsidRPr="00401D64">
        <w:rPr>
          <w:sz w:val="22"/>
          <w:szCs w:val="22"/>
        </w:rPr>
        <w:t>, plus other relevant documents as described in subsection 05.04</w:t>
      </w:r>
      <w:r w:rsidRPr="00401D64">
        <w:rPr>
          <w:sz w:val="22"/>
          <w:szCs w:val="22"/>
        </w:rPr>
        <w:t xml:space="preserve">.  </w:t>
      </w:r>
      <w:r w:rsidR="00D169D1" w:rsidRPr="00401D64">
        <w:rPr>
          <w:sz w:val="22"/>
          <w:szCs w:val="22"/>
        </w:rPr>
        <w:t xml:space="preserve">Additional sections can be used beyond </w:t>
      </w:r>
      <w:r w:rsidRPr="00401D64">
        <w:rPr>
          <w:sz w:val="22"/>
          <w:szCs w:val="22"/>
        </w:rPr>
        <w:t>07</w:t>
      </w:r>
      <w:r w:rsidR="008B738D" w:rsidRPr="00401D64">
        <w:rPr>
          <w:sz w:val="22"/>
          <w:szCs w:val="22"/>
        </w:rPr>
        <w:t>,</w:t>
      </w:r>
      <w:r w:rsidR="00D169D1" w:rsidRPr="00401D64">
        <w:rPr>
          <w:sz w:val="22"/>
          <w:szCs w:val="22"/>
        </w:rPr>
        <w:t xml:space="preserve"> as required</w:t>
      </w:r>
      <w:r w:rsidR="008B738D" w:rsidRPr="00401D64">
        <w:rPr>
          <w:sz w:val="22"/>
          <w:szCs w:val="22"/>
        </w:rPr>
        <w:t>,</w:t>
      </w:r>
      <w:r w:rsidR="00D169D1" w:rsidRPr="00401D64">
        <w:rPr>
          <w:sz w:val="22"/>
          <w:szCs w:val="22"/>
        </w:rPr>
        <w:t xml:space="preserve"> to provide better structure to the document.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84" w:name="_Toc165974703"/>
      <w:r w:rsidRPr="00401D64">
        <w:rPr>
          <w:rStyle w:val="Header02Char"/>
          <w:sz w:val="22"/>
          <w:szCs w:val="22"/>
          <w:u w:val="none"/>
        </w:rPr>
        <w:t>07.02</w:t>
      </w:r>
      <w:r w:rsidRPr="00401D64">
        <w:rPr>
          <w:rStyle w:val="Header02Char"/>
          <w:sz w:val="22"/>
          <w:szCs w:val="22"/>
          <w:u w:val="none"/>
        </w:rPr>
        <w:tab/>
      </w:r>
      <w:r w:rsidRPr="00401D64">
        <w:rPr>
          <w:rStyle w:val="Header02Char"/>
          <w:sz w:val="22"/>
          <w:szCs w:val="22"/>
        </w:rPr>
        <w:t>Inspection Procedures</w:t>
      </w:r>
      <w:bookmarkEnd w:id="384"/>
      <w:r w:rsidR="00BD240F" w:rsidRPr="00401D64">
        <w:rPr>
          <w:rStyle w:val="Header02Char"/>
          <w:sz w:val="22"/>
          <w:szCs w:val="22"/>
          <w:u w:val="none"/>
        </w:rPr>
        <w:fldChar w:fldCharType="begin"/>
      </w:r>
      <w:r w:rsidR="00D06A90" w:rsidRPr="00401D64">
        <w:rPr>
          <w:rFonts w:cs="Arial"/>
          <w:szCs w:val="22"/>
        </w:rPr>
        <w:instrText xml:space="preserve"> TC "</w:instrText>
      </w:r>
      <w:bookmarkStart w:id="385" w:name="_Toc165974704"/>
      <w:bookmarkStart w:id="386" w:name="_Toc165975415"/>
      <w:bookmarkStart w:id="387" w:name="_Toc165976098"/>
      <w:bookmarkStart w:id="388" w:name="_Toc166396805"/>
      <w:bookmarkStart w:id="389" w:name="_Toc166397210"/>
      <w:bookmarkStart w:id="390" w:name="_Toc166397419"/>
      <w:bookmarkStart w:id="391" w:name="_Toc166397742"/>
      <w:bookmarkStart w:id="392" w:name="_Toc166398263"/>
      <w:bookmarkStart w:id="393" w:name="_Toc168308378"/>
      <w:bookmarkStart w:id="394" w:name="_Toc168308506"/>
      <w:bookmarkStart w:id="395" w:name="_Toc293925071"/>
      <w:r w:rsidR="00D06A90" w:rsidRPr="00401D64">
        <w:rPr>
          <w:rStyle w:val="Header02Char"/>
          <w:sz w:val="22"/>
          <w:szCs w:val="22"/>
          <w:u w:val="none"/>
        </w:rPr>
        <w:instrText>07.02</w:instrText>
      </w:r>
      <w:r w:rsidR="00D06A90" w:rsidRPr="00401D64">
        <w:rPr>
          <w:rStyle w:val="Header02Char"/>
          <w:sz w:val="22"/>
          <w:szCs w:val="22"/>
          <w:u w:val="none"/>
        </w:rPr>
        <w:tab/>
        <w:instrText>Inspection Procedures (IPs)</w:instrText>
      </w:r>
      <w:bookmarkEnd w:id="385"/>
      <w:bookmarkEnd w:id="386"/>
      <w:bookmarkEnd w:id="387"/>
      <w:bookmarkEnd w:id="388"/>
      <w:bookmarkEnd w:id="389"/>
      <w:bookmarkEnd w:id="390"/>
      <w:bookmarkEnd w:id="391"/>
      <w:bookmarkEnd w:id="392"/>
      <w:bookmarkEnd w:id="393"/>
      <w:bookmarkEnd w:id="394"/>
      <w:bookmarkEnd w:id="395"/>
      <w:r w:rsidR="00D06A90" w:rsidRPr="00401D64">
        <w:rPr>
          <w:rFonts w:cs="Arial"/>
          <w:szCs w:val="22"/>
        </w:rPr>
        <w:instrText>" \f C \l "</w:instrText>
      </w:r>
      <w:r w:rsidR="004A4746">
        <w:rPr>
          <w:rFonts w:cs="Arial"/>
          <w:szCs w:val="22"/>
        </w:rPr>
        <w:instrText>15</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IPs </w:t>
      </w:r>
      <w:proofErr w:type="gramStart"/>
      <w:r w:rsidRPr="00401D64">
        <w:rPr>
          <w:rFonts w:cs="Arial"/>
          <w:szCs w:val="22"/>
        </w:rPr>
        <w:t>describe</w:t>
      </w:r>
      <w:proofErr w:type="gramEnd"/>
      <w:r w:rsidRPr="00401D64">
        <w:rPr>
          <w:rFonts w:cs="Arial"/>
          <w:szCs w:val="22"/>
        </w:rPr>
        <w:t xml:space="preserve"> the activities to be performed by an inspector to implement a part of an inspection program.  IPs </w:t>
      </w:r>
      <w:proofErr w:type="gramStart"/>
      <w:r w:rsidRPr="00401D64">
        <w:rPr>
          <w:rFonts w:cs="Arial"/>
          <w:szCs w:val="22"/>
        </w:rPr>
        <w:t>include</w:t>
      </w:r>
      <w:proofErr w:type="gramEnd"/>
      <w:r w:rsidRPr="00401D64">
        <w:rPr>
          <w:rFonts w:cs="Arial"/>
          <w:szCs w:val="22"/>
        </w:rPr>
        <w:t xml:space="preserve"> the following sections:</w:t>
      </w:r>
    </w:p>
    <w:p w:rsidR="00977107" w:rsidRPr="00401D64" w:rsidRDefault="00977107"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77107" w:rsidRPr="00401D64" w:rsidRDefault="00977107"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proofErr w:type="gramStart"/>
      <w:r w:rsidRPr="00401D64">
        <w:rPr>
          <w:rFonts w:cs="Arial"/>
          <w:szCs w:val="22"/>
        </w:rPr>
        <w:t>a.</w:t>
      </w:r>
      <w:r w:rsidRPr="00401D64">
        <w:rPr>
          <w:rFonts w:cs="Arial"/>
          <w:szCs w:val="22"/>
        </w:rPr>
        <w:tab/>
      </w:r>
      <w:r w:rsidR="004A0ECE" w:rsidRPr="00401D64">
        <w:rPr>
          <w:rFonts w:cs="Arial"/>
          <w:szCs w:val="22"/>
        </w:rPr>
        <w:t>“Program Applicability.”</w:t>
      </w:r>
      <w:proofErr w:type="gramEnd"/>
      <w:r w:rsidR="004A0ECE" w:rsidRPr="00401D64">
        <w:rPr>
          <w:rFonts w:cs="Arial"/>
          <w:szCs w:val="22"/>
        </w:rPr>
        <w:t xml:space="preserve">  Identifies the IMC(s) to which the IP applies.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4A0ECE" w:rsidP="004D3FDF">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Section 01, “Inspection Objective(s)</w:t>
      </w:r>
      <w:r w:rsidR="006C3A8D" w:rsidRPr="00401D64">
        <w:rPr>
          <w:sz w:val="22"/>
          <w:szCs w:val="22"/>
        </w:rPr>
        <w:t>.”</w:t>
      </w:r>
      <w:r w:rsidR="00D169D1" w:rsidRPr="00401D64">
        <w:rPr>
          <w:sz w:val="22"/>
          <w:szCs w:val="22"/>
        </w:rPr>
        <w:t xml:space="preserve">  </w:t>
      </w:r>
      <w:proofErr w:type="gramStart"/>
      <w:r w:rsidR="00D169D1" w:rsidRPr="00401D64">
        <w:rPr>
          <w:sz w:val="22"/>
          <w:szCs w:val="22"/>
        </w:rPr>
        <w:t>States the objective(s) of the IP.</w:t>
      </w:r>
      <w:proofErr w:type="gramEnd"/>
    </w:p>
    <w:p w:rsidR="00D169D1" w:rsidRPr="00401D64" w:rsidRDefault="00D169D1" w:rsidP="004D3FDF">
      <w:pPr>
        <w:pStyle w:val="Lettered"/>
        <w:ind w:left="807" w:hanging="533"/>
        <w:jc w:val="left"/>
        <w:rPr>
          <w:sz w:val="22"/>
          <w:szCs w:val="22"/>
        </w:rPr>
      </w:pPr>
    </w:p>
    <w:p w:rsidR="008F560C" w:rsidRPr="00401D64" w:rsidRDefault="00D169D1" w:rsidP="004D3FDF">
      <w:pPr>
        <w:pStyle w:val="Lettered"/>
        <w:numPr>
          <w:ilvl w:val="0"/>
          <w:numId w:val="25"/>
        </w:numPr>
        <w:ind w:left="807" w:hanging="533"/>
        <w:jc w:val="left"/>
        <w:rPr>
          <w:sz w:val="22"/>
          <w:szCs w:val="22"/>
        </w:rPr>
      </w:pPr>
      <w:r w:rsidRPr="00401D64">
        <w:rPr>
          <w:sz w:val="22"/>
          <w:szCs w:val="22"/>
        </w:rPr>
        <w:t>Section 02, “Inspection Requirement(s)</w:t>
      </w:r>
      <w:r w:rsidR="008F560C" w:rsidRPr="00401D64">
        <w:rPr>
          <w:sz w:val="22"/>
          <w:szCs w:val="22"/>
        </w:rPr>
        <w:t xml:space="preserve"> and Inspection Guidance</w:t>
      </w:r>
      <w:r w:rsidR="006C3A8D" w:rsidRPr="00401D64">
        <w:rPr>
          <w:sz w:val="22"/>
          <w:szCs w:val="22"/>
        </w:rPr>
        <w:t>.”</w:t>
      </w:r>
      <w:r w:rsidRPr="00401D64">
        <w:rPr>
          <w:sz w:val="22"/>
          <w:szCs w:val="22"/>
        </w:rPr>
        <w:t xml:space="preserve">  Describes the requirements for completing the procedure and achieving its objectives</w:t>
      </w:r>
      <w:r w:rsidR="008F560C" w:rsidRPr="00401D64">
        <w:rPr>
          <w:sz w:val="22"/>
          <w:szCs w:val="22"/>
        </w:rPr>
        <w:t xml:space="preserve"> and corresponding inspection guidance</w:t>
      </w:r>
      <w:r w:rsidRPr="00401D64">
        <w:rPr>
          <w:sz w:val="22"/>
          <w:szCs w:val="22"/>
        </w:rPr>
        <w:t>.  This section may specify systems, components, and records to be inspected</w:t>
      </w:r>
      <w:r w:rsidR="008F560C" w:rsidRPr="00401D64">
        <w:rPr>
          <w:sz w:val="22"/>
          <w:szCs w:val="22"/>
        </w:rPr>
        <w:t xml:space="preserve"> and</w:t>
      </w:r>
      <w:r w:rsidRPr="00401D64">
        <w:rPr>
          <w:sz w:val="22"/>
          <w:szCs w:val="22"/>
        </w:rPr>
        <w:t xml:space="preserve"> inspection methods such as sampling (including sample sizes), observation, records review, and interviews.  The IP should not involve excessive reviews of documents.  Some auditing of documents (e.g., reports, analyses) may be necessary, but the emphasis should be on inspecting equipment and observing licensee activities.  Ensure it is clear to the inspector what portions are mandatory and what, if any, are optional.  </w:t>
      </w:r>
    </w:p>
    <w:p w:rsidR="008F560C" w:rsidRPr="00401D64" w:rsidRDefault="008F560C" w:rsidP="004D3FDF">
      <w:pPr>
        <w:pStyle w:val="Lettered"/>
        <w:ind w:left="807" w:hanging="533"/>
        <w:jc w:val="left"/>
        <w:rPr>
          <w:sz w:val="22"/>
          <w:szCs w:val="22"/>
        </w:rPr>
      </w:pPr>
    </w:p>
    <w:p w:rsidR="008F560C" w:rsidRPr="00401D64" w:rsidRDefault="00864702" w:rsidP="004D3FDF">
      <w:pPr>
        <w:pStyle w:val="Lettered"/>
        <w:ind w:left="807" w:firstLine="0"/>
        <w:jc w:val="left"/>
        <w:rPr>
          <w:sz w:val="22"/>
          <w:szCs w:val="22"/>
        </w:rPr>
      </w:pPr>
      <w:r w:rsidRPr="00401D64">
        <w:rPr>
          <w:sz w:val="22"/>
          <w:szCs w:val="22"/>
        </w:rPr>
        <w:t xml:space="preserve">This section may contain general guidance.  </w:t>
      </w:r>
      <w:r w:rsidR="008F560C" w:rsidRPr="00401D64">
        <w:rPr>
          <w:sz w:val="22"/>
          <w:szCs w:val="22"/>
        </w:rPr>
        <w:t xml:space="preserve">After each requirement, </w:t>
      </w:r>
      <w:r w:rsidR="00305D97" w:rsidRPr="00401D64">
        <w:rPr>
          <w:sz w:val="22"/>
          <w:szCs w:val="22"/>
        </w:rPr>
        <w:t xml:space="preserve">specific inspection </w:t>
      </w:r>
      <w:r w:rsidR="008F560C" w:rsidRPr="00401D64">
        <w:rPr>
          <w:sz w:val="22"/>
          <w:szCs w:val="22"/>
        </w:rPr>
        <w:t>guidance should follow.  Specific guidance explains how individual requirements can be accomplished and alerts the in</w:t>
      </w:r>
      <w:r w:rsidR="00110ABA" w:rsidRPr="00401D64">
        <w:rPr>
          <w:sz w:val="22"/>
          <w:szCs w:val="22"/>
        </w:rPr>
        <w:t xml:space="preserve">spector to potential problems.  Clearly identify guidance, so it will not be mistaken for additional inspection requirements. </w:t>
      </w:r>
      <w:r w:rsidR="00C8012F" w:rsidRPr="00401D64">
        <w:rPr>
          <w:color w:val="7030A0"/>
          <w:sz w:val="22"/>
          <w:szCs w:val="22"/>
        </w:rPr>
        <w:t xml:space="preserve"> </w:t>
      </w:r>
      <w:r w:rsidR="008F560C" w:rsidRPr="00401D64">
        <w:rPr>
          <w:sz w:val="22"/>
          <w:szCs w:val="22"/>
        </w:rPr>
        <w:t xml:space="preserve">For new procedures, the guidance section can be used to tell the inspector how the originating office intended the requirements to be accomplished.  For existing procedures, the guidance should reflect experience gained or problems encountered in performing the inspection.  </w:t>
      </w:r>
      <w:r w:rsidR="00C8012F" w:rsidRPr="00401D64">
        <w:rPr>
          <w:sz w:val="22"/>
          <w:szCs w:val="22"/>
        </w:rPr>
        <w:t xml:space="preserve"> </w:t>
      </w:r>
    </w:p>
    <w:p w:rsidR="00D169D1" w:rsidRPr="00401D64" w:rsidRDefault="008F560C" w:rsidP="004D3FDF">
      <w:pPr>
        <w:pStyle w:val="Lettered"/>
        <w:ind w:left="807" w:hanging="533"/>
        <w:jc w:val="left"/>
        <w:rPr>
          <w:sz w:val="22"/>
          <w:szCs w:val="22"/>
        </w:rPr>
      </w:pPr>
      <w:r w:rsidRPr="00401D64">
        <w:rPr>
          <w:sz w:val="22"/>
          <w:szCs w:val="22"/>
        </w:rPr>
        <w:tab/>
      </w:r>
    </w:p>
    <w:p w:rsidR="00D169D1" w:rsidRPr="00401D64" w:rsidRDefault="00D169D1" w:rsidP="004D3FDF">
      <w:pPr>
        <w:pStyle w:val="Subsection"/>
        <w:ind w:left="806"/>
        <w:jc w:val="left"/>
        <w:rPr>
          <w:sz w:val="22"/>
          <w:szCs w:val="22"/>
        </w:rPr>
      </w:pPr>
      <w:r w:rsidRPr="00401D64">
        <w:rPr>
          <w:sz w:val="22"/>
          <w:szCs w:val="22"/>
          <w:u w:val="single"/>
        </w:rPr>
        <w:t>Note</w:t>
      </w:r>
      <w:r w:rsidRPr="00401D64">
        <w:rPr>
          <w:sz w:val="22"/>
          <w:szCs w:val="22"/>
        </w:rPr>
        <w:t>:</w:t>
      </w:r>
      <w:r w:rsidR="007F31D9" w:rsidRPr="00401D64">
        <w:rPr>
          <w:sz w:val="22"/>
          <w:szCs w:val="22"/>
        </w:rPr>
        <w:t xml:space="preserve"> </w:t>
      </w:r>
      <w:r w:rsidRPr="00401D64">
        <w:rPr>
          <w:sz w:val="22"/>
          <w:szCs w:val="22"/>
        </w:rPr>
        <w:t xml:space="preserve"> </w:t>
      </w:r>
      <w:r w:rsidR="001D036A" w:rsidRPr="00401D64">
        <w:rPr>
          <w:sz w:val="22"/>
          <w:szCs w:val="22"/>
        </w:rPr>
        <w:t>For existing IPs, there is an option to separate the inspection requirements and inspection guidance in</w:t>
      </w:r>
      <w:r w:rsidR="00305D97" w:rsidRPr="00401D64">
        <w:rPr>
          <w:sz w:val="22"/>
          <w:szCs w:val="22"/>
        </w:rPr>
        <w:t>to</w:t>
      </w:r>
      <w:r w:rsidR="001D036A" w:rsidRPr="00401D64">
        <w:rPr>
          <w:sz w:val="22"/>
          <w:szCs w:val="22"/>
        </w:rPr>
        <w:t xml:space="preserve"> two sections based on</w:t>
      </w:r>
      <w:r w:rsidR="00AB50BB" w:rsidRPr="00401D64">
        <w:rPr>
          <w:sz w:val="22"/>
          <w:szCs w:val="22"/>
        </w:rPr>
        <w:t xml:space="preserve">, </w:t>
      </w:r>
      <w:r w:rsidRPr="00401D64">
        <w:rPr>
          <w:sz w:val="22"/>
          <w:szCs w:val="22"/>
        </w:rPr>
        <w:t>specific organizational needs.</w:t>
      </w:r>
      <w:r w:rsidR="008F560C" w:rsidRPr="00401D64">
        <w:rPr>
          <w:sz w:val="22"/>
          <w:szCs w:val="22"/>
        </w:rPr>
        <w:t xml:space="preserve"> </w:t>
      </w:r>
      <w:r w:rsidR="00316C9F" w:rsidRPr="00401D64">
        <w:rPr>
          <w:sz w:val="22"/>
          <w:szCs w:val="22"/>
        </w:rPr>
        <w:t xml:space="preserve"> For this option, the inspection guidance </w:t>
      </w:r>
      <w:r w:rsidR="00305D97" w:rsidRPr="00401D64">
        <w:rPr>
          <w:sz w:val="22"/>
          <w:szCs w:val="22"/>
        </w:rPr>
        <w:t>section may offer general as well as specific guidance</w:t>
      </w:r>
      <w:r w:rsidR="00D11F94" w:rsidRPr="00401D64">
        <w:rPr>
          <w:sz w:val="22"/>
          <w:szCs w:val="22"/>
        </w:rPr>
        <w:t>;</w:t>
      </w:r>
      <w:r w:rsidR="00305D97" w:rsidRPr="00401D64">
        <w:rPr>
          <w:sz w:val="22"/>
          <w:szCs w:val="22"/>
        </w:rPr>
        <w:t xml:space="preserve"> </w:t>
      </w:r>
      <w:r w:rsidR="00316C9F" w:rsidRPr="00401D64">
        <w:rPr>
          <w:sz w:val="22"/>
          <w:szCs w:val="22"/>
        </w:rPr>
        <w:t>and e</w:t>
      </w:r>
      <w:r w:rsidR="008F560C" w:rsidRPr="00401D64">
        <w:rPr>
          <w:sz w:val="22"/>
          <w:szCs w:val="22"/>
        </w:rPr>
        <w:t xml:space="preserve">ach inspection requirement </w:t>
      </w:r>
      <w:r w:rsidR="001D036A" w:rsidRPr="00401D64">
        <w:rPr>
          <w:sz w:val="22"/>
          <w:szCs w:val="22"/>
        </w:rPr>
        <w:t xml:space="preserve">should have </w:t>
      </w:r>
      <w:r w:rsidR="008F560C" w:rsidRPr="00401D64">
        <w:rPr>
          <w:sz w:val="22"/>
          <w:szCs w:val="22"/>
        </w:rPr>
        <w:t>a specific number or letter assigned to it for identification purposes</w:t>
      </w:r>
      <w:r w:rsidR="00316C9F" w:rsidRPr="00401D64">
        <w:rPr>
          <w:sz w:val="22"/>
          <w:szCs w:val="22"/>
        </w:rPr>
        <w:t>. The</w:t>
      </w:r>
      <w:r w:rsidR="001D036A" w:rsidRPr="00401D64">
        <w:rPr>
          <w:sz w:val="22"/>
          <w:szCs w:val="22"/>
        </w:rPr>
        <w:t xml:space="preserve"> </w:t>
      </w:r>
      <w:r w:rsidR="00D11F94" w:rsidRPr="00401D64">
        <w:rPr>
          <w:sz w:val="22"/>
          <w:szCs w:val="22"/>
        </w:rPr>
        <w:t xml:space="preserve">identifier </w:t>
      </w:r>
      <w:r w:rsidR="001D036A" w:rsidRPr="00401D64">
        <w:rPr>
          <w:sz w:val="22"/>
          <w:szCs w:val="22"/>
        </w:rPr>
        <w:t xml:space="preserve">should be used </w:t>
      </w:r>
      <w:r w:rsidR="00D11F94" w:rsidRPr="00401D64">
        <w:rPr>
          <w:sz w:val="22"/>
          <w:szCs w:val="22"/>
        </w:rPr>
        <w:t xml:space="preserve">in the </w:t>
      </w:r>
      <w:r w:rsidR="00864702" w:rsidRPr="00401D64">
        <w:rPr>
          <w:sz w:val="22"/>
          <w:szCs w:val="22"/>
        </w:rPr>
        <w:t>i</w:t>
      </w:r>
      <w:r w:rsidR="008F560C" w:rsidRPr="00401D64">
        <w:rPr>
          <w:sz w:val="22"/>
          <w:szCs w:val="22"/>
        </w:rPr>
        <w:t xml:space="preserve">nspection </w:t>
      </w:r>
      <w:r w:rsidR="00864702" w:rsidRPr="00401D64">
        <w:rPr>
          <w:sz w:val="22"/>
          <w:szCs w:val="22"/>
        </w:rPr>
        <w:t>g</w:t>
      </w:r>
      <w:r w:rsidR="008F560C" w:rsidRPr="00401D64">
        <w:rPr>
          <w:sz w:val="22"/>
          <w:szCs w:val="22"/>
        </w:rPr>
        <w:t xml:space="preserve">uidance section </w:t>
      </w:r>
      <w:r w:rsidR="00D11F94" w:rsidRPr="00401D64">
        <w:rPr>
          <w:sz w:val="22"/>
          <w:szCs w:val="22"/>
        </w:rPr>
        <w:t>to associate the specific guidance to the associated requirement</w:t>
      </w:r>
      <w:r w:rsidR="008F560C" w:rsidRPr="00401D64">
        <w:rPr>
          <w:sz w:val="22"/>
          <w:szCs w:val="22"/>
        </w:rPr>
        <w:t>.</w:t>
      </w:r>
      <w:r w:rsidR="001D036A" w:rsidRPr="00401D64">
        <w:rPr>
          <w:sz w:val="22"/>
          <w:szCs w:val="22"/>
        </w:rPr>
        <w:t xml:space="preserve">  When there are two separate sections, i</w:t>
      </w:r>
      <w:r w:rsidRPr="00401D64">
        <w:rPr>
          <w:sz w:val="22"/>
          <w:szCs w:val="22"/>
        </w:rPr>
        <w:t xml:space="preserve">f no guidance is given for a requirement, </w:t>
      </w:r>
      <w:r w:rsidR="00316C9F" w:rsidRPr="00401D64">
        <w:rPr>
          <w:sz w:val="22"/>
          <w:szCs w:val="22"/>
        </w:rPr>
        <w:t xml:space="preserve">the corresponding identifier in the guidance section should </w:t>
      </w:r>
      <w:r w:rsidRPr="00401D64">
        <w:rPr>
          <w:sz w:val="22"/>
          <w:szCs w:val="22"/>
        </w:rPr>
        <w:t>use the phrase, “No inspection guidance.”</w:t>
      </w:r>
    </w:p>
    <w:p w:rsidR="00E155C5" w:rsidRDefault="00E155C5" w:rsidP="004D3FDF">
      <w:pPr>
        <w:pStyle w:val="Lettered"/>
        <w:ind w:left="807" w:hanging="533"/>
        <w:jc w:val="left"/>
        <w:rPr>
          <w:ins w:id="396" w:author="Author" w:date="2012-05-16T10:01:00Z"/>
          <w:sz w:val="22"/>
          <w:szCs w:val="22"/>
        </w:rPr>
        <w:sectPr w:rsidR="00E155C5" w:rsidSect="005A7330">
          <w:footerReference w:type="first" r:id="rId29"/>
          <w:pgSz w:w="12240" w:h="15840" w:code="1"/>
          <w:pgMar w:top="1440" w:right="1440" w:bottom="1440" w:left="1440" w:header="1440" w:footer="1440" w:gutter="0"/>
          <w:pgNumType w:start="0"/>
          <w:cols w:space="720"/>
          <w:noEndnote/>
          <w:titlePg/>
          <w:docGrid w:linePitch="299"/>
        </w:sectPr>
      </w:pPr>
    </w:p>
    <w:p w:rsidR="00A05476" w:rsidRPr="00401D64" w:rsidRDefault="00A05476" w:rsidP="004D3FDF">
      <w:pPr>
        <w:pStyle w:val="Lettered"/>
        <w:ind w:left="807" w:hanging="533"/>
        <w:jc w:val="left"/>
        <w:rPr>
          <w:sz w:val="22"/>
          <w:szCs w:val="22"/>
        </w:rPr>
      </w:pPr>
    </w:p>
    <w:p w:rsidR="00D169D1" w:rsidRPr="00401D64" w:rsidRDefault="001D036A" w:rsidP="004D3FDF">
      <w:pPr>
        <w:pStyle w:val="Lettered"/>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t xml:space="preserve">Section </w:t>
      </w:r>
      <w:r w:rsidRPr="00401D64">
        <w:rPr>
          <w:sz w:val="22"/>
          <w:szCs w:val="22"/>
        </w:rPr>
        <w:t>03</w:t>
      </w:r>
      <w:r w:rsidR="00D169D1" w:rsidRPr="00401D64">
        <w:rPr>
          <w:sz w:val="22"/>
          <w:szCs w:val="22"/>
        </w:rPr>
        <w:t>, “Resource Estimate</w:t>
      </w:r>
      <w:r w:rsidR="006C3A8D" w:rsidRPr="00401D64">
        <w:rPr>
          <w:sz w:val="22"/>
          <w:szCs w:val="22"/>
        </w:rPr>
        <w:t>.”</w:t>
      </w:r>
      <w:r w:rsidR="00D169D1" w:rsidRPr="00401D64">
        <w:rPr>
          <w:sz w:val="22"/>
          <w:szCs w:val="22"/>
        </w:rPr>
        <w:t xml:space="preserve">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rsidR="00D169D1" w:rsidRPr="00401D64" w:rsidRDefault="00D169D1" w:rsidP="004D3FDF">
      <w:pPr>
        <w:pStyle w:val="Lettered"/>
        <w:ind w:left="807" w:hanging="533"/>
        <w:jc w:val="left"/>
        <w:rPr>
          <w:sz w:val="22"/>
          <w:szCs w:val="22"/>
        </w:rPr>
      </w:pPr>
    </w:p>
    <w:p w:rsidR="00D11F94" w:rsidRPr="00401D64" w:rsidRDefault="001D036A" w:rsidP="004D3FDF">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Section </w:t>
      </w:r>
      <w:r w:rsidRPr="00401D64">
        <w:rPr>
          <w:sz w:val="22"/>
          <w:szCs w:val="22"/>
        </w:rPr>
        <w:t>04</w:t>
      </w:r>
      <w:r w:rsidR="00D169D1" w:rsidRPr="00401D64">
        <w:rPr>
          <w:sz w:val="22"/>
          <w:szCs w:val="22"/>
        </w:rPr>
        <w:t>, “References</w:t>
      </w:r>
      <w:r w:rsidR="006C3A8D" w:rsidRPr="00401D64">
        <w:rPr>
          <w:sz w:val="22"/>
          <w:szCs w:val="22"/>
        </w:rPr>
        <w:t>.”</w:t>
      </w:r>
      <w:r w:rsidR="00D169D1" w:rsidRPr="00401D64">
        <w:rPr>
          <w:sz w:val="22"/>
          <w:szCs w:val="22"/>
        </w:rPr>
        <w:t xml:space="preserve">  </w:t>
      </w:r>
      <w:proofErr w:type="gramStart"/>
      <w:r w:rsidR="00D169D1" w:rsidRPr="00401D64">
        <w:rPr>
          <w:sz w:val="22"/>
          <w:szCs w:val="22"/>
        </w:rPr>
        <w:t>Lists documents that will be immediately helpful to the inspector in performing the inspection procedure.</w:t>
      </w:r>
      <w:proofErr w:type="gramEnd"/>
      <w:r w:rsidR="00D169D1" w:rsidRPr="00401D64">
        <w:rPr>
          <w:sz w:val="22"/>
          <w:szCs w:val="22"/>
        </w:rPr>
        <w:t xml:space="preserve">  </w:t>
      </w:r>
      <w:r w:rsidR="00D11F94" w:rsidRPr="00401D64">
        <w:rPr>
          <w:sz w:val="22"/>
          <w:szCs w:val="22"/>
        </w:rPr>
        <w:t>The reference section is not intended to be a historical listing of documents about the inspection area.  It should be limited to those references directly relevant to performing the procedure.  Manual documents should not reference documents, policies, or practices of the Institute of Nuclear Power Operations (INPO).</w:t>
      </w:r>
    </w:p>
    <w:p w:rsidR="00D11F94" w:rsidRPr="00401D64" w:rsidRDefault="00D11F94" w:rsidP="004D3FDF">
      <w:pPr>
        <w:pStyle w:val="Lettered"/>
        <w:ind w:left="807" w:hanging="533"/>
        <w:jc w:val="left"/>
        <w:rPr>
          <w:sz w:val="22"/>
          <w:szCs w:val="22"/>
        </w:rPr>
      </w:pPr>
      <w:r w:rsidRPr="00401D64">
        <w:rPr>
          <w:sz w:val="22"/>
          <w:szCs w:val="22"/>
        </w:rPr>
        <w:tab/>
      </w:r>
    </w:p>
    <w:p w:rsidR="00D169D1" w:rsidRPr="00401D64" w:rsidRDefault="00D11F94" w:rsidP="004D3FDF">
      <w:pPr>
        <w:pStyle w:val="Lettered"/>
        <w:ind w:left="807" w:hanging="533"/>
        <w:jc w:val="left"/>
        <w:rPr>
          <w:sz w:val="22"/>
          <w:szCs w:val="22"/>
        </w:rPr>
      </w:pPr>
      <w:r w:rsidRPr="00401D64">
        <w:rPr>
          <w:sz w:val="22"/>
          <w:szCs w:val="22"/>
        </w:rPr>
        <w:tab/>
      </w:r>
      <w:r w:rsidR="00446EE0" w:rsidRPr="00401D64">
        <w:rPr>
          <w:sz w:val="22"/>
          <w:szCs w:val="22"/>
        </w:rPr>
        <w:t xml:space="preserve">The reference section shall list all other inspection manual documents (IMCs, IPs, and TIs) that appear in the document. </w:t>
      </w:r>
      <w:r w:rsidR="00D13835" w:rsidRPr="00401D64">
        <w:rPr>
          <w:sz w:val="22"/>
          <w:szCs w:val="22"/>
        </w:rPr>
        <w:t xml:space="preserve">For </w:t>
      </w:r>
      <w:r w:rsidR="00D169D1" w:rsidRPr="00401D64">
        <w:rPr>
          <w:sz w:val="22"/>
          <w:szCs w:val="22"/>
        </w:rPr>
        <w:t>NRC documents</w:t>
      </w:r>
      <w:r w:rsidR="00D13835" w:rsidRPr="00401D64">
        <w:rPr>
          <w:sz w:val="22"/>
          <w:szCs w:val="22"/>
        </w:rPr>
        <w:t>,</w:t>
      </w:r>
      <w:r w:rsidR="00D169D1" w:rsidRPr="00401D64">
        <w:rPr>
          <w:sz w:val="22"/>
          <w:szCs w:val="22"/>
        </w:rPr>
        <w:t xml:space="preserve"> the ADAMS accession number (e.g., ML003717333)</w:t>
      </w:r>
      <w:r w:rsidR="00D13835" w:rsidRPr="00401D64">
        <w:rPr>
          <w:sz w:val="22"/>
          <w:szCs w:val="22"/>
        </w:rPr>
        <w:t xml:space="preserve"> should be listed last</w:t>
      </w:r>
      <w:r w:rsidR="00D169D1" w:rsidRPr="00401D64">
        <w:rPr>
          <w:sz w:val="22"/>
          <w:szCs w:val="22"/>
        </w:rPr>
        <w:t>.  Regulatory guides and industry standards and codes do not need an ADAMS accession number.</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ab/>
      </w:r>
      <w:r w:rsidR="00D13835" w:rsidRPr="00401D64">
        <w:rPr>
          <w:sz w:val="22"/>
          <w:szCs w:val="22"/>
        </w:rPr>
        <w:tab/>
      </w:r>
      <w:r w:rsidRPr="00401D64">
        <w:rPr>
          <w:sz w:val="22"/>
          <w:szCs w:val="22"/>
        </w:rPr>
        <w:t>Procedures for the risk-informed baseline inspection program for reactors may include requirements and guidance in attachments to the procedures.  For this program, the attachments correspond to “</w:t>
      </w:r>
      <w:proofErr w:type="spellStart"/>
      <w:r w:rsidRPr="00401D64">
        <w:rPr>
          <w:sz w:val="22"/>
          <w:szCs w:val="22"/>
        </w:rPr>
        <w:t>inspectable</w:t>
      </w:r>
      <w:proofErr w:type="spellEnd"/>
      <w:r w:rsidRPr="00401D64">
        <w:rPr>
          <w:sz w:val="22"/>
          <w:szCs w:val="22"/>
        </w:rPr>
        <w:t xml:space="preserve"> areas” within the “cornerstones of safety” that form the foundation of the ROP (see IMC 2515</w:t>
      </w:r>
      <w:r w:rsidR="00446EE0" w:rsidRPr="00401D64">
        <w:rPr>
          <w:sz w:val="22"/>
          <w:szCs w:val="22"/>
        </w:rPr>
        <w:t>, “Light-Water Reactor Inspection Program -- Operations Phase”</w:t>
      </w:r>
      <w:r w:rsidRPr="00401D64">
        <w:rPr>
          <w:sz w:val="22"/>
          <w:szCs w:val="22"/>
        </w:rPr>
        <w:t>).</w:t>
      </w:r>
    </w:p>
    <w:p w:rsidR="00D169D1" w:rsidRPr="00401D64" w:rsidRDefault="00D169D1" w:rsidP="004D3FDF">
      <w:pPr>
        <w:pStyle w:val="Lettered"/>
        <w:ind w:left="807" w:hanging="533"/>
        <w:jc w:val="left"/>
        <w:rPr>
          <w:sz w:val="22"/>
          <w:szCs w:val="22"/>
        </w:rPr>
      </w:pPr>
    </w:p>
    <w:p w:rsidR="00D169D1" w:rsidRPr="00401D64" w:rsidRDefault="001D036A" w:rsidP="004D3FDF">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“Procedure Completion</w:t>
      </w:r>
      <w:r w:rsidR="006C3A8D" w:rsidRPr="00401D64">
        <w:rPr>
          <w:sz w:val="22"/>
          <w:szCs w:val="22"/>
        </w:rPr>
        <w:t>.”</w:t>
      </w:r>
      <w:r w:rsidR="00D169D1" w:rsidRPr="00401D64">
        <w:rPr>
          <w:sz w:val="22"/>
          <w:szCs w:val="22"/>
        </w:rPr>
        <w:t xml:space="preserve">  Defines the minimum sample size to be inspected and reported in the RPS in order to consider the procedure complete.  Describes what is meant by inspection sample(s) and how samples are counted.</w:t>
      </w:r>
    </w:p>
    <w:p w:rsidR="00D169D1" w:rsidRPr="00401D64" w:rsidRDefault="00D169D1" w:rsidP="004D3FDF">
      <w:pPr>
        <w:pStyle w:val="Lettered"/>
        <w:ind w:left="807" w:hanging="533"/>
        <w:jc w:val="left"/>
        <w:rPr>
          <w:sz w:val="22"/>
          <w:szCs w:val="22"/>
        </w:rPr>
      </w:pPr>
    </w:p>
    <w:p w:rsidR="00FD2AB9" w:rsidRDefault="00D169D1" w:rsidP="00FD2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397" w:author="Author" w:date="2012-11-15T12:15:00Z"/>
          <w:szCs w:val="22"/>
        </w:rPr>
      </w:pPr>
      <w:r w:rsidRPr="00401D64">
        <w:rPr>
          <w:rFonts w:cs="Arial"/>
          <w:szCs w:val="22"/>
        </w:rPr>
        <w:t>07.03</w:t>
      </w:r>
      <w:r w:rsidRPr="00401D64">
        <w:rPr>
          <w:rFonts w:cs="Arial"/>
          <w:szCs w:val="22"/>
        </w:rPr>
        <w:tab/>
      </w:r>
      <w:r w:rsidRPr="00401D64">
        <w:rPr>
          <w:rStyle w:val="Header02Char"/>
          <w:sz w:val="22"/>
          <w:szCs w:val="22"/>
        </w:rPr>
        <w:t>Temporary Instructions (TIs)</w:t>
      </w:r>
      <w:r w:rsidR="00BD240F" w:rsidRPr="00401D64">
        <w:rPr>
          <w:rStyle w:val="Header02Char"/>
          <w:sz w:val="22"/>
          <w:szCs w:val="22"/>
          <w:u w:val="none"/>
        </w:rPr>
        <w:fldChar w:fldCharType="begin"/>
      </w:r>
      <w:r w:rsidR="00D06A90" w:rsidRPr="00401D64">
        <w:rPr>
          <w:rFonts w:cs="Arial"/>
          <w:szCs w:val="22"/>
        </w:rPr>
        <w:instrText xml:space="preserve"> TC "</w:instrText>
      </w:r>
      <w:bookmarkStart w:id="398" w:name="_Toc165974705"/>
      <w:bookmarkStart w:id="399" w:name="_Toc165975416"/>
      <w:bookmarkStart w:id="400" w:name="_Toc165976099"/>
      <w:bookmarkStart w:id="401" w:name="_Toc166396806"/>
      <w:bookmarkStart w:id="402" w:name="_Toc166397211"/>
      <w:bookmarkStart w:id="403" w:name="_Toc166397420"/>
      <w:bookmarkStart w:id="404" w:name="_Toc166397743"/>
      <w:bookmarkStart w:id="405" w:name="_Toc166398264"/>
      <w:bookmarkStart w:id="406" w:name="_Toc168308379"/>
      <w:bookmarkStart w:id="407" w:name="_Toc168308507"/>
      <w:bookmarkStart w:id="408" w:name="_Toc293925072"/>
      <w:r w:rsidR="00D06A90" w:rsidRPr="00401D64">
        <w:rPr>
          <w:rFonts w:cs="Arial"/>
          <w:szCs w:val="22"/>
        </w:rPr>
        <w:instrText>07.03</w:instrText>
      </w:r>
      <w:r w:rsidR="00D06A90" w:rsidRPr="00401D64">
        <w:rPr>
          <w:rFonts w:cs="Arial"/>
          <w:szCs w:val="22"/>
        </w:rPr>
        <w:tab/>
      </w:r>
      <w:r w:rsidR="00D06A90" w:rsidRPr="00401D64">
        <w:rPr>
          <w:rStyle w:val="Header02Char"/>
          <w:sz w:val="22"/>
          <w:szCs w:val="22"/>
          <w:u w:val="none"/>
        </w:rPr>
        <w:instrText>Temporary Instructions (TIs)</w:instrText>
      </w:r>
      <w:bookmarkEnd w:id="398"/>
      <w:bookmarkEnd w:id="399"/>
      <w:bookmarkEnd w:id="400"/>
      <w:bookmarkEnd w:id="401"/>
      <w:bookmarkEnd w:id="402"/>
      <w:bookmarkEnd w:id="403"/>
      <w:bookmarkEnd w:id="404"/>
      <w:bookmarkEnd w:id="405"/>
      <w:bookmarkEnd w:id="406"/>
      <w:bookmarkEnd w:id="407"/>
      <w:bookmarkEnd w:id="408"/>
      <w:r w:rsidR="00D06A90" w:rsidRPr="00401D64">
        <w:rPr>
          <w:rFonts w:cs="Arial"/>
          <w:szCs w:val="22"/>
        </w:rPr>
        <w:instrText>" \f C \l "</w:instrText>
      </w:r>
      <w:r w:rsidR="004A4746">
        <w:rPr>
          <w:rFonts w:cs="Arial"/>
          <w:szCs w:val="22"/>
        </w:rPr>
        <w:instrText>16</w:instrText>
      </w:r>
      <w:proofErr w:type="gramStart"/>
      <w:r w:rsidR="00D06A90" w:rsidRPr="00401D64">
        <w:rPr>
          <w:rFonts w:cs="Arial"/>
          <w:szCs w:val="22"/>
        </w:rPr>
        <w:instrText xml:space="preserve">" </w:instrText>
      </w:r>
      <w:proofErr w:type="gramEnd"/>
      <w:r w:rsidR="00BD240F" w:rsidRPr="00401D64">
        <w:rPr>
          <w:rStyle w:val="Header02Char"/>
          <w:sz w:val="22"/>
          <w:szCs w:val="22"/>
          <w:u w:val="none"/>
        </w:rPr>
        <w:fldChar w:fldCharType="end"/>
      </w:r>
      <w:r w:rsidRPr="00401D64">
        <w:rPr>
          <w:rFonts w:cs="Arial"/>
          <w:szCs w:val="22"/>
        </w:rPr>
        <w:t xml:space="preserve">.  </w:t>
      </w:r>
      <w:ins w:id="409" w:author="Author" w:date="2012-11-15T12:15:00Z">
        <w:r w:rsidR="00BD240F" w:rsidRPr="00401D64">
          <w:rPr>
            <w:rStyle w:val="Header02Char"/>
            <w:sz w:val="22"/>
            <w:szCs w:val="22"/>
            <w:u w:val="none"/>
          </w:rPr>
          <w:fldChar w:fldCharType="begin"/>
        </w:r>
        <w:r w:rsidR="00FD2AB9" w:rsidRPr="00401D64">
          <w:rPr>
            <w:rFonts w:cs="Arial"/>
            <w:szCs w:val="22"/>
          </w:rPr>
          <w:instrText xml:space="preserve"> TC "07.03</w:instrText>
        </w:r>
        <w:r w:rsidR="00FD2AB9" w:rsidRPr="00401D64">
          <w:rPr>
            <w:rFonts w:cs="Arial"/>
            <w:szCs w:val="22"/>
          </w:rPr>
          <w:tab/>
        </w:r>
        <w:r w:rsidR="00FD2AB9" w:rsidRPr="00401D64">
          <w:rPr>
            <w:rStyle w:val="Header02Char"/>
            <w:sz w:val="22"/>
            <w:szCs w:val="22"/>
            <w:u w:val="none"/>
          </w:rPr>
          <w:instrText>Temporary Instructions (TIs)</w:instrText>
        </w:r>
        <w:r w:rsidR="00FD2AB9" w:rsidRPr="00401D64">
          <w:rPr>
            <w:rFonts w:cs="Arial"/>
            <w:szCs w:val="22"/>
          </w:rPr>
          <w:instrText>" \f C \l "2</w:instrText>
        </w:r>
        <w:proofErr w:type="gramStart"/>
        <w:r w:rsidR="00FD2AB9" w:rsidRPr="00401D64">
          <w:rPr>
            <w:rFonts w:cs="Arial"/>
            <w:szCs w:val="22"/>
          </w:rPr>
          <w:instrText xml:space="preserve">" </w:instrText>
        </w:r>
        <w:proofErr w:type="gramEnd"/>
        <w:r w:rsidR="00BD240F" w:rsidRPr="00401D64">
          <w:rPr>
            <w:rStyle w:val="Header02Char"/>
            <w:sz w:val="22"/>
            <w:szCs w:val="22"/>
            <w:u w:val="none"/>
          </w:rPr>
          <w:fldChar w:fldCharType="end"/>
        </w:r>
        <w:r w:rsidR="00FD2AB9" w:rsidRPr="00401D64">
          <w:rPr>
            <w:rFonts w:cs="Arial"/>
            <w:szCs w:val="22"/>
          </w:rPr>
          <w:t xml:space="preserve">.  </w:t>
        </w:r>
      </w:ins>
      <w:r w:rsidR="00FD2AB9" w:rsidRPr="00401D64">
        <w:rPr>
          <w:rFonts w:cs="Arial"/>
          <w:szCs w:val="22"/>
        </w:rPr>
        <w:t>A TI is primarily used as a one-time inspection of a significant generic safety issue</w:t>
      </w:r>
      <w:ins w:id="410" w:author="Author" w:date="2012-11-15T12:15:00Z">
        <w:r w:rsidR="00FD2AB9">
          <w:rPr>
            <w:rFonts w:cs="Arial"/>
            <w:szCs w:val="22"/>
          </w:rPr>
          <w:t xml:space="preserve"> or less frequently for </w:t>
        </w:r>
      </w:ins>
      <w:r w:rsidR="00FD2AB9" w:rsidRPr="00401D64">
        <w:rPr>
          <w:rFonts w:cs="Arial"/>
          <w:szCs w:val="22"/>
        </w:rPr>
        <w:t xml:space="preserve">a one-time </w:t>
      </w:r>
      <w:ins w:id="411" w:author="Author" w:date="2012-11-15T12:15:00Z">
        <w:r w:rsidR="00FD2AB9">
          <w:rPr>
            <w:rFonts w:cs="Arial"/>
            <w:szCs w:val="22"/>
          </w:rPr>
          <w:t xml:space="preserve">information </w:t>
        </w:r>
      </w:ins>
      <w:r w:rsidR="00FD2AB9" w:rsidRPr="00401D64">
        <w:rPr>
          <w:rFonts w:cs="Arial"/>
          <w:szCs w:val="22"/>
        </w:rPr>
        <w:t>collection.</w:t>
      </w:r>
      <w:ins w:id="412" w:author="Author" w:date="2012-11-15T12:15:00Z">
        <w:r w:rsidR="00FD2AB9" w:rsidRPr="00401D64">
          <w:rPr>
            <w:rFonts w:cs="Arial"/>
            <w:szCs w:val="22"/>
          </w:rPr>
          <w:t xml:space="preserve">  </w:t>
        </w:r>
      </w:ins>
      <w:r w:rsidR="00FD2AB9" w:rsidRPr="00401D64">
        <w:rPr>
          <w:rFonts w:cs="Arial"/>
          <w:szCs w:val="22"/>
        </w:rPr>
        <w:t xml:space="preserve">Requests for new </w:t>
      </w:r>
      <w:ins w:id="413" w:author="Author" w:date="2012-11-15T12:15:00Z">
        <w:r w:rsidR="00FD2AB9">
          <w:rPr>
            <w:rFonts w:cs="Arial"/>
            <w:szCs w:val="22"/>
          </w:rPr>
          <w:t xml:space="preserve">ROP </w:t>
        </w:r>
      </w:ins>
      <w:r w:rsidR="00FD2AB9" w:rsidRPr="00401D64">
        <w:rPr>
          <w:rFonts w:cs="Arial"/>
          <w:szCs w:val="22"/>
        </w:rPr>
        <w:t xml:space="preserve">TIs should be </w:t>
      </w:r>
      <w:ins w:id="414" w:author="Author" w:date="2012-11-15T12:15:00Z">
        <w:r w:rsidR="00FD2AB9">
          <w:rPr>
            <w:rFonts w:cs="Arial"/>
            <w:szCs w:val="22"/>
          </w:rPr>
          <w:t xml:space="preserve">directed </w:t>
        </w:r>
      </w:ins>
      <w:r w:rsidR="00FD2AB9" w:rsidRPr="00401D64">
        <w:rPr>
          <w:rFonts w:cs="Arial"/>
          <w:szCs w:val="22"/>
        </w:rPr>
        <w:t xml:space="preserve">to the </w:t>
      </w:r>
      <w:ins w:id="415" w:author="Author" w:date="2012-11-15T12:15:00Z">
        <w:r w:rsidR="00FD2AB9">
          <w:rPr>
            <w:rFonts w:cs="Arial"/>
            <w:szCs w:val="22"/>
          </w:rPr>
          <w:t xml:space="preserve">Reactor Inspection </w:t>
        </w:r>
      </w:ins>
      <w:r w:rsidR="00FD2AB9">
        <w:rPr>
          <w:rFonts w:cs="Arial"/>
          <w:szCs w:val="22"/>
        </w:rPr>
        <w:t xml:space="preserve">Branch </w:t>
      </w:r>
      <w:r w:rsidR="00FD2AB9" w:rsidRPr="00401D64">
        <w:rPr>
          <w:rFonts w:cs="Arial"/>
          <w:szCs w:val="22"/>
        </w:rPr>
        <w:t>Chief</w:t>
      </w:r>
      <w:ins w:id="416" w:author="Author" w:date="2012-11-15T12:15:00Z">
        <w:r w:rsidR="00FD2AB9">
          <w:rPr>
            <w:rFonts w:cs="Arial"/>
            <w:szCs w:val="22"/>
          </w:rPr>
          <w:t xml:space="preserve"> (NRR/DIRS/IRIB)</w:t>
        </w:r>
      </w:ins>
      <w:ins w:id="417" w:author="Author" w:date="2012-12-03T10:36:00Z">
        <w:r w:rsidR="00747EAE">
          <w:rPr>
            <w:rFonts w:cs="Arial"/>
            <w:szCs w:val="22"/>
          </w:rPr>
          <w:t xml:space="preserve"> to obtain approval for budget estimates</w:t>
        </w:r>
      </w:ins>
      <w:ins w:id="418" w:author="Author" w:date="2012-11-15T12:15:00Z">
        <w:r w:rsidR="00FD2AB9" w:rsidRPr="00401D64">
          <w:rPr>
            <w:rFonts w:cs="Arial"/>
            <w:szCs w:val="22"/>
          </w:rPr>
          <w:t xml:space="preserve">.  </w:t>
        </w:r>
      </w:ins>
      <w:r w:rsidR="00FD2AB9" w:rsidRPr="00401D64">
        <w:rPr>
          <w:rFonts w:cs="Arial"/>
          <w:szCs w:val="22"/>
        </w:rPr>
        <w:t>Th</w:t>
      </w:r>
      <w:ins w:id="419" w:author="Author" w:date="2012-11-15T12:15:00Z">
        <w:r w:rsidR="00FD2AB9">
          <w:rPr>
            <w:rFonts w:cs="Arial"/>
            <w:szCs w:val="22"/>
          </w:rPr>
          <w:t xml:space="preserve">is request would typically be made via </w:t>
        </w:r>
      </w:ins>
      <w:r w:rsidR="00FD2AB9" w:rsidRPr="00401D64">
        <w:rPr>
          <w:rFonts w:cs="Arial"/>
          <w:szCs w:val="22"/>
        </w:rPr>
        <w:t>e-mail</w:t>
      </w:r>
      <w:ins w:id="420" w:author="Author" w:date="2012-11-15T12:15:00Z">
        <w:r w:rsidR="00FD2AB9" w:rsidRPr="00401D64">
          <w:rPr>
            <w:rFonts w:cs="Arial"/>
            <w:szCs w:val="22"/>
          </w:rPr>
          <w:t xml:space="preserve"> </w:t>
        </w:r>
        <w:r w:rsidR="00FD2AB9">
          <w:rPr>
            <w:rFonts w:cs="Arial"/>
            <w:szCs w:val="22"/>
          </w:rPr>
          <w:t xml:space="preserve">as soon as the need for a TI is identified.  The request </w:t>
        </w:r>
      </w:ins>
      <w:r w:rsidR="00FD2AB9" w:rsidRPr="00401D64">
        <w:rPr>
          <w:rFonts w:cs="Arial"/>
          <w:szCs w:val="22"/>
        </w:rPr>
        <w:t>should</w:t>
      </w:r>
      <w:ins w:id="421" w:author="Author" w:date="2012-11-15T12:15:00Z">
        <w:r w:rsidR="00FD2AB9" w:rsidRPr="00401D64">
          <w:rPr>
            <w:rFonts w:cs="Arial"/>
            <w:szCs w:val="22"/>
          </w:rPr>
          <w:t xml:space="preserve"> </w:t>
        </w:r>
        <w:r w:rsidR="00FD2AB9">
          <w:rPr>
            <w:rFonts w:cs="Arial"/>
            <w:szCs w:val="22"/>
          </w:rPr>
          <w:t>include the n</w:t>
        </w:r>
        <w:r w:rsidR="00FD2AB9">
          <w:rPr>
            <w:szCs w:val="22"/>
          </w:rPr>
          <w:t>ecessary background to understand why a TI is required</w:t>
        </w:r>
      </w:ins>
      <w:ins w:id="422" w:author="Author" w:date="2012-12-06T09:35:00Z">
        <w:r w:rsidR="008145BF">
          <w:rPr>
            <w:szCs w:val="22"/>
          </w:rPr>
          <w:t>,</w:t>
        </w:r>
      </w:ins>
      <w:ins w:id="423" w:author="Author" w:date="2012-11-15T12:15:00Z">
        <w:r w:rsidR="00FD2AB9">
          <w:rPr>
            <w:szCs w:val="22"/>
          </w:rPr>
          <w:t xml:space="preserve"> or warranted</w:t>
        </w:r>
      </w:ins>
      <w:ins w:id="424" w:author="Author" w:date="2012-12-06T09:35:00Z">
        <w:r w:rsidR="008145BF">
          <w:rPr>
            <w:szCs w:val="22"/>
          </w:rPr>
          <w:t>,</w:t>
        </w:r>
      </w:ins>
      <w:ins w:id="425" w:author="Author" w:date="2012-11-15T12:15:00Z">
        <w:r w:rsidR="00FD2AB9">
          <w:rPr>
            <w:szCs w:val="22"/>
          </w:rPr>
          <w:t xml:space="preserve"> including why </w:t>
        </w:r>
        <w:r w:rsidR="00FD2AB9" w:rsidRPr="00401D64">
          <w:rPr>
            <w:rFonts w:cs="Arial"/>
            <w:szCs w:val="22"/>
          </w:rPr>
          <w:t xml:space="preserve">the information </w:t>
        </w:r>
        <w:r w:rsidR="00FD2AB9">
          <w:rPr>
            <w:rFonts w:cs="Arial"/>
            <w:szCs w:val="22"/>
          </w:rPr>
          <w:t xml:space="preserve">should not </w:t>
        </w:r>
        <w:r w:rsidR="00FD2AB9" w:rsidRPr="00401D64">
          <w:rPr>
            <w:rFonts w:cs="Arial"/>
            <w:szCs w:val="22"/>
          </w:rPr>
          <w:t>be obtained by other means</w:t>
        </w:r>
        <w:r w:rsidR="00FD2AB9">
          <w:rPr>
            <w:rFonts w:cs="Arial"/>
            <w:szCs w:val="22"/>
          </w:rPr>
          <w:t xml:space="preserve"> (e.g., </w:t>
        </w:r>
        <w:proofErr w:type="spellStart"/>
        <w:r w:rsidR="00FD2AB9">
          <w:rPr>
            <w:rFonts w:cs="Arial"/>
            <w:szCs w:val="22"/>
          </w:rPr>
          <w:t>OpESS</w:t>
        </w:r>
        <w:proofErr w:type="spellEnd"/>
        <w:r w:rsidR="00FD2AB9">
          <w:rPr>
            <w:rFonts w:cs="Arial"/>
            <w:szCs w:val="22"/>
          </w:rPr>
          <w:t xml:space="preserve"> or generic communication), </w:t>
        </w:r>
        <w:r w:rsidR="00FD2AB9">
          <w:rPr>
            <w:szCs w:val="22"/>
          </w:rPr>
          <w:t>an estimate of required resources and site applicability, an assessment of the safety or security significance providing justification for such resource expenditures, and the estimated dates for start and completion.</w:t>
        </w:r>
      </w:ins>
    </w:p>
    <w:p w:rsidR="00D072E3" w:rsidRPr="00401D64" w:rsidRDefault="00D072E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072E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 TI is usually in effect from</w:t>
      </w:r>
      <w:r w:rsidR="008145BF">
        <w:rPr>
          <w:rFonts w:cs="Arial"/>
          <w:szCs w:val="22"/>
        </w:rPr>
        <w:t xml:space="preserve"> </w:t>
      </w:r>
      <w:r w:rsidR="00D169D1" w:rsidRPr="00401D64">
        <w:rPr>
          <w:rFonts w:cs="Arial"/>
          <w:szCs w:val="22"/>
        </w:rPr>
        <w:t>12 months</w:t>
      </w:r>
      <w:r w:rsidRPr="00401D64">
        <w:rPr>
          <w:rFonts w:cs="Arial"/>
          <w:szCs w:val="22"/>
        </w:rPr>
        <w:t xml:space="preserve"> to</w:t>
      </w:r>
      <w:r w:rsidR="00D169D1" w:rsidRPr="00401D64">
        <w:rPr>
          <w:rFonts w:cs="Arial"/>
          <w:szCs w:val="22"/>
        </w:rPr>
        <w:t xml:space="preserve"> 24 months.  If a TI will be in effect for </w:t>
      </w:r>
      <w:r w:rsidRPr="00401D64">
        <w:rPr>
          <w:rFonts w:cs="Arial"/>
          <w:szCs w:val="22"/>
        </w:rPr>
        <w:t>less tha</w:t>
      </w:r>
      <w:r w:rsidR="00E62BF5" w:rsidRPr="00401D64">
        <w:rPr>
          <w:rFonts w:cs="Arial"/>
          <w:szCs w:val="22"/>
        </w:rPr>
        <w:t>n</w:t>
      </w:r>
      <w:r w:rsidR="00AC1CD3" w:rsidRPr="00401D64">
        <w:rPr>
          <w:rFonts w:cs="Arial"/>
          <w:szCs w:val="22"/>
        </w:rPr>
        <w:t xml:space="preserve"> </w:t>
      </w:r>
      <w:r w:rsidRPr="00401D64">
        <w:rPr>
          <w:rFonts w:cs="Arial"/>
          <w:szCs w:val="22"/>
        </w:rPr>
        <w:t>12 months</w:t>
      </w:r>
      <w:r w:rsidR="008145BF">
        <w:rPr>
          <w:rFonts w:cs="Arial"/>
          <w:szCs w:val="22"/>
        </w:rPr>
        <w:t>,</w:t>
      </w:r>
      <w:r w:rsidRPr="00401D64">
        <w:rPr>
          <w:rFonts w:cs="Arial"/>
          <w:szCs w:val="22"/>
        </w:rPr>
        <w:t xml:space="preserve"> or </w:t>
      </w:r>
      <w:r w:rsidR="00D169D1" w:rsidRPr="00401D64">
        <w:rPr>
          <w:rFonts w:cs="Arial"/>
          <w:szCs w:val="22"/>
        </w:rPr>
        <w:t>more than 24 months, the originator must provide a special justification</w:t>
      </w:r>
      <w:r w:rsidRPr="00401D64">
        <w:rPr>
          <w:rFonts w:cs="Arial"/>
          <w:szCs w:val="22"/>
        </w:rPr>
        <w:t xml:space="preserve"> to the IRIB Branch Chief by </w:t>
      </w:r>
      <w:r w:rsidR="00E62BF5" w:rsidRPr="00401D64">
        <w:rPr>
          <w:rFonts w:cs="Arial"/>
          <w:szCs w:val="22"/>
        </w:rPr>
        <w:t>e-mail</w:t>
      </w:r>
      <w:r w:rsidR="00D169D1" w:rsidRPr="00401D64">
        <w:rPr>
          <w:rFonts w:cs="Arial"/>
          <w:szCs w:val="22"/>
        </w:rPr>
        <w:t xml:space="preserve">.  </w:t>
      </w:r>
      <w:ins w:id="426" w:author="Author" w:date="2012-12-10T08:27:00Z">
        <w:r w:rsidR="00203E53">
          <w:rPr>
            <w:rFonts w:cs="Arial"/>
            <w:szCs w:val="22"/>
          </w:rPr>
          <w:t>T</w:t>
        </w:r>
      </w:ins>
      <w:ins w:id="427" w:author="Author" w:date="2012-12-06T09:37:00Z">
        <w:r w:rsidR="008145BF">
          <w:rPr>
            <w:rFonts w:cs="Arial"/>
            <w:szCs w:val="22"/>
          </w:rPr>
          <w:t xml:space="preserve">he request to extend the TI </w:t>
        </w:r>
      </w:ins>
      <w:ins w:id="428" w:author="Author" w:date="2012-12-10T08:27:00Z">
        <w:r w:rsidR="00203E53">
          <w:rPr>
            <w:rFonts w:cs="Arial"/>
            <w:szCs w:val="22"/>
          </w:rPr>
          <w:t>should be received in a timely manner prior to its expiration.  If it is not, the</w:t>
        </w:r>
      </w:ins>
      <w:ins w:id="429" w:author="Author" w:date="2012-12-06T09:37:00Z">
        <w:r w:rsidR="008145BF">
          <w:rPr>
            <w:rFonts w:cs="Arial"/>
            <w:szCs w:val="22"/>
          </w:rPr>
          <w:t xml:space="preserve"> TI will be </w:t>
        </w:r>
      </w:ins>
      <w:ins w:id="430" w:author="Author" w:date="2012-12-10T08:28:00Z">
        <w:r w:rsidR="00203E53">
          <w:rPr>
            <w:rFonts w:cs="Arial"/>
            <w:szCs w:val="22"/>
          </w:rPr>
          <w:t xml:space="preserve">deleted via a Change Notice and </w:t>
        </w:r>
      </w:ins>
      <w:ins w:id="431" w:author="Author" w:date="2012-12-06T09:37:00Z">
        <w:r w:rsidR="008145BF">
          <w:rPr>
            <w:rFonts w:cs="Arial"/>
            <w:szCs w:val="22"/>
          </w:rPr>
          <w:t>closed</w:t>
        </w:r>
      </w:ins>
      <w:ins w:id="432" w:author="Author" w:date="2012-12-10T08:28:00Z">
        <w:r w:rsidR="00203E53">
          <w:rPr>
            <w:rFonts w:cs="Arial"/>
            <w:szCs w:val="22"/>
          </w:rPr>
          <w:t xml:space="preserve"> in the Re</w:t>
        </w:r>
      </w:ins>
      <w:ins w:id="433" w:author="Author" w:date="2012-12-10T08:31:00Z">
        <w:r w:rsidR="000426B1">
          <w:rPr>
            <w:rFonts w:cs="Arial"/>
            <w:szCs w:val="22"/>
          </w:rPr>
          <w:t>actor</w:t>
        </w:r>
      </w:ins>
      <w:ins w:id="434" w:author="Author" w:date="2012-12-10T08:28:00Z">
        <w:r w:rsidR="00203E53">
          <w:rPr>
            <w:rFonts w:cs="Arial"/>
            <w:szCs w:val="22"/>
          </w:rPr>
          <w:t xml:space="preserve"> Pro</w:t>
        </w:r>
      </w:ins>
      <w:ins w:id="435" w:author="Author" w:date="2012-12-10T08:31:00Z">
        <w:r w:rsidR="000426B1">
          <w:rPr>
            <w:rFonts w:cs="Arial"/>
            <w:szCs w:val="22"/>
          </w:rPr>
          <w:t>gram</w:t>
        </w:r>
      </w:ins>
      <w:ins w:id="436" w:author="Author" w:date="2012-12-10T08:28:00Z">
        <w:r w:rsidR="00203E53">
          <w:rPr>
            <w:rFonts w:cs="Arial"/>
            <w:szCs w:val="22"/>
          </w:rPr>
          <w:t xml:space="preserve"> System (RPS)</w:t>
        </w:r>
      </w:ins>
      <w:ins w:id="437" w:author="Author" w:date="2012-12-06T09:37:00Z">
        <w:r w:rsidR="008145BF">
          <w:rPr>
            <w:rFonts w:cs="Arial"/>
            <w:szCs w:val="22"/>
          </w:rPr>
          <w:t xml:space="preserve">.  </w:t>
        </w:r>
      </w:ins>
    </w:p>
    <w:p w:rsidR="00432E4F" w:rsidRPr="00401D64" w:rsidRDefault="00432E4F"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145BF" w:rsidRDefault="00D169D1" w:rsidP="004D3FDF">
      <w:pPr>
        <w:pStyle w:val="Subsection"/>
        <w:jc w:val="left"/>
        <w:rPr>
          <w:sz w:val="22"/>
          <w:szCs w:val="22"/>
        </w:rPr>
        <w:sectPr w:rsidR="008145BF" w:rsidSect="005A7330">
          <w:footerReference w:type="default" r:id="rId30"/>
          <w:footerReference w:type="first" r:id="rId31"/>
          <w:pgSz w:w="12240" w:h="15840" w:code="1"/>
          <w:pgMar w:top="1440" w:right="1440" w:bottom="1440" w:left="1440" w:header="1440" w:footer="1440" w:gutter="0"/>
          <w:pgNumType w:start="0"/>
          <w:cols w:space="720"/>
          <w:noEndnote/>
          <w:titlePg/>
          <w:docGrid w:linePitch="299"/>
        </w:sectPr>
      </w:pPr>
      <w:r w:rsidRPr="00401D64">
        <w:rPr>
          <w:sz w:val="22"/>
          <w:szCs w:val="22"/>
        </w:rPr>
        <w:t>Each TI has an expected completion date</w:t>
      </w:r>
      <w:ins w:id="440" w:author="Author" w:date="2012-12-06T09:36:00Z">
        <w:r w:rsidR="008145BF">
          <w:rPr>
            <w:sz w:val="22"/>
            <w:szCs w:val="22"/>
          </w:rPr>
          <w:t>,</w:t>
        </w:r>
      </w:ins>
      <w:r w:rsidRPr="00401D64">
        <w:rPr>
          <w:sz w:val="22"/>
          <w:szCs w:val="22"/>
        </w:rPr>
        <w:t xml:space="preserve"> </w:t>
      </w:r>
      <w:ins w:id="441" w:author="Author" w:date="2012-12-06T09:36:00Z">
        <w:r w:rsidR="008145BF">
          <w:rPr>
            <w:sz w:val="22"/>
            <w:szCs w:val="22"/>
          </w:rPr>
          <w:t>as well as</w:t>
        </w:r>
        <w:r w:rsidR="008145BF" w:rsidRPr="00401D64">
          <w:rPr>
            <w:sz w:val="22"/>
            <w:szCs w:val="22"/>
          </w:rPr>
          <w:t xml:space="preserve"> </w:t>
        </w:r>
      </w:ins>
      <w:r w:rsidRPr="00401D64">
        <w:rPr>
          <w:sz w:val="22"/>
          <w:szCs w:val="22"/>
        </w:rPr>
        <w:t>an expiration date.  If the stated purpose of the TI has not been accomplished by the expiration date</w:t>
      </w:r>
      <w:r w:rsidR="008145BF">
        <w:rPr>
          <w:sz w:val="22"/>
          <w:szCs w:val="22"/>
        </w:rPr>
        <w:t>,</w:t>
      </w:r>
      <w:r w:rsidR="00D072E3" w:rsidRPr="00401D64">
        <w:rPr>
          <w:sz w:val="22"/>
          <w:szCs w:val="22"/>
        </w:rPr>
        <w:t xml:space="preserve"> or </w:t>
      </w:r>
      <w:r w:rsidR="00577AB0" w:rsidRPr="00401D64">
        <w:rPr>
          <w:sz w:val="22"/>
          <w:szCs w:val="22"/>
        </w:rPr>
        <w:t xml:space="preserve">if </w:t>
      </w:r>
      <w:r w:rsidR="00D072E3" w:rsidRPr="00401D64">
        <w:rPr>
          <w:sz w:val="22"/>
          <w:szCs w:val="22"/>
        </w:rPr>
        <w:t xml:space="preserve">there is a need to add </w:t>
      </w:r>
    </w:p>
    <w:p w:rsidR="00D169D1" w:rsidRPr="00401D64" w:rsidRDefault="00D072E3" w:rsidP="004D3FDF">
      <w:pPr>
        <w:pStyle w:val="Subsection"/>
        <w:jc w:val="left"/>
        <w:rPr>
          <w:sz w:val="22"/>
          <w:szCs w:val="22"/>
        </w:rPr>
      </w:pPr>
      <w:proofErr w:type="gramStart"/>
      <w:r w:rsidRPr="00401D64">
        <w:rPr>
          <w:sz w:val="22"/>
          <w:szCs w:val="22"/>
        </w:rPr>
        <w:lastRenderedPageBreak/>
        <w:t>clarification</w:t>
      </w:r>
      <w:proofErr w:type="gramEnd"/>
      <w:r w:rsidRPr="00401D64">
        <w:rPr>
          <w:sz w:val="22"/>
          <w:szCs w:val="22"/>
        </w:rPr>
        <w:t xml:space="preserve"> to existing requirements and guidance</w:t>
      </w:r>
      <w:r w:rsidR="00D169D1" w:rsidRPr="00401D64">
        <w:rPr>
          <w:sz w:val="22"/>
          <w:szCs w:val="22"/>
        </w:rPr>
        <w:t xml:space="preserve">, the originating organization may revise and reissue </w:t>
      </w:r>
      <w:r w:rsidR="003D4A6B" w:rsidRPr="00401D64">
        <w:rPr>
          <w:sz w:val="22"/>
          <w:szCs w:val="22"/>
        </w:rPr>
        <w:t>the TI</w:t>
      </w:r>
      <w:r w:rsidR="00D169D1" w:rsidRPr="00401D64">
        <w:rPr>
          <w:sz w:val="22"/>
          <w:szCs w:val="22"/>
        </w:rPr>
        <w:t xml:space="preserve">.  The revised TI must be accompanied by a document issuing form (Exhibit </w:t>
      </w:r>
      <w:ins w:id="442" w:author="Author" w:date="2012-11-15T11:57:00Z">
        <w:r w:rsidR="004D3FDF">
          <w:rPr>
            <w:sz w:val="22"/>
            <w:szCs w:val="22"/>
          </w:rPr>
          <w:t>2</w:t>
        </w:r>
      </w:ins>
      <w:r w:rsidR="00D169D1" w:rsidRPr="00401D64">
        <w:rPr>
          <w:sz w:val="22"/>
          <w:szCs w:val="22"/>
        </w:rPr>
        <w:t xml:space="preserve">A, </w:t>
      </w:r>
      <w:ins w:id="443" w:author="Author" w:date="2012-11-15T11:57:00Z">
        <w:r w:rsidR="004D3FDF">
          <w:rPr>
            <w:sz w:val="22"/>
            <w:szCs w:val="22"/>
          </w:rPr>
          <w:t>2</w:t>
        </w:r>
      </w:ins>
      <w:r w:rsidR="00D169D1" w:rsidRPr="00401D64">
        <w:rPr>
          <w:sz w:val="22"/>
          <w:szCs w:val="22"/>
        </w:rPr>
        <w:t xml:space="preserve">B, </w:t>
      </w:r>
      <w:ins w:id="444" w:author="Author" w:date="2012-11-15T11:57:00Z">
        <w:r w:rsidR="004D3FDF">
          <w:rPr>
            <w:sz w:val="22"/>
            <w:szCs w:val="22"/>
          </w:rPr>
          <w:t>2</w:t>
        </w:r>
      </w:ins>
      <w:r w:rsidR="00D169D1" w:rsidRPr="00401D64">
        <w:rPr>
          <w:sz w:val="22"/>
          <w:szCs w:val="22"/>
        </w:rPr>
        <w:t>C,</w:t>
      </w:r>
      <w:r w:rsidR="00972C2B" w:rsidRPr="00401D64">
        <w:rPr>
          <w:sz w:val="22"/>
          <w:szCs w:val="22"/>
        </w:rPr>
        <w:t xml:space="preserve"> </w:t>
      </w:r>
      <w:ins w:id="445" w:author="Author" w:date="2012-11-15T11:57:00Z">
        <w:r w:rsidR="004D3FDF">
          <w:rPr>
            <w:sz w:val="22"/>
            <w:szCs w:val="22"/>
          </w:rPr>
          <w:t>2</w:t>
        </w:r>
      </w:ins>
      <w:r w:rsidR="00D169D1" w:rsidRPr="00401D64">
        <w:rPr>
          <w:sz w:val="22"/>
          <w:szCs w:val="22"/>
        </w:rPr>
        <w:t>D</w:t>
      </w:r>
      <w:r w:rsidR="003D04F4" w:rsidRPr="00401D64">
        <w:rPr>
          <w:sz w:val="22"/>
          <w:szCs w:val="22"/>
        </w:rPr>
        <w:t xml:space="preserve"> or </w:t>
      </w:r>
      <w:ins w:id="446" w:author="Author" w:date="2012-11-15T11:57:00Z">
        <w:r w:rsidR="004D3FDF">
          <w:rPr>
            <w:sz w:val="22"/>
            <w:szCs w:val="22"/>
          </w:rPr>
          <w:t>2</w:t>
        </w:r>
      </w:ins>
      <w:r w:rsidR="003D04F4" w:rsidRPr="00401D64">
        <w:rPr>
          <w:sz w:val="22"/>
          <w:szCs w:val="22"/>
        </w:rPr>
        <w:t>E</w:t>
      </w:r>
      <w:r w:rsidR="00D169D1" w:rsidRPr="00401D64">
        <w:rPr>
          <w:sz w:val="22"/>
          <w:szCs w:val="22"/>
        </w:rPr>
        <w:t>) justifying the re-issuance.  TIs are the only Manual document</w:t>
      </w:r>
      <w:r w:rsidR="00C0396C" w:rsidRPr="00401D64">
        <w:rPr>
          <w:sz w:val="22"/>
          <w:szCs w:val="22"/>
        </w:rPr>
        <w:t>s</w:t>
      </w:r>
      <w:r w:rsidR="00D169D1" w:rsidRPr="00401D64">
        <w:rPr>
          <w:sz w:val="22"/>
          <w:szCs w:val="22"/>
        </w:rPr>
        <w:t xml:space="preserve"> that use revision numbers.  Revisions of other Manual documents are indicated only by the new issue date.</w:t>
      </w:r>
    </w:p>
    <w:p w:rsidR="003D4A6B" w:rsidRPr="00401D64" w:rsidRDefault="003D4A6B" w:rsidP="004D3FDF">
      <w:pPr>
        <w:pStyle w:val="Subsection"/>
        <w:jc w:val="left"/>
        <w:rPr>
          <w:sz w:val="22"/>
          <w:szCs w:val="22"/>
        </w:rPr>
      </w:pPr>
    </w:p>
    <w:p w:rsidR="003D4A6B" w:rsidRPr="00401D64" w:rsidRDefault="003D4A6B" w:rsidP="004D3FDF">
      <w:pPr>
        <w:pStyle w:val="Subsection"/>
        <w:jc w:val="left"/>
        <w:rPr>
          <w:sz w:val="22"/>
          <w:szCs w:val="22"/>
        </w:rPr>
      </w:pPr>
      <w:r w:rsidRPr="00401D64">
        <w:rPr>
          <w:sz w:val="22"/>
          <w:szCs w:val="22"/>
        </w:rPr>
        <w:t>TIs shall contain the following information:</w:t>
      </w:r>
    </w:p>
    <w:p w:rsidR="003D4A6B" w:rsidRPr="00401D64" w:rsidRDefault="003D4A6B" w:rsidP="004D3FDF">
      <w:pPr>
        <w:pStyle w:val="Subsection"/>
        <w:jc w:val="left"/>
        <w:rPr>
          <w:sz w:val="22"/>
          <w:szCs w:val="22"/>
        </w:rPr>
      </w:pPr>
    </w:p>
    <w:p w:rsidR="00A8432D" w:rsidRPr="00401D64" w:rsidRDefault="003D4A6B" w:rsidP="004D3FDF">
      <w:pPr>
        <w:pStyle w:val="Subsection"/>
        <w:ind w:left="806" w:hanging="806"/>
        <w:jc w:val="left"/>
        <w:rPr>
          <w:sz w:val="22"/>
          <w:szCs w:val="22"/>
        </w:rPr>
      </w:pPr>
      <w:r w:rsidRPr="00401D64">
        <w:rPr>
          <w:sz w:val="22"/>
          <w:szCs w:val="22"/>
        </w:rPr>
        <w:tab/>
      </w:r>
      <w:r w:rsidR="00A8432D" w:rsidRPr="00401D64">
        <w:rPr>
          <w:sz w:val="22"/>
          <w:szCs w:val="22"/>
        </w:rPr>
        <w:t>a.</w:t>
      </w:r>
      <w:r w:rsidR="00A8432D" w:rsidRPr="00401D64">
        <w:rPr>
          <w:sz w:val="22"/>
          <w:szCs w:val="22"/>
        </w:rPr>
        <w:tab/>
        <w:t>Cornerstone</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00A8432D" w:rsidRPr="00401D64">
        <w:rPr>
          <w:sz w:val="22"/>
          <w:szCs w:val="22"/>
        </w:rPr>
        <w:t>.  List</w:t>
      </w:r>
      <w:r w:rsidR="00CC29EF" w:rsidRPr="00401D64">
        <w:rPr>
          <w:sz w:val="22"/>
          <w:szCs w:val="22"/>
        </w:rPr>
        <w:t>s</w:t>
      </w:r>
      <w:r w:rsidR="00A8432D" w:rsidRPr="00401D64">
        <w:rPr>
          <w:sz w:val="22"/>
          <w:szCs w:val="22"/>
        </w:rPr>
        <w:t xml:space="preserve"> the cornerstone(s) for which the TI is applicable.</w:t>
      </w:r>
    </w:p>
    <w:p w:rsidR="00A8432D" w:rsidRPr="00401D64" w:rsidRDefault="00A8432D" w:rsidP="004D3FDF">
      <w:pPr>
        <w:pStyle w:val="Subsection"/>
        <w:jc w:val="left"/>
        <w:rPr>
          <w:sz w:val="22"/>
          <w:szCs w:val="22"/>
        </w:rPr>
      </w:pPr>
    </w:p>
    <w:p w:rsidR="003D4A6B" w:rsidRPr="00401D64" w:rsidRDefault="00A8432D" w:rsidP="004D3FDF">
      <w:pPr>
        <w:pStyle w:val="Subsection"/>
        <w:ind w:left="807" w:hanging="533"/>
        <w:jc w:val="left"/>
        <w:rPr>
          <w:sz w:val="22"/>
          <w:szCs w:val="22"/>
        </w:rPr>
      </w:pPr>
      <w:r w:rsidRPr="00401D64">
        <w:rPr>
          <w:sz w:val="22"/>
          <w:szCs w:val="22"/>
        </w:rPr>
        <w:t xml:space="preserve">b. </w:t>
      </w:r>
      <w:r w:rsidRPr="00401D64">
        <w:rPr>
          <w:sz w:val="22"/>
          <w:szCs w:val="22"/>
        </w:rPr>
        <w:tab/>
        <w:t>Applicability</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Pr="00401D64">
        <w:rPr>
          <w:sz w:val="22"/>
          <w:szCs w:val="22"/>
        </w:rPr>
        <w:t xml:space="preserve">.  </w:t>
      </w:r>
      <w:r w:rsidR="00482FF9" w:rsidRPr="00401D64">
        <w:rPr>
          <w:sz w:val="22"/>
          <w:szCs w:val="22"/>
        </w:rPr>
        <w:t>Identifies</w:t>
      </w:r>
      <w:r w:rsidRPr="00401D64">
        <w:rPr>
          <w:sz w:val="22"/>
          <w:szCs w:val="22"/>
        </w:rPr>
        <w:t xml:space="preserve"> the </w:t>
      </w:r>
      <w:r w:rsidR="003568C9" w:rsidRPr="00401D64">
        <w:rPr>
          <w:rStyle w:val="Emphasis"/>
          <w:rFonts w:cs="Arial"/>
          <w:b w:val="0"/>
          <w:color w:val="000000"/>
          <w:sz w:val="22"/>
          <w:szCs w:val="22"/>
        </w:rPr>
        <w:t>facility or facilities</w:t>
      </w:r>
      <w:r w:rsidRPr="00401D64">
        <w:rPr>
          <w:rFonts w:cs="Arial"/>
          <w:color w:val="000000"/>
          <w:sz w:val="22"/>
          <w:szCs w:val="22"/>
        </w:rPr>
        <w:t xml:space="preserve">, </w:t>
      </w:r>
      <w:r w:rsidRPr="00401D64">
        <w:rPr>
          <w:sz w:val="22"/>
          <w:szCs w:val="22"/>
        </w:rPr>
        <w:t>site(s), and unit(s) for which the TI is applicable</w:t>
      </w:r>
      <w:r w:rsidR="003D04F4" w:rsidRPr="00401D64">
        <w:rPr>
          <w:sz w:val="22"/>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328C0" w:rsidRPr="00401D64" w:rsidRDefault="003D4A6B" w:rsidP="004D3FDF">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Section 01, “Objective</w:t>
      </w:r>
      <w:r w:rsidR="00482FF9" w:rsidRPr="00401D64">
        <w:rPr>
          <w:sz w:val="22"/>
          <w:szCs w:val="22"/>
        </w:rPr>
        <w:t>(</w:t>
      </w:r>
      <w:r w:rsidR="00D169D1" w:rsidRPr="00401D64">
        <w:rPr>
          <w:sz w:val="22"/>
          <w:szCs w:val="22"/>
        </w:rPr>
        <w:t>s</w:t>
      </w:r>
      <w:r w:rsidR="00482FF9" w:rsidRPr="00401D64">
        <w:rPr>
          <w:sz w:val="22"/>
          <w:szCs w:val="22"/>
        </w:rPr>
        <w:t>)</w:t>
      </w:r>
      <w:r w:rsidR="004774B4" w:rsidRPr="00401D64">
        <w:rPr>
          <w:sz w:val="22"/>
          <w:szCs w:val="22"/>
        </w:rPr>
        <w:t>.”</w:t>
      </w:r>
      <w:r w:rsidR="00D169D1" w:rsidRPr="00401D64">
        <w:rPr>
          <w:sz w:val="22"/>
          <w:szCs w:val="22"/>
        </w:rPr>
        <w:t xml:space="preserve">  </w:t>
      </w:r>
      <w:proofErr w:type="gramStart"/>
      <w:r w:rsidR="00A8432D" w:rsidRPr="00401D64">
        <w:rPr>
          <w:sz w:val="22"/>
          <w:szCs w:val="22"/>
        </w:rPr>
        <w:t>List</w:t>
      </w:r>
      <w:r w:rsidR="003568C9" w:rsidRPr="00401D64">
        <w:rPr>
          <w:sz w:val="22"/>
          <w:szCs w:val="22"/>
        </w:rPr>
        <w:t>s</w:t>
      </w:r>
      <w:r w:rsidR="00D169D1" w:rsidRPr="00401D64">
        <w:rPr>
          <w:sz w:val="22"/>
          <w:szCs w:val="22"/>
        </w:rPr>
        <w:t xml:space="preserve"> </w:t>
      </w:r>
      <w:r w:rsidRPr="00401D64">
        <w:rPr>
          <w:sz w:val="22"/>
          <w:szCs w:val="22"/>
        </w:rPr>
        <w:t>the objective(s) of the TI.</w:t>
      </w:r>
      <w:proofErr w:type="gramEnd"/>
      <w:r w:rsidRPr="00401D64">
        <w:rPr>
          <w:sz w:val="22"/>
          <w:szCs w:val="22"/>
        </w:rPr>
        <w:t xml:space="preserve">  </w:t>
      </w:r>
      <w:r w:rsidR="003568C9" w:rsidRPr="00401D64">
        <w:rPr>
          <w:sz w:val="22"/>
          <w:szCs w:val="22"/>
        </w:rPr>
        <w:t>For</w:t>
      </w:r>
      <w:r w:rsidR="00BF7E5F" w:rsidRPr="00401D64">
        <w:rPr>
          <w:sz w:val="22"/>
          <w:szCs w:val="22"/>
        </w:rPr>
        <w:t xml:space="preserve"> </w:t>
      </w:r>
      <w:r w:rsidRPr="00401D64">
        <w:rPr>
          <w:sz w:val="22"/>
          <w:szCs w:val="22"/>
        </w:rPr>
        <w:t xml:space="preserve">multiple objectives, </w:t>
      </w:r>
      <w:r w:rsidR="00BF7E5F" w:rsidRPr="00401D64">
        <w:rPr>
          <w:sz w:val="22"/>
          <w:szCs w:val="22"/>
        </w:rPr>
        <w:t xml:space="preserve">use a bulleted list.  </w:t>
      </w:r>
      <w:r w:rsidR="00D508E9" w:rsidRPr="00401D64">
        <w:rPr>
          <w:sz w:val="22"/>
          <w:szCs w:val="22"/>
        </w:rPr>
        <w:t xml:space="preserve">This section also </w:t>
      </w:r>
      <w:r w:rsidRPr="00401D64">
        <w:rPr>
          <w:sz w:val="22"/>
          <w:szCs w:val="22"/>
        </w:rPr>
        <w:t>s</w:t>
      </w:r>
      <w:r w:rsidR="00D508E9" w:rsidRPr="00401D64">
        <w:rPr>
          <w:sz w:val="22"/>
          <w:szCs w:val="22"/>
        </w:rPr>
        <w:t>t</w:t>
      </w:r>
      <w:r w:rsidRPr="00401D64">
        <w:rPr>
          <w:sz w:val="22"/>
          <w:szCs w:val="22"/>
        </w:rPr>
        <w:t>ate</w:t>
      </w:r>
      <w:r w:rsidR="00D508E9" w:rsidRPr="00401D64">
        <w:rPr>
          <w:sz w:val="22"/>
          <w:szCs w:val="22"/>
        </w:rPr>
        <w:t>s</w:t>
      </w:r>
      <w:r w:rsidRPr="00401D64">
        <w:rPr>
          <w:sz w:val="22"/>
          <w:szCs w:val="22"/>
        </w:rPr>
        <w:t xml:space="preserve"> whether the nature of the TI is performance-based or information-gathering. </w:t>
      </w:r>
      <w:r w:rsidR="00BF7E5F" w:rsidRPr="00401D64">
        <w:rPr>
          <w:sz w:val="22"/>
          <w:szCs w:val="22"/>
        </w:rPr>
        <w:t xml:space="preserve"> </w:t>
      </w:r>
      <w:r w:rsidR="002D7179" w:rsidRPr="00401D64">
        <w:rPr>
          <w:sz w:val="22"/>
          <w:szCs w:val="22"/>
        </w:rPr>
        <w:tab/>
      </w:r>
    </w:p>
    <w:p w:rsidR="00D169D1" w:rsidRPr="00401D64" w:rsidRDefault="00D169D1" w:rsidP="004D3FDF">
      <w:pPr>
        <w:pStyle w:val="Lettered"/>
        <w:ind w:left="807" w:hanging="533"/>
        <w:jc w:val="left"/>
        <w:rPr>
          <w:sz w:val="22"/>
          <w:szCs w:val="22"/>
        </w:rPr>
      </w:pPr>
    </w:p>
    <w:p w:rsidR="007A1AA7" w:rsidRPr="00401D64" w:rsidRDefault="00972BBA" w:rsidP="007A1AA7">
      <w:pPr>
        <w:pStyle w:val="Lettered"/>
        <w:ind w:left="807" w:hanging="533"/>
        <w:rPr>
          <w:ins w:id="447" w:author="Author" w:date="2012-11-15T12:21:00Z"/>
          <w:sz w:val="22"/>
          <w:szCs w:val="22"/>
        </w:rPr>
      </w:pPr>
      <w:r w:rsidRPr="00401D64">
        <w:rPr>
          <w:sz w:val="22"/>
          <w:szCs w:val="22"/>
        </w:rPr>
        <w:t>d</w:t>
      </w:r>
      <w:r w:rsidR="00D169D1" w:rsidRPr="00401D64">
        <w:rPr>
          <w:sz w:val="22"/>
          <w:szCs w:val="22"/>
        </w:rPr>
        <w:t>.</w:t>
      </w:r>
      <w:r w:rsidR="00D169D1" w:rsidRPr="00401D64">
        <w:rPr>
          <w:sz w:val="22"/>
          <w:szCs w:val="22"/>
        </w:rPr>
        <w:tab/>
        <w:t xml:space="preserve">Section </w:t>
      </w:r>
      <w:r w:rsidRPr="00401D64">
        <w:rPr>
          <w:sz w:val="22"/>
          <w:szCs w:val="22"/>
        </w:rPr>
        <w:t>02</w:t>
      </w:r>
      <w:r w:rsidR="00D169D1" w:rsidRPr="00401D64">
        <w:rPr>
          <w:sz w:val="22"/>
          <w:szCs w:val="22"/>
        </w:rPr>
        <w:t>, “Background</w:t>
      </w:r>
      <w:r w:rsidR="006C3A8D" w:rsidRPr="00401D64">
        <w:rPr>
          <w:sz w:val="22"/>
          <w:szCs w:val="22"/>
        </w:rPr>
        <w:t>.”</w:t>
      </w:r>
      <w:r w:rsidR="00D169D1" w:rsidRPr="00401D64">
        <w:rPr>
          <w:sz w:val="22"/>
          <w:szCs w:val="22"/>
        </w:rPr>
        <w:t xml:space="preserve">  </w:t>
      </w:r>
      <w:ins w:id="448" w:author="Author" w:date="2012-11-15T12:20:00Z">
        <w:r w:rsidR="00FD2AB9">
          <w:rPr>
            <w:sz w:val="22"/>
            <w:szCs w:val="22"/>
          </w:rPr>
          <w:t>This section p</w:t>
        </w:r>
      </w:ins>
      <w:r w:rsidR="00FD2AB9" w:rsidRPr="00401D64">
        <w:rPr>
          <w:sz w:val="22"/>
          <w:szCs w:val="22"/>
        </w:rPr>
        <w:t>rovides</w:t>
      </w:r>
      <w:ins w:id="449" w:author="Author" w:date="2012-11-15T12:20:00Z">
        <w:r w:rsidR="00FD2AB9" w:rsidRPr="00401D64">
          <w:rPr>
            <w:sz w:val="22"/>
            <w:szCs w:val="22"/>
          </w:rPr>
          <w:t xml:space="preserve"> </w:t>
        </w:r>
      </w:ins>
      <w:r w:rsidR="003D04F4" w:rsidRPr="00401D64">
        <w:rPr>
          <w:sz w:val="22"/>
          <w:szCs w:val="22"/>
        </w:rPr>
        <w:t xml:space="preserve">critical </w:t>
      </w:r>
      <w:ins w:id="450" w:author="Author" w:date="2012-11-15T12:21:00Z">
        <w:r w:rsidR="00FD2AB9">
          <w:rPr>
            <w:sz w:val="22"/>
            <w:szCs w:val="22"/>
          </w:rPr>
          <w:t xml:space="preserve">and </w:t>
        </w:r>
      </w:ins>
      <w:r w:rsidR="00432791" w:rsidRPr="00401D64">
        <w:rPr>
          <w:sz w:val="22"/>
          <w:szCs w:val="22"/>
        </w:rPr>
        <w:t xml:space="preserve">pertinent background </w:t>
      </w:r>
      <w:ins w:id="451" w:author="Author" w:date="2012-11-15T12:21:00Z">
        <w:r w:rsidR="007A1AA7" w:rsidRPr="00401D64">
          <w:rPr>
            <w:sz w:val="22"/>
            <w:szCs w:val="22"/>
          </w:rPr>
          <w:t xml:space="preserve">information </w:t>
        </w:r>
        <w:r w:rsidR="007A1AA7">
          <w:rPr>
            <w:sz w:val="22"/>
            <w:szCs w:val="22"/>
          </w:rPr>
          <w:t xml:space="preserve">required </w:t>
        </w:r>
      </w:ins>
      <w:r w:rsidR="007A1AA7" w:rsidRPr="00401D64">
        <w:rPr>
          <w:sz w:val="22"/>
          <w:szCs w:val="22"/>
        </w:rPr>
        <w:t>to</w:t>
      </w:r>
      <w:ins w:id="452" w:author="Author" w:date="2012-11-15T12:21:00Z">
        <w:r w:rsidR="007A1AA7" w:rsidRPr="00401D64">
          <w:rPr>
            <w:sz w:val="22"/>
            <w:szCs w:val="22"/>
          </w:rPr>
          <w:t xml:space="preserve"> </w:t>
        </w:r>
        <w:r w:rsidR="007A1AA7">
          <w:rPr>
            <w:sz w:val="22"/>
            <w:szCs w:val="22"/>
          </w:rPr>
          <w:t xml:space="preserve">understanding the generic issue and assist in the </w:t>
        </w:r>
      </w:ins>
      <w:r w:rsidR="007A1AA7" w:rsidRPr="00401D64">
        <w:rPr>
          <w:sz w:val="22"/>
          <w:szCs w:val="22"/>
        </w:rPr>
        <w:t>implementation</w:t>
      </w:r>
      <w:ins w:id="453" w:author="Author" w:date="2012-11-15T12:21:00Z">
        <w:r w:rsidR="007A1AA7" w:rsidRPr="00401D64">
          <w:rPr>
            <w:sz w:val="22"/>
            <w:szCs w:val="22"/>
          </w:rPr>
          <w:t xml:space="preserve"> </w:t>
        </w:r>
        <w:r w:rsidR="007A1AA7">
          <w:rPr>
            <w:sz w:val="22"/>
            <w:szCs w:val="22"/>
          </w:rPr>
          <w:t xml:space="preserve">of the </w:t>
        </w:r>
      </w:ins>
      <w:r w:rsidR="007A1AA7" w:rsidRPr="00401D64">
        <w:rPr>
          <w:sz w:val="22"/>
          <w:szCs w:val="22"/>
        </w:rPr>
        <w:t>TI</w:t>
      </w:r>
      <w:ins w:id="454" w:author="Author" w:date="2012-11-15T12:21:00Z">
        <w:r w:rsidR="007A1AA7" w:rsidRPr="00401D64">
          <w:rPr>
            <w:sz w:val="22"/>
            <w:szCs w:val="22"/>
          </w:rPr>
          <w:t xml:space="preserve">. </w:t>
        </w:r>
        <w:r w:rsidR="007A1AA7">
          <w:rPr>
            <w:sz w:val="22"/>
            <w:szCs w:val="22"/>
          </w:rPr>
          <w:t xml:space="preserve"> This section should specifically describe the reasons why this TI is being issued including an assessment of the safety or security significance and justification of resources expenditures.</w:t>
        </w:r>
      </w:ins>
    </w:p>
    <w:p w:rsidR="00E62BF5" w:rsidRPr="00401D64" w:rsidRDefault="00E62BF5" w:rsidP="004D3FDF">
      <w:pPr>
        <w:pStyle w:val="Lettered"/>
        <w:ind w:left="807" w:hanging="533"/>
        <w:jc w:val="left"/>
        <w:rPr>
          <w:sz w:val="22"/>
          <w:szCs w:val="22"/>
        </w:rPr>
      </w:pPr>
    </w:p>
    <w:p w:rsidR="00D169D1" w:rsidRPr="00401D64" w:rsidRDefault="00D169D1" w:rsidP="004D3FDF">
      <w:pPr>
        <w:pStyle w:val="Lettered"/>
        <w:numPr>
          <w:ilvl w:val="0"/>
          <w:numId w:val="4"/>
        </w:numPr>
        <w:ind w:left="807" w:hanging="533"/>
        <w:jc w:val="left"/>
        <w:rPr>
          <w:sz w:val="22"/>
          <w:szCs w:val="22"/>
        </w:rPr>
      </w:pPr>
      <w:r w:rsidRPr="00401D64">
        <w:rPr>
          <w:sz w:val="22"/>
          <w:szCs w:val="22"/>
        </w:rPr>
        <w:t xml:space="preserve">Section </w:t>
      </w:r>
      <w:r w:rsidR="007406D6" w:rsidRPr="00401D64">
        <w:rPr>
          <w:sz w:val="22"/>
          <w:szCs w:val="22"/>
        </w:rPr>
        <w:t>03</w:t>
      </w:r>
      <w:r w:rsidRPr="00401D64">
        <w:rPr>
          <w:sz w:val="22"/>
          <w:szCs w:val="22"/>
        </w:rPr>
        <w:t>, “Inspection Requirements</w:t>
      </w:r>
      <w:r w:rsidR="00AC1CD3" w:rsidRPr="00401D64">
        <w:rPr>
          <w:sz w:val="22"/>
          <w:szCs w:val="22"/>
        </w:rPr>
        <w:t xml:space="preserve"> and Inspection Guidance</w:t>
      </w:r>
      <w:r w:rsidR="006C3A8D" w:rsidRPr="00401D64">
        <w:rPr>
          <w:sz w:val="22"/>
          <w:szCs w:val="22"/>
        </w:rPr>
        <w:t>.”</w:t>
      </w:r>
      <w:r w:rsidRPr="00401D64">
        <w:rPr>
          <w:sz w:val="22"/>
          <w:szCs w:val="22"/>
        </w:rPr>
        <w:t xml:space="preserve">  </w:t>
      </w:r>
      <w:r w:rsidR="007873B6" w:rsidRPr="00401D64">
        <w:rPr>
          <w:sz w:val="22"/>
          <w:szCs w:val="22"/>
        </w:rPr>
        <w:t>This section presents, i</w:t>
      </w:r>
      <w:r w:rsidR="007406D6" w:rsidRPr="00401D64">
        <w:rPr>
          <w:sz w:val="22"/>
          <w:szCs w:val="22"/>
        </w:rPr>
        <w:t xml:space="preserve">n a numerically-ordered list of distinct, concise statements, the specific inspection items that need to be accomplished in order to meet the objective(s) stated in Section 01.  </w:t>
      </w:r>
      <w:r w:rsidR="00AC1CD3" w:rsidRPr="00401D64">
        <w:rPr>
          <w:sz w:val="22"/>
          <w:szCs w:val="22"/>
        </w:rPr>
        <w:t xml:space="preserve">Each numbered requirement shall be followed by specific guidance to implement the requirement.  </w:t>
      </w:r>
      <w:r w:rsidRPr="00401D64">
        <w:rPr>
          <w:sz w:val="22"/>
          <w:szCs w:val="22"/>
        </w:rPr>
        <w:t>TIs emphasize observing activities</w:t>
      </w:r>
      <w:r w:rsidR="00342744" w:rsidRPr="00401D64">
        <w:rPr>
          <w:sz w:val="22"/>
          <w:szCs w:val="22"/>
        </w:rPr>
        <w:t>.</w:t>
      </w:r>
      <w:r w:rsidR="00153C2C" w:rsidRPr="00401D64">
        <w:rPr>
          <w:sz w:val="22"/>
          <w:szCs w:val="22"/>
        </w:rPr>
        <w:t xml:space="preserve"> </w:t>
      </w:r>
      <w:r w:rsidR="00342744" w:rsidRPr="00401D64">
        <w:rPr>
          <w:sz w:val="22"/>
          <w:szCs w:val="22"/>
        </w:rPr>
        <w:t xml:space="preserve">They </w:t>
      </w:r>
      <w:r w:rsidR="00153C2C" w:rsidRPr="00401D64">
        <w:rPr>
          <w:sz w:val="22"/>
          <w:szCs w:val="22"/>
        </w:rPr>
        <w:t xml:space="preserve">are </w:t>
      </w:r>
      <w:r w:rsidRPr="00401D64">
        <w:rPr>
          <w:sz w:val="22"/>
          <w:szCs w:val="22"/>
        </w:rPr>
        <w:t xml:space="preserve">not </w:t>
      </w:r>
      <w:r w:rsidR="00342744" w:rsidRPr="00401D64">
        <w:rPr>
          <w:sz w:val="22"/>
          <w:szCs w:val="22"/>
        </w:rPr>
        <w:t xml:space="preserve">to be used </w:t>
      </w:r>
      <w:r w:rsidR="007406D6" w:rsidRPr="00401D64">
        <w:rPr>
          <w:sz w:val="22"/>
          <w:szCs w:val="22"/>
        </w:rPr>
        <w:t xml:space="preserve">for </w:t>
      </w:r>
      <w:r w:rsidR="00153C2C" w:rsidRPr="00401D64">
        <w:rPr>
          <w:sz w:val="22"/>
          <w:szCs w:val="22"/>
        </w:rPr>
        <w:t xml:space="preserve">solely </w:t>
      </w:r>
      <w:r w:rsidRPr="00401D64">
        <w:rPr>
          <w:sz w:val="22"/>
          <w:szCs w:val="22"/>
        </w:rPr>
        <w:t>reviewing documents.  TI requirements should be performance-based, clearly stated, and focused on the implementation of programs</w:t>
      </w:r>
      <w:r w:rsidR="00153C2C" w:rsidRPr="00401D64">
        <w:rPr>
          <w:sz w:val="22"/>
          <w:szCs w:val="22"/>
        </w:rPr>
        <w:t>, modifications,</w:t>
      </w:r>
      <w:r w:rsidRPr="00401D64">
        <w:rPr>
          <w:sz w:val="22"/>
          <w:szCs w:val="22"/>
        </w:rPr>
        <w:t xml:space="preserve"> and procedures.</w:t>
      </w:r>
      <w:r w:rsidR="00153C2C" w:rsidRPr="00401D64">
        <w:rPr>
          <w:sz w:val="22"/>
          <w:szCs w:val="22"/>
        </w:rPr>
        <w:t xml:space="preserve">  However, TI</w:t>
      </w:r>
      <w:r w:rsidR="003D04F4" w:rsidRPr="00401D64">
        <w:rPr>
          <w:sz w:val="22"/>
          <w:szCs w:val="22"/>
        </w:rPr>
        <w:t>s</w:t>
      </w:r>
      <w:r w:rsidR="00153C2C" w:rsidRPr="00401D64">
        <w:rPr>
          <w:sz w:val="22"/>
          <w:szCs w:val="22"/>
        </w:rPr>
        <w:t xml:space="preserve"> that are information</w:t>
      </w:r>
      <w:r w:rsidR="00E62BF5" w:rsidRPr="00401D64">
        <w:rPr>
          <w:sz w:val="22"/>
          <w:szCs w:val="22"/>
        </w:rPr>
        <w:t>-</w:t>
      </w:r>
      <w:r w:rsidR="00153C2C" w:rsidRPr="00401D64">
        <w:rPr>
          <w:sz w:val="22"/>
          <w:szCs w:val="22"/>
        </w:rPr>
        <w:t>gathering by nature may involve inspection requirements that are slightly different from performance-based requirements.</w:t>
      </w:r>
    </w:p>
    <w:p w:rsidR="00B040BD" w:rsidRPr="00401D64" w:rsidRDefault="00B040BD" w:rsidP="004D3FDF">
      <w:pPr>
        <w:pStyle w:val="Lettered"/>
        <w:ind w:left="807" w:hanging="533"/>
        <w:jc w:val="left"/>
        <w:rPr>
          <w:sz w:val="22"/>
          <w:szCs w:val="22"/>
        </w:rPr>
      </w:pPr>
    </w:p>
    <w:p w:rsidR="00B040BD" w:rsidRPr="00401D64" w:rsidRDefault="00B040BD" w:rsidP="004D3FDF">
      <w:pPr>
        <w:pStyle w:val="Subsection"/>
        <w:ind w:left="807" w:hanging="533"/>
        <w:jc w:val="left"/>
        <w:rPr>
          <w:sz w:val="22"/>
          <w:szCs w:val="22"/>
        </w:rPr>
      </w:pPr>
      <w:r w:rsidRPr="00401D64">
        <w:rPr>
          <w:sz w:val="22"/>
          <w:szCs w:val="22"/>
        </w:rPr>
        <w:tab/>
      </w:r>
      <w:r w:rsidR="005F4C9E" w:rsidRPr="00401D64">
        <w:rPr>
          <w:sz w:val="22"/>
          <w:szCs w:val="22"/>
        </w:rPr>
        <w:t>Revisions of existing TIs may have separate sections for inspection requirements and inspection guidance based on, specific organizational needs.</w:t>
      </w:r>
    </w:p>
    <w:p w:rsidR="00D169D1" w:rsidRPr="00401D64" w:rsidRDefault="00D169D1" w:rsidP="004D3FDF">
      <w:pPr>
        <w:pStyle w:val="Lettered"/>
        <w:ind w:left="0" w:firstLine="0"/>
        <w:jc w:val="left"/>
        <w:rPr>
          <w:sz w:val="22"/>
          <w:szCs w:val="22"/>
        </w:rPr>
      </w:pPr>
      <w:r w:rsidRPr="00401D64">
        <w:rPr>
          <w:sz w:val="22"/>
          <w:szCs w:val="22"/>
        </w:rPr>
        <w:tab/>
      </w:r>
    </w:p>
    <w:p w:rsidR="00B040BD" w:rsidRPr="00401D64" w:rsidRDefault="00091655" w:rsidP="004D3FDF">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 xml:space="preserve">Section </w:t>
      </w:r>
      <w:r w:rsidR="002F5E7D" w:rsidRPr="00401D64">
        <w:rPr>
          <w:sz w:val="22"/>
          <w:szCs w:val="22"/>
        </w:rPr>
        <w:t>04</w:t>
      </w:r>
      <w:r w:rsidR="00D169D1" w:rsidRPr="00401D64">
        <w:rPr>
          <w:sz w:val="22"/>
          <w:szCs w:val="22"/>
        </w:rPr>
        <w:t>, “Reporting Requirements</w:t>
      </w:r>
      <w:r w:rsidR="006C3A8D" w:rsidRPr="00401D64">
        <w:rPr>
          <w:sz w:val="22"/>
          <w:szCs w:val="22"/>
        </w:rPr>
        <w:t>.”</w:t>
      </w:r>
      <w:r w:rsidR="00D169D1" w:rsidRPr="00401D64">
        <w:rPr>
          <w:sz w:val="22"/>
          <w:szCs w:val="22"/>
        </w:rPr>
        <w:t xml:space="preserve">  </w:t>
      </w:r>
      <w:r w:rsidR="008F17C3" w:rsidRPr="00401D64">
        <w:rPr>
          <w:sz w:val="22"/>
          <w:szCs w:val="22"/>
        </w:rPr>
        <w:t>State</w:t>
      </w:r>
      <w:r w:rsidR="003D04F4" w:rsidRPr="00401D64">
        <w:rPr>
          <w:sz w:val="22"/>
          <w:szCs w:val="22"/>
        </w:rPr>
        <w:t>s</w:t>
      </w:r>
      <w:r w:rsidR="008F17C3" w:rsidRPr="00401D64">
        <w:rPr>
          <w:sz w:val="22"/>
          <w:szCs w:val="22"/>
        </w:rPr>
        <w:t xml:space="preserve"> where and how the TI results will be documented.  In most cases, </w:t>
      </w:r>
      <w:r w:rsidR="00D169D1" w:rsidRPr="00401D64">
        <w:rPr>
          <w:sz w:val="22"/>
          <w:szCs w:val="22"/>
        </w:rPr>
        <w:t xml:space="preserve">TI results </w:t>
      </w:r>
      <w:r w:rsidR="008F17C3" w:rsidRPr="00401D64">
        <w:rPr>
          <w:sz w:val="22"/>
          <w:szCs w:val="22"/>
        </w:rPr>
        <w:t xml:space="preserve">are </w:t>
      </w:r>
      <w:r w:rsidR="00D169D1" w:rsidRPr="00401D64">
        <w:rPr>
          <w:sz w:val="22"/>
          <w:szCs w:val="22"/>
        </w:rPr>
        <w:t xml:space="preserve">documented in inspection reports, </w:t>
      </w:r>
      <w:r w:rsidRPr="00401D64">
        <w:rPr>
          <w:sz w:val="22"/>
          <w:szCs w:val="22"/>
        </w:rPr>
        <w:t xml:space="preserve">(e.g., </w:t>
      </w:r>
      <w:r w:rsidR="008F17C3" w:rsidRPr="00401D64">
        <w:rPr>
          <w:sz w:val="22"/>
          <w:szCs w:val="22"/>
        </w:rPr>
        <w:t>in accordance with IMC 0612, Power Reactor Inspection Reports</w:t>
      </w:r>
      <w:r w:rsidRPr="00401D64">
        <w:rPr>
          <w:sz w:val="22"/>
          <w:szCs w:val="22"/>
        </w:rPr>
        <w:t>)</w:t>
      </w:r>
      <w:r w:rsidR="003D04F4" w:rsidRPr="00401D64">
        <w:rPr>
          <w:sz w:val="22"/>
          <w:szCs w:val="22"/>
        </w:rPr>
        <w:t>.</w:t>
      </w:r>
      <w:r w:rsidR="008F17C3" w:rsidRPr="00401D64">
        <w:rPr>
          <w:sz w:val="22"/>
          <w:szCs w:val="22"/>
        </w:rPr>
        <w:t xml:space="preserve">” </w:t>
      </w:r>
      <w:r w:rsidR="003D04F4" w:rsidRPr="00401D64">
        <w:rPr>
          <w:sz w:val="22"/>
          <w:szCs w:val="22"/>
        </w:rPr>
        <w:t xml:space="preserve"> T</w:t>
      </w:r>
      <w:r w:rsidR="00D169D1" w:rsidRPr="00401D64">
        <w:rPr>
          <w:sz w:val="22"/>
          <w:szCs w:val="22"/>
        </w:rPr>
        <w:t xml:space="preserve">he TI </w:t>
      </w:r>
      <w:r w:rsidR="00FF6B2D" w:rsidRPr="00401D64">
        <w:rPr>
          <w:sz w:val="22"/>
          <w:szCs w:val="22"/>
        </w:rPr>
        <w:t xml:space="preserve">shall </w:t>
      </w:r>
      <w:r w:rsidR="00D169D1" w:rsidRPr="00401D64">
        <w:rPr>
          <w:sz w:val="22"/>
          <w:szCs w:val="22"/>
        </w:rPr>
        <w:t>specify the</w:t>
      </w:r>
      <w:r w:rsidR="008F17C3" w:rsidRPr="00401D64">
        <w:rPr>
          <w:sz w:val="22"/>
          <w:szCs w:val="22"/>
        </w:rPr>
        <w:t xml:space="preserve"> location and </w:t>
      </w:r>
      <w:r w:rsidR="00D169D1" w:rsidRPr="00401D64">
        <w:rPr>
          <w:sz w:val="22"/>
          <w:szCs w:val="22"/>
        </w:rPr>
        <w:t xml:space="preserve">information </w:t>
      </w:r>
      <w:r w:rsidR="008F17C3" w:rsidRPr="00401D64">
        <w:rPr>
          <w:sz w:val="22"/>
          <w:szCs w:val="22"/>
        </w:rPr>
        <w:t xml:space="preserve">required </w:t>
      </w:r>
      <w:r w:rsidR="00D169D1" w:rsidRPr="00401D64">
        <w:rPr>
          <w:sz w:val="22"/>
          <w:szCs w:val="22"/>
        </w:rPr>
        <w:t xml:space="preserve">to be documented.  </w:t>
      </w:r>
      <w:r w:rsidR="008F17C3" w:rsidRPr="00401D64">
        <w:rPr>
          <w:sz w:val="22"/>
          <w:szCs w:val="22"/>
        </w:rPr>
        <w:t xml:space="preserve">In cases where </w:t>
      </w:r>
      <w:r w:rsidR="00D169D1" w:rsidRPr="00401D64">
        <w:rPr>
          <w:sz w:val="22"/>
          <w:szCs w:val="22"/>
        </w:rPr>
        <w:t xml:space="preserve">the inspection results </w:t>
      </w:r>
      <w:r w:rsidR="008F17C3" w:rsidRPr="00401D64">
        <w:rPr>
          <w:sz w:val="22"/>
          <w:szCs w:val="22"/>
        </w:rPr>
        <w:t xml:space="preserve">are not to </w:t>
      </w:r>
      <w:r w:rsidR="00D169D1" w:rsidRPr="00401D64">
        <w:rPr>
          <w:sz w:val="22"/>
          <w:szCs w:val="22"/>
        </w:rPr>
        <w:t xml:space="preserve">be documented </w:t>
      </w:r>
      <w:r w:rsidR="008F17C3" w:rsidRPr="00401D64">
        <w:rPr>
          <w:sz w:val="22"/>
          <w:szCs w:val="22"/>
        </w:rPr>
        <w:t xml:space="preserve">in </w:t>
      </w:r>
      <w:r w:rsidR="00D169D1" w:rsidRPr="00401D64">
        <w:rPr>
          <w:sz w:val="22"/>
          <w:szCs w:val="22"/>
        </w:rPr>
        <w:t>a routine inspection report</w:t>
      </w:r>
      <w:r w:rsidR="008F17C3" w:rsidRPr="00401D64">
        <w:rPr>
          <w:sz w:val="22"/>
          <w:szCs w:val="22"/>
        </w:rPr>
        <w:t>, sufficient</w:t>
      </w:r>
      <w:r w:rsidR="00244FCE" w:rsidRPr="00401D64">
        <w:rPr>
          <w:sz w:val="22"/>
          <w:szCs w:val="22"/>
        </w:rPr>
        <w:t xml:space="preserve"> additional information must be provided regarding the specific reporting requirements</w:t>
      </w:r>
      <w:r w:rsidR="00D169D1" w:rsidRPr="00401D64">
        <w:rPr>
          <w:sz w:val="22"/>
          <w:szCs w:val="22"/>
        </w:rPr>
        <w:t xml:space="preserve">.  </w:t>
      </w:r>
      <w:r w:rsidR="00DC19EC" w:rsidRPr="00401D64">
        <w:rPr>
          <w:sz w:val="22"/>
          <w:szCs w:val="22"/>
        </w:rPr>
        <w:t>A</w:t>
      </w:r>
      <w:r w:rsidR="00D169D1" w:rsidRPr="00401D64">
        <w:rPr>
          <w:sz w:val="22"/>
          <w:szCs w:val="22"/>
        </w:rPr>
        <w:t>ny non-standard distribution of reports documenting the TI inspections</w:t>
      </w:r>
      <w:r w:rsidR="00244FCE" w:rsidRPr="00401D64">
        <w:rPr>
          <w:sz w:val="22"/>
          <w:szCs w:val="22"/>
        </w:rPr>
        <w:t xml:space="preserve"> </w:t>
      </w:r>
      <w:r w:rsidR="00DC19EC" w:rsidRPr="00401D64">
        <w:rPr>
          <w:sz w:val="22"/>
          <w:szCs w:val="22"/>
        </w:rPr>
        <w:t xml:space="preserve">should be specified in this section </w:t>
      </w:r>
      <w:r w:rsidR="00244FCE" w:rsidRPr="00401D64">
        <w:rPr>
          <w:sz w:val="22"/>
          <w:szCs w:val="22"/>
        </w:rPr>
        <w:t>(</w:t>
      </w:r>
      <w:r w:rsidR="005F4C9E" w:rsidRPr="00401D64">
        <w:rPr>
          <w:sz w:val="22"/>
          <w:szCs w:val="22"/>
        </w:rPr>
        <w:t>e.g.</w:t>
      </w:r>
      <w:r w:rsidR="00244FCE" w:rsidRPr="00401D64">
        <w:rPr>
          <w:sz w:val="22"/>
          <w:szCs w:val="22"/>
        </w:rPr>
        <w:t xml:space="preserve">, </w:t>
      </w:r>
      <w:r w:rsidR="00B040BD" w:rsidRPr="00401D64">
        <w:rPr>
          <w:sz w:val="22"/>
          <w:szCs w:val="22"/>
        </w:rPr>
        <w:t>filling out a table that is attached to the TI and e-mailing it to NRR for review</w:t>
      </w:r>
      <w:r w:rsidR="00B37848" w:rsidRPr="00401D64">
        <w:rPr>
          <w:sz w:val="22"/>
          <w:szCs w:val="22"/>
        </w:rPr>
        <w:t>)</w:t>
      </w:r>
      <w:r w:rsidR="00B040BD" w:rsidRPr="00401D64">
        <w:rPr>
          <w:sz w:val="22"/>
          <w:szCs w:val="22"/>
        </w:rPr>
        <w:t>.</w:t>
      </w:r>
    </w:p>
    <w:p w:rsidR="00D169D1" w:rsidRPr="00401D64" w:rsidRDefault="00D169D1" w:rsidP="004D3FDF">
      <w:pPr>
        <w:pStyle w:val="Lettered"/>
        <w:ind w:left="807" w:hanging="533"/>
        <w:jc w:val="left"/>
        <w:rPr>
          <w:sz w:val="22"/>
          <w:szCs w:val="22"/>
        </w:rPr>
      </w:pPr>
    </w:p>
    <w:p w:rsidR="008145BF" w:rsidRDefault="002F5E7D" w:rsidP="004D3FDF">
      <w:pPr>
        <w:pStyle w:val="Lettered"/>
        <w:ind w:left="807" w:hanging="533"/>
        <w:jc w:val="left"/>
        <w:rPr>
          <w:sz w:val="22"/>
          <w:szCs w:val="22"/>
        </w:rPr>
        <w:sectPr w:rsidR="008145BF" w:rsidSect="00195F28">
          <w:footerReference w:type="first" r:id="rId32"/>
          <w:pgSz w:w="12240" w:h="15840" w:code="1"/>
          <w:pgMar w:top="1440" w:right="1440" w:bottom="1440" w:left="1440" w:header="1440" w:footer="1440" w:gutter="0"/>
          <w:cols w:space="720"/>
          <w:noEndnote/>
          <w:titlePg/>
          <w:docGrid w:linePitch="299"/>
        </w:sectPr>
      </w:pPr>
      <w:r w:rsidRPr="00401D64">
        <w:rPr>
          <w:sz w:val="22"/>
          <w:szCs w:val="22"/>
        </w:rPr>
        <w:t>g</w:t>
      </w:r>
      <w:r w:rsidR="005B4B27"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“Completion Schedule</w:t>
      </w:r>
      <w:r w:rsidR="006C3A8D" w:rsidRPr="00401D64">
        <w:rPr>
          <w:sz w:val="22"/>
          <w:szCs w:val="22"/>
        </w:rPr>
        <w:t>.”</w:t>
      </w:r>
      <w:r w:rsidR="00D169D1" w:rsidRPr="00401D64">
        <w:rPr>
          <w:sz w:val="22"/>
          <w:szCs w:val="22"/>
        </w:rPr>
        <w:t xml:space="preserve">  </w:t>
      </w:r>
      <w:r w:rsidR="00112800" w:rsidRPr="00401D64">
        <w:rPr>
          <w:sz w:val="22"/>
          <w:szCs w:val="22"/>
        </w:rPr>
        <w:t>This section i</w:t>
      </w:r>
      <w:r w:rsidR="00D169D1" w:rsidRPr="00401D64">
        <w:rPr>
          <w:sz w:val="22"/>
          <w:szCs w:val="22"/>
        </w:rPr>
        <w:t>nclude</w:t>
      </w:r>
      <w:r w:rsidR="00112800" w:rsidRPr="00401D64">
        <w:rPr>
          <w:sz w:val="22"/>
          <w:szCs w:val="22"/>
        </w:rPr>
        <w:t>s</w:t>
      </w:r>
      <w:r w:rsidR="00D169D1" w:rsidRPr="00401D64">
        <w:rPr>
          <w:sz w:val="22"/>
          <w:szCs w:val="22"/>
        </w:rPr>
        <w:t xml:space="preserve"> an expected date for </w:t>
      </w:r>
    </w:p>
    <w:p w:rsidR="00766004" w:rsidRPr="00401D64" w:rsidRDefault="008145BF" w:rsidP="004D3FDF">
      <w:pPr>
        <w:pStyle w:val="Lettered"/>
        <w:ind w:left="807" w:hanging="533"/>
        <w:jc w:val="left"/>
        <w:rPr>
          <w:sz w:val="22"/>
          <w:szCs w:val="22"/>
        </w:rPr>
      </w:pPr>
      <w:r>
        <w:rPr>
          <w:sz w:val="22"/>
          <w:szCs w:val="22"/>
        </w:rPr>
        <w:lastRenderedPageBreak/>
        <w:tab/>
      </w:r>
      <w:proofErr w:type="gramStart"/>
      <w:r w:rsidR="00D169D1" w:rsidRPr="00401D64">
        <w:rPr>
          <w:sz w:val="22"/>
          <w:szCs w:val="22"/>
        </w:rPr>
        <w:t>completion</w:t>
      </w:r>
      <w:proofErr w:type="gramEnd"/>
      <w:r w:rsidR="00D169D1" w:rsidRPr="00401D64">
        <w:rPr>
          <w:sz w:val="22"/>
          <w:szCs w:val="22"/>
        </w:rPr>
        <w:t xml:space="preserve"> of the </w:t>
      </w:r>
      <w:r w:rsidR="005B4B27" w:rsidRPr="00401D64">
        <w:rPr>
          <w:sz w:val="22"/>
          <w:szCs w:val="22"/>
        </w:rPr>
        <w:t>TI</w:t>
      </w:r>
      <w:r w:rsidR="00D169D1" w:rsidRPr="00401D64">
        <w:rPr>
          <w:sz w:val="22"/>
          <w:szCs w:val="22"/>
        </w:rPr>
        <w:t>.  This date should be reasonable and should precede the expiration date of the TI</w:t>
      </w:r>
      <w:r w:rsidR="005B4B27" w:rsidRPr="00401D64">
        <w:rPr>
          <w:sz w:val="22"/>
          <w:szCs w:val="22"/>
        </w:rPr>
        <w:t xml:space="preserve"> to allow the originating organization sufficient time to interpret, analyze, and report the TI results</w:t>
      </w:r>
      <w:r w:rsidR="00D169D1" w:rsidRPr="00401D64">
        <w:rPr>
          <w:sz w:val="22"/>
          <w:szCs w:val="22"/>
        </w:rPr>
        <w:t>.</w:t>
      </w:r>
      <w:r w:rsidR="002933D1" w:rsidRPr="00401D64">
        <w:rPr>
          <w:sz w:val="22"/>
          <w:szCs w:val="22"/>
        </w:rPr>
        <w:t xml:space="preserve">  For ROP TIs, completion dates should be </w:t>
      </w:r>
      <w:r w:rsidR="007440E4" w:rsidRPr="00401D64">
        <w:rPr>
          <w:sz w:val="22"/>
          <w:szCs w:val="22"/>
        </w:rPr>
        <w:t>the last day of a calendar year quarter (March 31, June 30, September 30, or December 31)</w:t>
      </w:r>
      <w:r w:rsidR="002933D1" w:rsidRPr="00401D64">
        <w:rPr>
          <w:sz w:val="22"/>
          <w:szCs w:val="22"/>
        </w:rPr>
        <w:t>.</w:t>
      </w:r>
      <w:r w:rsidR="00766004" w:rsidRPr="00401D64">
        <w:rPr>
          <w:sz w:val="22"/>
          <w:szCs w:val="22"/>
        </w:rPr>
        <w:t xml:space="preserve">  </w:t>
      </w:r>
    </w:p>
    <w:p w:rsidR="00091655" w:rsidRPr="00401D64" w:rsidRDefault="00091655" w:rsidP="004D3FDF">
      <w:pPr>
        <w:pStyle w:val="Lettered"/>
        <w:ind w:left="807" w:hanging="533"/>
        <w:jc w:val="left"/>
        <w:rPr>
          <w:sz w:val="22"/>
          <w:szCs w:val="22"/>
        </w:rPr>
      </w:pPr>
    </w:p>
    <w:p w:rsidR="00D169D1" w:rsidRPr="00401D64" w:rsidRDefault="002F5E7D" w:rsidP="004D3FDF">
      <w:pPr>
        <w:pStyle w:val="Lettered"/>
        <w:ind w:left="807" w:hanging="533"/>
        <w:jc w:val="left"/>
        <w:rPr>
          <w:sz w:val="22"/>
          <w:szCs w:val="22"/>
        </w:rPr>
      </w:pPr>
      <w:r w:rsidRPr="00401D64">
        <w:rPr>
          <w:sz w:val="22"/>
          <w:szCs w:val="22"/>
        </w:rPr>
        <w:t>h</w:t>
      </w:r>
      <w:r w:rsidR="00D169D1" w:rsidRPr="00401D64">
        <w:rPr>
          <w:sz w:val="22"/>
          <w:szCs w:val="22"/>
        </w:rPr>
        <w:t>.</w:t>
      </w:r>
      <w:r w:rsidR="00D169D1" w:rsidRPr="00401D64">
        <w:rPr>
          <w:sz w:val="22"/>
          <w:szCs w:val="22"/>
        </w:rPr>
        <w:tab/>
        <w:t xml:space="preserve">Section </w:t>
      </w:r>
      <w:r w:rsidRPr="00401D64">
        <w:rPr>
          <w:sz w:val="22"/>
          <w:szCs w:val="22"/>
        </w:rPr>
        <w:t>06</w:t>
      </w:r>
      <w:r w:rsidR="00D169D1" w:rsidRPr="00401D64">
        <w:rPr>
          <w:sz w:val="22"/>
          <w:szCs w:val="22"/>
        </w:rPr>
        <w:t>, “Expiration</w:t>
      </w:r>
      <w:r w:rsidR="006C3A8D" w:rsidRPr="00401D64">
        <w:rPr>
          <w:sz w:val="22"/>
          <w:szCs w:val="22"/>
        </w:rPr>
        <w:t>.”</w:t>
      </w:r>
      <w:r w:rsidR="00D169D1" w:rsidRPr="00401D64">
        <w:rPr>
          <w:sz w:val="22"/>
          <w:szCs w:val="22"/>
        </w:rPr>
        <w:t xml:space="preserve">  </w:t>
      </w:r>
      <w:r w:rsidR="005B4B27" w:rsidRPr="00401D64">
        <w:rPr>
          <w:sz w:val="22"/>
          <w:szCs w:val="22"/>
        </w:rPr>
        <w:t>S</w:t>
      </w:r>
      <w:r w:rsidR="00D169D1" w:rsidRPr="00401D64">
        <w:rPr>
          <w:sz w:val="22"/>
          <w:szCs w:val="22"/>
        </w:rPr>
        <w:t>tate</w:t>
      </w:r>
      <w:r w:rsidR="00DC19EC" w:rsidRPr="00401D64">
        <w:rPr>
          <w:sz w:val="22"/>
          <w:szCs w:val="22"/>
        </w:rPr>
        <w:t>s</w:t>
      </w:r>
      <w:r w:rsidR="00D169D1" w:rsidRPr="00401D64">
        <w:rPr>
          <w:sz w:val="22"/>
          <w:szCs w:val="22"/>
        </w:rPr>
        <w:t xml:space="preserve"> the effective duration of the TI</w:t>
      </w:r>
      <w:r w:rsidR="005B4B27" w:rsidRPr="00401D64">
        <w:rPr>
          <w:sz w:val="22"/>
          <w:szCs w:val="22"/>
        </w:rPr>
        <w:t xml:space="preserve"> and include</w:t>
      </w:r>
      <w:r w:rsidR="00DC19EC" w:rsidRPr="00401D64">
        <w:rPr>
          <w:sz w:val="22"/>
          <w:szCs w:val="22"/>
        </w:rPr>
        <w:t>s</w:t>
      </w:r>
      <w:r w:rsidR="005B4B27" w:rsidRPr="00401D64">
        <w:rPr>
          <w:sz w:val="22"/>
          <w:szCs w:val="22"/>
        </w:rPr>
        <w:t xml:space="preserve"> an expiration date, which mark</w:t>
      </w:r>
      <w:r w:rsidR="00DC19EC" w:rsidRPr="00401D64">
        <w:rPr>
          <w:sz w:val="22"/>
          <w:szCs w:val="22"/>
        </w:rPr>
        <w:t>s</w:t>
      </w:r>
      <w:r w:rsidR="005B4B27" w:rsidRPr="00401D64">
        <w:rPr>
          <w:sz w:val="22"/>
          <w:szCs w:val="22"/>
        </w:rPr>
        <w:t xml:space="preserve"> the official end of the TI.  </w:t>
      </w:r>
      <w:r w:rsidR="008D7AF1" w:rsidRPr="00401D64">
        <w:rPr>
          <w:sz w:val="22"/>
          <w:szCs w:val="22"/>
        </w:rPr>
        <w:t xml:space="preserve">In establishing the expiration date for </w:t>
      </w:r>
      <w:r w:rsidR="00FC0E59" w:rsidRPr="00401D64">
        <w:rPr>
          <w:sz w:val="22"/>
          <w:szCs w:val="22"/>
        </w:rPr>
        <w:t xml:space="preserve">TIs under the </w:t>
      </w:r>
      <w:r w:rsidR="008D7AF1" w:rsidRPr="00401D64">
        <w:rPr>
          <w:sz w:val="22"/>
          <w:szCs w:val="22"/>
        </w:rPr>
        <w:t xml:space="preserve">ROP, consider the amount of time beyond the completion date the staff will need to complete the inspection report and associated enforcement activities.  </w:t>
      </w:r>
      <w:r w:rsidR="005B4B27" w:rsidRPr="00401D64">
        <w:rPr>
          <w:sz w:val="22"/>
          <w:szCs w:val="22"/>
        </w:rPr>
        <w:t>After the expiration date, no resources sh</w:t>
      </w:r>
      <w:r w:rsidR="00112800" w:rsidRPr="00401D64">
        <w:rPr>
          <w:sz w:val="22"/>
          <w:szCs w:val="22"/>
        </w:rPr>
        <w:t>all</w:t>
      </w:r>
      <w:r w:rsidR="005B4B27" w:rsidRPr="00401D64">
        <w:rPr>
          <w:sz w:val="22"/>
          <w:szCs w:val="22"/>
        </w:rPr>
        <w:t xml:space="preserve"> be charged to the TI, and the </w:t>
      </w:r>
      <w:r w:rsidR="00112800" w:rsidRPr="00401D64">
        <w:rPr>
          <w:sz w:val="22"/>
          <w:szCs w:val="22"/>
        </w:rPr>
        <w:t xml:space="preserve">originating organization </w:t>
      </w:r>
      <w:r w:rsidR="00FF6B2D" w:rsidRPr="00401D64">
        <w:rPr>
          <w:sz w:val="22"/>
          <w:szCs w:val="22"/>
        </w:rPr>
        <w:t>shall</w:t>
      </w:r>
      <w:r w:rsidR="00112800" w:rsidRPr="00401D64">
        <w:rPr>
          <w:sz w:val="22"/>
          <w:szCs w:val="22"/>
        </w:rPr>
        <w:t xml:space="preserve"> follow the procedures described in subsection 06.0</w:t>
      </w:r>
      <w:ins w:id="455" w:author="Author" w:date="2012-12-06T09:44:00Z">
        <w:r w:rsidR="008145BF">
          <w:rPr>
            <w:sz w:val="22"/>
            <w:szCs w:val="22"/>
          </w:rPr>
          <w:t>8</w:t>
        </w:r>
      </w:ins>
      <w:r w:rsidR="00112800" w:rsidRPr="00401D64">
        <w:rPr>
          <w:sz w:val="22"/>
          <w:szCs w:val="22"/>
        </w:rPr>
        <w:t xml:space="preserve"> of this IMC to </w:t>
      </w:r>
      <w:r w:rsidR="005B4B27" w:rsidRPr="00401D64">
        <w:rPr>
          <w:sz w:val="22"/>
          <w:szCs w:val="22"/>
        </w:rPr>
        <w:t>delete</w:t>
      </w:r>
      <w:r w:rsidR="00112800" w:rsidRPr="00401D64">
        <w:rPr>
          <w:sz w:val="22"/>
          <w:szCs w:val="22"/>
        </w:rPr>
        <w:t xml:space="preserve"> the TI</w:t>
      </w:r>
      <w:r w:rsidR="005B4B27" w:rsidRPr="00401D64">
        <w:rPr>
          <w:sz w:val="22"/>
          <w:szCs w:val="22"/>
        </w:rPr>
        <w:t xml:space="preserve"> from the Inspection</w:t>
      </w:r>
      <w:r w:rsidR="00FF6B2D" w:rsidRPr="00401D64">
        <w:rPr>
          <w:sz w:val="22"/>
          <w:szCs w:val="22"/>
        </w:rPr>
        <w:t xml:space="preserve"> Manual</w:t>
      </w:r>
      <w:r w:rsidR="005B4B27" w:rsidRPr="00401D64">
        <w:rPr>
          <w:sz w:val="22"/>
          <w:szCs w:val="22"/>
        </w:rPr>
        <w:t>.</w:t>
      </w:r>
    </w:p>
    <w:p w:rsidR="005B4B27" w:rsidRPr="00401D64" w:rsidRDefault="005B4B27" w:rsidP="004D3FDF">
      <w:pPr>
        <w:pStyle w:val="Lettered"/>
        <w:ind w:left="807" w:hanging="533"/>
        <w:jc w:val="left"/>
        <w:rPr>
          <w:sz w:val="22"/>
          <w:szCs w:val="22"/>
        </w:rPr>
      </w:pPr>
    </w:p>
    <w:p w:rsidR="00D169D1" w:rsidRPr="00401D64" w:rsidRDefault="002F5E7D" w:rsidP="004D3FDF">
      <w:pPr>
        <w:pStyle w:val="Lettered"/>
        <w:ind w:left="807" w:hanging="533"/>
        <w:jc w:val="left"/>
        <w:rPr>
          <w:sz w:val="22"/>
          <w:szCs w:val="22"/>
        </w:rPr>
      </w:pPr>
      <w:proofErr w:type="spellStart"/>
      <w:proofErr w:type="gramStart"/>
      <w:r w:rsidRPr="00401D64">
        <w:rPr>
          <w:sz w:val="22"/>
          <w:szCs w:val="22"/>
        </w:rPr>
        <w:t>i</w:t>
      </w:r>
      <w:proofErr w:type="spellEnd"/>
      <w:proofErr w:type="gramEnd"/>
      <w:r w:rsidR="00D169D1" w:rsidRPr="00401D64">
        <w:rPr>
          <w:sz w:val="22"/>
          <w:szCs w:val="22"/>
        </w:rPr>
        <w:t>.</w:t>
      </w:r>
      <w:r w:rsidR="00D169D1" w:rsidRPr="00401D64">
        <w:rPr>
          <w:sz w:val="22"/>
          <w:szCs w:val="22"/>
        </w:rPr>
        <w:tab/>
        <w:t xml:space="preserve">Section </w:t>
      </w:r>
      <w:r w:rsidRPr="00401D64">
        <w:rPr>
          <w:sz w:val="22"/>
          <w:szCs w:val="22"/>
        </w:rPr>
        <w:t>07</w:t>
      </w:r>
      <w:r w:rsidR="00D169D1" w:rsidRPr="00401D64">
        <w:rPr>
          <w:sz w:val="22"/>
          <w:szCs w:val="22"/>
        </w:rPr>
        <w:t>, “Contact</w:t>
      </w:r>
      <w:r w:rsidR="00112800" w:rsidRPr="00401D64">
        <w:rPr>
          <w:sz w:val="22"/>
          <w:szCs w:val="22"/>
        </w:rPr>
        <w:t>(s)</w:t>
      </w:r>
      <w:r w:rsidR="006C3A8D" w:rsidRPr="00401D64">
        <w:rPr>
          <w:sz w:val="22"/>
          <w:szCs w:val="22"/>
        </w:rPr>
        <w:t>.”</w:t>
      </w:r>
      <w:r w:rsidR="00D169D1" w:rsidRPr="00401D64">
        <w:rPr>
          <w:sz w:val="22"/>
          <w:szCs w:val="22"/>
        </w:rPr>
        <w:t xml:space="preserve">  This section </w:t>
      </w:r>
      <w:r w:rsidR="004304DE" w:rsidRPr="00401D64">
        <w:rPr>
          <w:sz w:val="22"/>
          <w:szCs w:val="22"/>
        </w:rPr>
        <w:t xml:space="preserve">identifies the originating organization (office, division, and branch) and </w:t>
      </w:r>
      <w:r w:rsidR="00D169D1" w:rsidRPr="00401D64">
        <w:rPr>
          <w:sz w:val="22"/>
          <w:szCs w:val="22"/>
        </w:rPr>
        <w:t>the name</w:t>
      </w:r>
      <w:r w:rsidR="004304DE" w:rsidRPr="00401D64">
        <w:rPr>
          <w:sz w:val="22"/>
          <w:szCs w:val="22"/>
        </w:rPr>
        <w:t>,</w:t>
      </w:r>
      <w:r w:rsidR="00D169D1" w:rsidRPr="00401D64">
        <w:rPr>
          <w:sz w:val="22"/>
          <w:szCs w:val="22"/>
        </w:rPr>
        <w:t xml:space="preserve"> phone number</w:t>
      </w:r>
      <w:r w:rsidR="004304DE" w:rsidRPr="00401D64">
        <w:rPr>
          <w:sz w:val="22"/>
          <w:szCs w:val="22"/>
        </w:rPr>
        <w:t>, and e-mail address</w:t>
      </w:r>
      <w:r w:rsidR="00D169D1" w:rsidRPr="00401D64">
        <w:rPr>
          <w:sz w:val="22"/>
          <w:szCs w:val="22"/>
        </w:rPr>
        <w:t xml:space="preserve"> of technical contact</w:t>
      </w:r>
      <w:r w:rsidR="004304DE" w:rsidRPr="00401D64">
        <w:rPr>
          <w:sz w:val="22"/>
          <w:szCs w:val="22"/>
        </w:rPr>
        <w:t>(s)</w:t>
      </w:r>
      <w:r w:rsidR="00D169D1" w:rsidRPr="00401D64">
        <w:rPr>
          <w:sz w:val="22"/>
          <w:szCs w:val="22"/>
        </w:rPr>
        <w:t xml:space="preserve"> </w:t>
      </w:r>
      <w:proofErr w:type="gramStart"/>
      <w:r w:rsidR="00040638" w:rsidRPr="00401D64">
        <w:rPr>
          <w:sz w:val="22"/>
          <w:szCs w:val="22"/>
        </w:rPr>
        <w:t>who</w:t>
      </w:r>
      <w:proofErr w:type="gramEnd"/>
      <w:r w:rsidR="00040638" w:rsidRPr="00401D64">
        <w:rPr>
          <w:sz w:val="22"/>
          <w:szCs w:val="22"/>
        </w:rPr>
        <w:t xml:space="preserve"> are designated </w:t>
      </w:r>
      <w:r w:rsidR="00D169D1" w:rsidRPr="00401D64">
        <w:rPr>
          <w:sz w:val="22"/>
          <w:szCs w:val="22"/>
        </w:rPr>
        <w:t>to answer questions about the TI.</w:t>
      </w:r>
      <w:r w:rsidR="00040638" w:rsidRPr="00401D64">
        <w:rPr>
          <w:sz w:val="22"/>
          <w:szCs w:val="22"/>
        </w:rPr>
        <w:t xml:space="preserve">  Usually the author of</w:t>
      </w:r>
      <w:r w:rsidR="00F320FC">
        <w:rPr>
          <w:sz w:val="22"/>
          <w:szCs w:val="22"/>
        </w:rPr>
        <w:t xml:space="preserve"> </w:t>
      </w:r>
      <w:r w:rsidR="00040638" w:rsidRPr="00401D64">
        <w:rPr>
          <w:sz w:val="22"/>
          <w:szCs w:val="22"/>
        </w:rPr>
        <w:t>the TI is considered the lead technical contact.  Other technical contacts may include, but are not limited to, other staff within the branch and the immediate supervisor</w:t>
      </w:r>
      <w:r w:rsidR="00FF6B2D" w:rsidRPr="00401D64">
        <w:rPr>
          <w:sz w:val="22"/>
          <w:szCs w:val="22"/>
        </w:rPr>
        <w:t xml:space="preserve"> of the technical lead.</w:t>
      </w:r>
    </w:p>
    <w:p w:rsidR="00D169D1" w:rsidRPr="00401D64" w:rsidRDefault="00D169D1" w:rsidP="004D3FDF">
      <w:pPr>
        <w:pStyle w:val="Lettered"/>
        <w:ind w:left="807" w:hanging="533"/>
        <w:jc w:val="left"/>
        <w:rPr>
          <w:sz w:val="22"/>
          <w:szCs w:val="22"/>
        </w:rPr>
      </w:pPr>
    </w:p>
    <w:p w:rsidR="00D169D1" w:rsidRPr="00401D64" w:rsidRDefault="002F5E7D" w:rsidP="004D3FDF">
      <w:pPr>
        <w:pStyle w:val="Lettered"/>
        <w:ind w:left="807" w:hanging="533"/>
        <w:jc w:val="left"/>
        <w:rPr>
          <w:sz w:val="22"/>
          <w:szCs w:val="22"/>
        </w:rPr>
      </w:pPr>
      <w:r w:rsidRPr="00401D64">
        <w:rPr>
          <w:sz w:val="22"/>
          <w:szCs w:val="22"/>
        </w:rPr>
        <w:t>j</w:t>
      </w:r>
      <w:r w:rsidR="00D169D1" w:rsidRPr="00401D64">
        <w:rPr>
          <w:sz w:val="22"/>
          <w:szCs w:val="22"/>
        </w:rPr>
        <w:t>.</w:t>
      </w:r>
      <w:r w:rsidR="00D169D1" w:rsidRPr="00401D64">
        <w:rPr>
          <w:sz w:val="22"/>
          <w:szCs w:val="22"/>
        </w:rPr>
        <w:tab/>
        <w:t xml:space="preserve">Section </w:t>
      </w:r>
      <w:r w:rsidRPr="00401D64">
        <w:rPr>
          <w:sz w:val="22"/>
          <w:szCs w:val="22"/>
        </w:rPr>
        <w:t>08</w:t>
      </w:r>
      <w:r w:rsidR="00D169D1" w:rsidRPr="00401D64">
        <w:rPr>
          <w:sz w:val="22"/>
          <w:szCs w:val="22"/>
        </w:rPr>
        <w:t>, “Statistical Data Reporting</w:t>
      </w:r>
      <w:r w:rsidR="006C3A8D" w:rsidRPr="00401D64">
        <w:rPr>
          <w:sz w:val="22"/>
          <w:szCs w:val="22"/>
        </w:rPr>
        <w:t>.”</w:t>
      </w:r>
      <w:r w:rsidR="00D169D1" w:rsidRPr="00401D64">
        <w:rPr>
          <w:sz w:val="22"/>
          <w:szCs w:val="22"/>
        </w:rPr>
        <w:t xml:space="preserve">  This section identifies </w:t>
      </w:r>
      <w:r w:rsidR="009E264B" w:rsidRPr="00401D64">
        <w:rPr>
          <w:sz w:val="22"/>
          <w:szCs w:val="22"/>
        </w:rPr>
        <w:t xml:space="preserve">temporary instruction number(s), </w:t>
      </w:r>
      <w:r w:rsidR="00D169D1" w:rsidRPr="00401D64">
        <w:rPr>
          <w:sz w:val="22"/>
          <w:szCs w:val="22"/>
        </w:rPr>
        <w:t xml:space="preserve">the </w:t>
      </w:r>
      <w:r w:rsidR="009E264B" w:rsidRPr="00401D64">
        <w:rPr>
          <w:sz w:val="22"/>
          <w:szCs w:val="22"/>
        </w:rPr>
        <w:t xml:space="preserve">associated </w:t>
      </w:r>
      <w:r w:rsidR="00D169D1" w:rsidRPr="00401D64">
        <w:rPr>
          <w:sz w:val="22"/>
          <w:szCs w:val="22"/>
        </w:rPr>
        <w:t xml:space="preserve">charge codes (e.g., </w:t>
      </w:r>
      <w:r w:rsidR="004774B4" w:rsidRPr="00401D64">
        <w:rPr>
          <w:sz w:val="22"/>
          <w:szCs w:val="22"/>
        </w:rPr>
        <w:t>Inspection Procedure Authority System (</w:t>
      </w:r>
      <w:r w:rsidR="00D169D1" w:rsidRPr="00401D64">
        <w:rPr>
          <w:sz w:val="22"/>
          <w:szCs w:val="22"/>
        </w:rPr>
        <w:t>IPE</w:t>
      </w:r>
      <w:r w:rsidR="004774B4" w:rsidRPr="00401D64">
        <w:rPr>
          <w:sz w:val="22"/>
          <w:szCs w:val="22"/>
        </w:rPr>
        <w:t>)</w:t>
      </w:r>
      <w:r w:rsidR="00D169D1" w:rsidRPr="00401D64">
        <w:rPr>
          <w:sz w:val="22"/>
          <w:szCs w:val="22"/>
        </w:rPr>
        <w:t xml:space="preserve"> </w:t>
      </w:r>
      <w:r w:rsidR="009E264B" w:rsidRPr="00401D64">
        <w:rPr>
          <w:sz w:val="22"/>
          <w:szCs w:val="22"/>
        </w:rPr>
        <w:t xml:space="preserve">and activity </w:t>
      </w:r>
      <w:r w:rsidR="00D169D1" w:rsidRPr="00401D64">
        <w:rPr>
          <w:sz w:val="22"/>
          <w:szCs w:val="22"/>
        </w:rPr>
        <w:t>code</w:t>
      </w:r>
      <w:r w:rsidR="009E264B" w:rsidRPr="00401D64">
        <w:rPr>
          <w:sz w:val="22"/>
          <w:szCs w:val="22"/>
        </w:rPr>
        <w:t>s</w:t>
      </w:r>
      <w:r w:rsidR="00D169D1" w:rsidRPr="00401D64">
        <w:rPr>
          <w:sz w:val="22"/>
          <w:szCs w:val="22"/>
        </w:rPr>
        <w:t>) for the TI and, if necessary, the inspection procedure and code to which an inspector should charge time for any follow-up inspections after the TI has been completed.</w:t>
      </w:r>
      <w:r w:rsidR="009E264B" w:rsidRPr="00401D64">
        <w:rPr>
          <w:sz w:val="22"/>
          <w:szCs w:val="22"/>
        </w:rPr>
        <w:t xml:space="preserve">  For ROP-related TIs, all inspection effort should be charged to TI 2515/XXX (which represents the number of the TI), the IPE code of TI, and the activity code of TIP for preparation or TID for documentation.</w:t>
      </w:r>
    </w:p>
    <w:p w:rsidR="004E5CCB" w:rsidRPr="00401D64" w:rsidRDefault="004E5CCB" w:rsidP="004D3FDF">
      <w:pPr>
        <w:pStyle w:val="Lettered"/>
        <w:ind w:left="807" w:hanging="533"/>
        <w:jc w:val="left"/>
        <w:rPr>
          <w:sz w:val="22"/>
          <w:szCs w:val="22"/>
        </w:rPr>
      </w:pPr>
    </w:p>
    <w:p w:rsidR="004E5CCB" w:rsidRPr="00401D64" w:rsidRDefault="002F5E7D" w:rsidP="004D3FDF">
      <w:pPr>
        <w:pStyle w:val="Lettered"/>
        <w:ind w:left="807" w:hanging="533"/>
        <w:jc w:val="left"/>
        <w:rPr>
          <w:sz w:val="22"/>
          <w:szCs w:val="22"/>
        </w:rPr>
      </w:pPr>
      <w:r w:rsidRPr="00401D64">
        <w:rPr>
          <w:sz w:val="22"/>
          <w:szCs w:val="22"/>
        </w:rPr>
        <w:t>k</w:t>
      </w:r>
      <w:r w:rsidR="004E5CCB" w:rsidRPr="00401D64">
        <w:rPr>
          <w:sz w:val="22"/>
          <w:szCs w:val="22"/>
        </w:rPr>
        <w:t>.</w:t>
      </w:r>
      <w:r w:rsidR="004E5CCB" w:rsidRPr="00401D64">
        <w:rPr>
          <w:sz w:val="22"/>
          <w:szCs w:val="22"/>
        </w:rPr>
        <w:tab/>
        <w:t xml:space="preserve">Section </w:t>
      </w:r>
      <w:r w:rsidRPr="00401D64">
        <w:rPr>
          <w:sz w:val="22"/>
          <w:szCs w:val="22"/>
        </w:rPr>
        <w:t>09</w:t>
      </w:r>
      <w:r w:rsidR="004E5CCB" w:rsidRPr="00401D64">
        <w:rPr>
          <w:sz w:val="22"/>
          <w:szCs w:val="22"/>
        </w:rPr>
        <w:t xml:space="preserve">, “Resource Estimate.”  This section presents an estimate of the </w:t>
      </w:r>
      <w:r w:rsidR="00DE2638" w:rsidRPr="00401D64">
        <w:rPr>
          <w:sz w:val="22"/>
          <w:szCs w:val="22"/>
        </w:rPr>
        <w:t xml:space="preserve">direct inspection effort (DIE) </w:t>
      </w:r>
      <w:r w:rsidR="004E5CCB" w:rsidRPr="00401D64">
        <w:rPr>
          <w:sz w:val="22"/>
          <w:szCs w:val="22"/>
        </w:rPr>
        <w:t>in hours per unit or site needed to complete the TI inspection requirements.  The estimated average time should include a band (i.e., a low and a high estimate</w:t>
      </w:r>
      <w:r w:rsidR="00DE2638" w:rsidRPr="00401D64">
        <w:rPr>
          <w:sz w:val="22"/>
          <w:szCs w:val="22"/>
        </w:rPr>
        <w:t>)</w:t>
      </w:r>
      <w:r w:rsidR="00F85BBF" w:rsidRPr="00401D64">
        <w:rPr>
          <w:sz w:val="22"/>
          <w:szCs w:val="22"/>
        </w:rPr>
        <w:t>.</w:t>
      </w:r>
      <w:r w:rsidR="00DE2638" w:rsidRPr="00401D64">
        <w:rPr>
          <w:sz w:val="22"/>
          <w:szCs w:val="22"/>
        </w:rPr>
        <w:t xml:space="preserve"> </w:t>
      </w:r>
      <w:r w:rsidR="004E5CCB" w:rsidRPr="00401D64">
        <w:rPr>
          <w:sz w:val="22"/>
          <w:szCs w:val="22"/>
        </w:rPr>
        <w:t xml:space="preserve"> </w:t>
      </w:r>
      <w:r w:rsidR="00DE2638" w:rsidRPr="00401D64">
        <w:rPr>
          <w:sz w:val="22"/>
          <w:szCs w:val="22"/>
        </w:rPr>
        <w:t>I</w:t>
      </w:r>
      <w:r w:rsidR="004E5CCB" w:rsidRPr="00401D64">
        <w:rPr>
          <w:sz w:val="22"/>
          <w:szCs w:val="22"/>
        </w:rPr>
        <w:t>f the resources during the implementation of the TI can be attributed to other IPs other than the TI, provide a list of potentially app</w:t>
      </w:r>
      <w:r w:rsidR="00E757F5" w:rsidRPr="00401D64">
        <w:rPr>
          <w:sz w:val="22"/>
          <w:szCs w:val="22"/>
        </w:rPr>
        <w:t>l</w:t>
      </w:r>
      <w:r w:rsidR="004E5CCB" w:rsidRPr="00401D64">
        <w:rPr>
          <w:sz w:val="22"/>
          <w:szCs w:val="22"/>
        </w:rPr>
        <w:t>icable IPs, and an estimate (in hours) of the potential usage.</w:t>
      </w:r>
    </w:p>
    <w:p w:rsidR="00D169D1" w:rsidRPr="00401D64" w:rsidRDefault="00D169D1" w:rsidP="004D3FDF">
      <w:pPr>
        <w:pStyle w:val="Lettered"/>
        <w:ind w:left="807" w:hanging="533"/>
        <w:jc w:val="left"/>
        <w:rPr>
          <w:sz w:val="22"/>
          <w:szCs w:val="22"/>
        </w:rPr>
      </w:pPr>
    </w:p>
    <w:p w:rsidR="00432E4F" w:rsidRPr="00401D64" w:rsidRDefault="008F6A26" w:rsidP="004D3FDF">
      <w:pPr>
        <w:pStyle w:val="Lettered"/>
        <w:ind w:hanging="532"/>
        <w:jc w:val="left"/>
        <w:rPr>
          <w:sz w:val="22"/>
          <w:szCs w:val="22"/>
        </w:rPr>
      </w:pPr>
      <w:r w:rsidRPr="00401D64">
        <w:rPr>
          <w:sz w:val="22"/>
          <w:szCs w:val="22"/>
        </w:rPr>
        <w:t>l</w:t>
      </w:r>
      <w:r w:rsidR="004E5CCB" w:rsidRPr="00401D64">
        <w:rPr>
          <w:sz w:val="22"/>
          <w:szCs w:val="22"/>
        </w:rPr>
        <w:t>.</w:t>
      </w:r>
      <w:r w:rsidR="004E5CCB" w:rsidRPr="00401D64">
        <w:rPr>
          <w:sz w:val="22"/>
          <w:szCs w:val="22"/>
        </w:rPr>
        <w:tab/>
      </w:r>
      <w:r w:rsidR="00E757F5" w:rsidRPr="00401D64">
        <w:rPr>
          <w:sz w:val="22"/>
          <w:szCs w:val="22"/>
        </w:rPr>
        <w:t xml:space="preserve">Section </w:t>
      </w:r>
      <w:r w:rsidR="002F5E7D" w:rsidRPr="00401D64">
        <w:rPr>
          <w:sz w:val="22"/>
          <w:szCs w:val="22"/>
        </w:rPr>
        <w:t>10</w:t>
      </w:r>
      <w:r w:rsidR="00E757F5" w:rsidRPr="00401D64">
        <w:rPr>
          <w:sz w:val="22"/>
          <w:szCs w:val="22"/>
        </w:rPr>
        <w:t xml:space="preserve">, “Training.”  This section states the required training needed in order to successfully accomplish the inspection requirements.  If the necessary training needed is covered by </w:t>
      </w:r>
      <w:r w:rsidR="0057182A" w:rsidRPr="00401D64">
        <w:rPr>
          <w:sz w:val="22"/>
          <w:szCs w:val="22"/>
        </w:rPr>
        <w:t xml:space="preserve">program office’s general training and qualification program (e.g., </w:t>
      </w:r>
      <w:r w:rsidR="00E757F5" w:rsidRPr="00401D64">
        <w:rPr>
          <w:sz w:val="22"/>
          <w:szCs w:val="22"/>
        </w:rPr>
        <w:t>IMC 1245, Qualification Program for the Office of Nuclear Reactor Regulation Programs,”</w:t>
      </w:r>
      <w:r w:rsidR="0057182A" w:rsidRPr="00401D64">
        <w:rPr>
          <w:sz w:val="22"/>
          <w:szCs w:val="22"/>
        </w:rPr>
        <w:t>)</w:t>
      </w:r>
      <w:r w:rsidR="00E757F5" w:rsidRPr="00401D64">
        <w:rPr>
          <w:sz w:val="22"/>
          <w:szCs w:val="22"/>
        </w:rPr>
        <w:t xml:space="preserve"> stating the applicable appendix of </w:t>
      </w:r>
      <w:r w:rsidR="0057182A" w:rsidRPr="00401D64">
        <w:rPr>
          <w:sz w:val="22"/>
          <w:szCs w:val="22"/>
        </w:rPr>
        <w:t xml:space="preserve">training </w:t>
      </w:r>
      <w:proofErr w:type="gramStart"/>
      <w:r w:rsidR="00E757F5" w:rsidRPr="00401D64">
        <w:rPr>
          <w:sz w:val="22"/>
          <w:szCs w:val="22"/>
        </w:rPr>
        <w:t>IMC  will</w:t>
      </w:r>
      <w:proofErr w:type="gramEnd"/>
      <w:r w:rsidR="00E757F5" w:rsidRPr="00401D64">
        <w:rPr>
          <w:sz w:val="22"/>
          <w:szCs w:val="22"/>
        </w:rPr>
        <w:t xml:space="preserve"> suffice.</w:t>
      </w:r>
      <w:r w:rsidR="00E757F5" w:rsidRPr="00401D64" w:rsidDel="00E757F5">
        <w:rPr>
          <w:sz w:val="22"/>
          <w:szCs w:val="22"/>
        </w:rPr>
        <w:t xml:space="preserve"> </w:t>
      </w:r>
    </w:p>
    <w:p w:rsidR="00F76EB8" w:rsidRPr="00401D64" w:rsidRDefault="00F76EB8" w:rsidP="004D3FDF">
      <w:pPr>
        <w:pStyle w:val="Lettered"/>
        <w:ind w:left="274" w:firstLine="0"/>
        <w:jc w:val="left"/>
        <w:rPr>
          <w:sz w:val="22"/>
          <w:szCs w:val="22"/>
        </w:rPr>
      </w:pPr>
    </w:p>
    <w:p w:rsidR="00F76EB8" w:rsidRPr="00401D64" w:rsidRDefault="008F6A26" w:rsidP="004D3FDF">
      <w:pPr>
        <w:pStyle w:val="Lettered"/>
        <w:ind w:left="807" w:hanging="533"/>
        <w:jc w:val="left"/>
        <w:rPr>
          <w:sz w:val="22"/>
          <w:szCs w:val="22"/>
        </w:rPr>
      </w:pPr>
      <w:r w:rsidRPr="00401D64">
        <w:rPr>
          <w:sz w:val="22"/>
          <w:szCs w:val="22"/>
        </w:rPr>
        <w:t>m</w:t>
      </w:r>
      <w:r w:rsidR="00F76EB8" w:rsidRPr="00401D64">
        <w:rPr>
          <w:sz w:val="22"/>
          <w:szCs w:val="22"/>
        </w:rPr>
        <w:t>.</w:t>
      </w:r>
      <w:r w:rsidR="00F76EB8" w:rsidRPr="00401D64">
        <w:rPr>
          <w:sz w:val="22"/>
          <w:szCs w:val="22"/>
        </w:rPr>
        <w:tab/>
        <w:t xml:space="preserve">Section </w:t>
      </w:r>
      <w:r w:rsidR="002F5E7D" w:rsidRPr="00401D64">
        <w:rPr>
          <w:sz w:val="22"/>
          <w:szCs w:val="22"/>
        </w:rPr>
        <w:t>11</w:t>
      </w:r>
      <w:r w:rsidR="00F76EB8" w:rsidRPr="00401D64">
        <w:rPr>
          <w:sz w:val="22"/>
          <w:szCs w:val="22"/>
        </w:rPr>
        <w:t xml:space="preserve">, “References.”  </w:t>
      </w:r>
      <w:proofErr w:type="gramStart"/>
      <w:r w:rsidR="00F76EB8" w:rsidRPr="00401D64">
        <w:rPr>
          <w:sz w:val="22"/>
          <w:szCs w:val="22"/>
        </w:rPr>
        <w:t>Lists documents that will be immediately helpful to the inspector in performing the TI.</w:t>
      </w:r>
      <w:proofErr w:type="gramEnd"/>
      <w:r w:rsidR="00F76EB8" w:rsidRPr="00401D64">
        <w:rPr>
          <w:sz w:val="22"/>
          <w:szCs w:val="22"/>
        </w:rPr>
        <w:t xml:space="preserve">  </w:t>
      </w:r>
      <w:r w:rsidR="00F34E51" w:rsidRPr="00401D64">
        <w:rPr>
          <w:sz w:val="22"/>
          <w:szCs w:val="22"/>
        </w:rPr>
        <w:t xml:space="preserve">The reference section shall list all other inspection manual documents (IMCs, IPs, and TIs) that appear in the document. </w:t>
      </w:r>
    </w:p>
    <w:p w:rsidR="00432E4F" w:rsidRPr="00401D64" w:rsidRDefault="00432E4F" w:rsidP="004D3FDF">
      <w:pPr>
        <w:pStyle w:val="Lettered"/>
        <w:ind w:left="807" w:hanging="533"/>
        <w:jc w:val="left"/>
        <w:rPr>
          <w:sz w:val="22"/>
          <w:szCs w:val="22"/>
        </w:rPr>
      </w:pPr>
    </w:p>
    <w:p w:rsidR="008145BF" w:rsidRDefault="00D169D1" w:rsidP="004D3FDF">
      <w:pPr>
        <w:pStyle w:val="Lettered"/>
        <w:ind w:left="0" w:firstLine="0"/>
        <w:jc w:val="left"/>
        <w:rPr>
          <w:sz w:val="22"/>
          <w:szCs w:val="22"/>
        </w:rPr>
        <w:sectPr w:rsidR="008145BF" w:rsidSect="005A7330">
          <w:footerReference w:type="first" r:id="rId33"/>
          <w:pgSz w:w="12240" w:h="15840" w:code="1"/>
          <w:pgMar w:top="1440" w:right="1440" w:bottom="1440" w:left="1440" w:header="1440" w:footer="1440" w:gutter="0"/>
          <w:pgNumType w:start="0"/>
          <w:cols w:space="720"/>
          <w:noEndnote/>
          <w:titlePg/>
          <w:docGrid w:linePitch="299"/>
        </w:sectPr>
      </w:pPr>
      <w:r w:rsidRPr="00401D64">
        <w:rPr>
          <w:sz w:val="22"/>
          <w:szCs w:val="22"/>
        </w:rPr>
        <w:t xml:space="preserve">When the originating organization determines that the stated purpose of the TI has been accomplished, it </w:t>
      </w:r>
      <w:r w:rsidR="00DE2638" w:rsidRPr="00401D64">
        <w:rPr>
          <w:sz w:val="22"/>
          <w:szCs w:val="22"/>
        </w:rPr>
        <w:t xml:space="preserve">shall </w:t>
      </w:r>
      <w:r w:rsidRPr="00401D64">
        <w:rPr>
          <w:sz w:val="22"/>
          <w:szCs w:val="22"/>
        </w:rPr>
        <w:t>prepare a final report</w:t>
      </w:r>
      <w:r w:rsidR="00DE2638" w:rsidRPr="00401D64">
        <w:rPr>
          <w:sz w:val="22"/>
          <w:szCs w:val="22"/>
        </w:rPr>
        <w:t xml:space="preserve"> documenting the TI results </w:t>
      </w:r>
      <w:r w:rsidR="00890F73" w:rsidRPr="00401D64">
        <w:rPr>
          <w:sz w:val="22"/>
          <w:szCs w:val="22"/>
        </w:rPr>
        <w:t xml:space="preserve">for distribution </w:t>
      </w:r>
      <w:r w:rsidR="00DE2638" w:rsidRPr="00401D64">
        <w:rPr>
          <w:sz w:val="22"/>
          <w:szCs w:val="22"/>
        </w:rPr>
        <w:t xml:space="preserve">to </w:t>
      </w:r>
      <w:r w:rsidR="00890F73" w:rsidRPr="00401D64">
        <w:rPr>
          <w:sz w:val="22"/>
          <w:szCs w:val="22"/>
        </w:rPr>
        <w:t>pertinent staff</w:t>
      </w:r>
      <w:r w:rsidR="00DE2638" w:rsidRPr="00401D64">
        <w:rPr>
          <w:sz w:val="22"/>
          <w:szCs w:val="22"/>
        </w:rPr>
        <w:t xml:space="preserve"> </w:t>
      </w:r>
      <w:r w:rsidR="00EF54DD" w:rsidRPr="00401D64">
        <w:rPr>
          <w:sz w:val="22"/>
          <w:szCs w:val="22"/>
        </w:rPr>
        <w:t>no later than</w:t>
      </w:r>
      <w:r w:rsidR="00DE2638" w:rsidRPr="00401D64">
        <w:rPr>
          <w:sz w:val="22"/>
          <w:szCs w:val="22"/>
        </w:rPr>
        <w:t xml:space="preserve"> the expiration date. </w:t>
      </w:r>
      <w:r w:rsidR="000426B1">
        <w:rPr>
          <w:sz w:val="22"/>
          <w:szCs w:val="22"/>
        </w:rPr>
        <w:t xml:space="preserve"> </w:t>
      </w:r>
      <w:r w:rsidRPr="00401D64">
        <w:rPr>
          <w:sz w:val="22"/>
          <w:szCs w:val="22"/>
        </w:rPr>
        <w:t xml:space="preserve">The </w:t>
      </w:r>
      <w:r w:rsidR="00DE2638" w:rsidRPr="00401D64">
        <w:rPr>
          <w:sz w:val="22"/>
          <w:szCs w:val="22"/>
        </w:rPr>
        <w:t xml:space="preserve">final </w:t>
      </w:r>
      <w:r w:rsidRPr="00401D64">
        <w:rPr>
          <w:sz w:val="22"/>
          <w:szCs w:val="22"/>
        </w:rPr>
        <w:t xml:space="preserve">report may </w:t>
      </w:r>
      <w:r w:rsidR="00F567C6" w:rsidRPr="00401D64">
        <w:rPr>
          <w:sz w:val="22"/>
          <w:szCs w:val="22"/>
        </w:rPr>
        <w:t xml:space="preserve">also </w:t>
      </w:r>
      <w:r w:rsidRPr="00401D64">
        <w:rPr>
          <w:sz w:val="22"/>
          <w:szCs w:val="22"/>
        </w:rPr>
        <w:t xml:space="preserve">recommend additional </w:t>
      </w:r>
    </w:p>
    <w:p w:rsidR="00D169D1" w:rsidRPr="00401D64" w:rsidRDefault="00D169D1" w:rsidP="004D3FDF">
      <w:pPr>
        <w:pStyle w:val="Lettered"/>
        <w:ind w:left="0" w:firstLine="0"/>
        <w:jc w:val="left"/>
        <w:rPr>
          <w:sz w:val="22"/>
          <w:szCs w:val="22"/>
        </w:rPr>
      </w:pPr>
      <w:proofErr w:type="gramStart"/>
      <w:r w:rsidRPr="00401D64">
        <w:rPr>
          <w:sz w:val="22"/>
          <w:szCs w:val="22"/>
        </w:rPr>
        <w:lastRenderedPageBreak/>
        <w:t>inspections</w:t>
      </w:r>
      <w:proofErr w:type="gramEnd"/>
      <w:r w:rsidRPr="00401D64">
        <w:rPr>
          <w:sz w:val="22"/>
          <w:szCs w:val="22"/>
        </w:rPr>
        <w:t xml:space="preserve"> or changes to the inspection program</w:t>
      </w:r>
      <w:r w:rsidR="00890F73" w:rsidRPr="00401D64">
        <w:rPr>
          <w:sz w:val="22"/>
          <w:szCs w:val="22"/>
        </w:rPr>
        <w:t xml:space="preserve">.  In those cases, the </w:t>
      </w:r>
      <w:r w:rsidR="00587356" w:rsidRPr="00401D64">
        <w:rPr>
          <w:sz w:val="22"/>
          <w:szCs w:val="22"/>
        </w:rPr>
        <w:t xml:space="preserve">originating organization shall add the </w:t>
      </w:r>
      <w:r w:rsidR="007440E4" w:rsidRPr="00401D64">
        <w:rPr>
          <w:sz w:val="22"/>
          <w:szCs w:val="22"/>
        </w:rPr>
        <w:t xml:space="preserve">appropriate branch chief (for the ROP, </w:t>
      </w:r>
      <w:r w:rsidR="00890F73" w:rsidRPr="00401D64">
        <w:rPr>
          <w:sz w:val="22"/>
          <w:szCs w:val="22"/>
        </w:rPr>
        <w:t xml:space="preserve">Chief, </w:t>
      </w:r>
      <w:r w:rsidR="007440E4" w:rsidRPr="00401D64">
        <w:rPr>
          <w:sz w:val="22"/>
          <w:szCs w:val="22"/>
        </w:rPr>
        <w:t>IRIB)</w:t>
      </w:r>
      <w:r w:rsidR="00890F73" w:rsidRPr="00401D64">
        <w:rPr>
          <w:sz w:val="22"/>
          <w:szCs w:val="22"/>
        </w:rPr>
        <w:t>, to the distribution.</w:t>
      </w:r>
    </w:p>
    <w:p w:rsidR="00890F73" w:rsidRPr="00401D64" w:rsidRDefault="00890F73" w:rsidP="004D3FDF">
      <w:pPr>
        <w:pStyle w:val="Lettered"/>
        <w:ind w:left="0" w:firstLine="0"/>
        <w:jc w:val="left"/>
        <w:rPr>
          <w:sz w:val="22"/>
          <w:szCs w:val="22"/>
        </w:rPr>
      </w:pPr>
    </w:p>
    <w:p w:rsidR="00D169D1" w:rsidRPr="00401D64" w:rsidRDefault="00D169D1" w:rsidP="004D3FDF">
      <w:pPr>
        <w:pStyle w:val="Lettered"/>
        <w:ind w:left="0" w:firstLine="0"/>
        <w:jc w:val="left"/>
        <w:rPr>
          <w:sz w:val="22"/>
          <w:szCs w:val="22"/>
        </w:rPr>
      </w:pPr>
      <w:r w:rsidRPr="00401D64">
        <w:rPr>
          <w:sz w:val="22"/>
          <w:szCs w:val="22"/>
        </w:rPr>
        <w:t xml:space="preserve">When the stated purpose of the TI has been accomplished, the originating organization will delete the TI by submitting a document issuing form (Exhibit </w:t>
      </w:r>
      <w:ins w:id="456" w:author="Author" w:date="2012-11-15T11:57:00Z">
        <w:r w:rsidR="004D3FDF">
          <w:rPr>
            <w:sz w:val="22"/>
            <w:szCs w:val="22"/>
          </w:rPr>
          <w:t>2</w:t>
        </w:r>
      </w:ins>
      <w:r w:rsidRPr="00401D64">
        <w:rPr>
          <w:sz w:val="22"/>
          <w:szCs w:val="22"/>
        </w:rPr>
        <w:t xml:space="preserve">A, </w:t>
      </w:r>
      <w:ins w:id="457" w:author="Author" w:date="2012-11-15T11:57:00Z">
        <w:r w:rsidR="004D3FDF">
          <w:rPr>
            <w:sz w:val="22"/>
            <w:szCs w:val="22"/>
          </w:rPr>
          <w:t>2</w:t>
        </w:r>
      </w:ins>
      <w:r w:rsidRPr="00401D64">
        <w:rPr>
          <w:sz w:val="22"/>
          <w:szCs w:val="22"/>
        </w:rPr>
        <w:t xml:space="preserve">B, </w:t>
      </w:r>
      <w:ins w:id="458" w:author="Author" w:date="2012-11-15T11:57:00Z">
        <w:r w:rsidR="004D3FDF">
          <w:rPr>
            <w:sz w:val="22"/>
            <w:szCs w:val="22"/>
          </w:rPr>
          <w:t>2</w:t>
        </w:r>
      </w:ins>
      <w:r w:rsidRPr="00401D64">
        <w:rPr>
          <w:sz w:val="22"/>
          <w:szCs w:val="22"/>
        </w:rPr>
        <w:t xml:space="preserve">C, </w:t>
      </w:r>
      <w:ins w:id="459" w:author="Author" w:date="2012-11-15T11:57:00Z">
        <w:r w:rsidR="004D3FDF">
          <w:rPr>
            <w:sz w:val="22"/>
            <w:szCs w:val="22"/>
          </w:rPr>
          <w:t>2</w:t>
        </w:r>
      </w:ins>
      <w:r w:rsidRPr="00401D64">
        <w:rPr>
          <w:sz w:val="22"/>
          <w:szCs w:val="22"/>
        </w:rPr>
        <w:t>D</w:t>
      </w:r>
      <w:r w:rsidR="006A7F20" w:rsidRPr="00401D64">
        <w:rPr>
          <w:sz w:val="22"/>
          <w:szCs w:val="22"/>
        </w:rPr>
        <w:t xml:space="preserve">, or </w:t>
      </w:r>
      <w:ins w:id="460" w:author="Author" w:date="2012-11-15T11:57:00Z">
        <w:r w:rsidR="004D3FDF">
          <w:rPr>
            <w:sz w:val="22"/>
            <w:szCs w:val="22"/>
          </w:rPr>
          <w:t>2</w:t>
        </w:r>
      </w:ins>
      <w:r w:rsidR="006A7F20" w:rsidRPr="00401D64">
        <w:rPr>
          <w:sz w:val="22"/>
          <w:szCs w:val="22"/>
        </w:rPr>
        <w:t>E</w:t>
      </w:r>
      <w:r w:rsidRPr="00401D64">
        <w:rPr>
          <w:sz w:val="22"/>
          <w:szCs w:val="22"/>
        </w:rPr>
        <w:t>) to the IM coordinator.</w:t>
      </w:r>
      <w:r w:rsidR="00EF54DD" w:rsidRPr="00401D64">
        <w:rPr>
          <w:sz w:val="22"/>
          <w:szCs w:val="22"/>
        </w:rPr>
        <w:t xml:space="preserve">  All TIs shall be deleted by the expiration date.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F0976" w:rsidRPr="00401D64" w:rsidRDefault="001F0976" w:rsidP="004D3FDF">
      <w:pPr>
        <w:pStyle w:val="Subsection"/>
        <w:jc w:val="left"/>
        <w:rPr>
          <w:rFonts w:cs="Arial"/>
          <w:sz w:val="22"/>
          <w:szCs w:val="22"/>
        </w:rPr>
      </w:pPr>
      <w:r w:rsidRPr="00401D64">
        <w:rPr>
          <w:sz w:val="22"/>
          <w:szCs w:val="22"/>
        </w:rPr>
        <w:t>07.04</w:t>
      </w:r>
      <w:r w:rsidRPr="00401D64">
        <w:rPr>
          <w:sz w:val="22"/>
          <w:szCs w:val="22"/>
        </w:rPr>
        <w:tab/>
      </w:r>
      <w:r w:rsidRPr="00401D64">
        <w:rPr>
          <w:sz w:val="22"/>
          <w:szCs w:val="22"/>
          <w:u w:val="single"/>
        </w:rPr>
        <w:t>Operating Experience Smart Samples (</w:t>
      </w:r>
      <w:proofErr w:type="spellStart"/>
      <w:r w:rsidRPr="00401D64">
        <w:rPr>
          <w:sz w:val="22"/>
          <w:szCs w:val="22"/>
          <w:u w:val="single"/>
        </w:rPr>
        <w:t>OpESSs</w:t>
      </w:r>
      <w:proofErr w:type="spellEnd"/>
      <w:r w:rsidRPr="00401D64">
        <w:rPr>
          <w:sz w:val="22"/>
          <w:szCs w:val="22"/>
          <w:u w:val="single"/>
        </w:rPr>
        <w:t>)</w:t>
      </w:r>
      <w:r w:rsidRPr="00401D64">
        <w:rPr>
          <w:sz w:val="22"/>
          <w:szCs w:val="22"/>
        </w:rPr>
        <w:t>.</w:t>
      </w:r>
      <w:r w:rsidR="00BE2400" w:rsidRPr="00401D64">
        <w:rPr>
          <w:sz w:val="22"/>
          <w:szCs w:val="22"/>
        </w:rPr>
        <w:t xml:space="preserve">  </w:t>
      </w:r>
      <w:proofErr w:type="spellStart"/>
      <w:r w:rsidR="00BE2400" w:rsidRPr="00401D64">
        <w:rPr>
          <w:sz w:val="22"/>
          <w:szCs w:val="22"/>
        </w:rPr>
        <w:t>OpESSs</w:t>
      </w:r>
      <w:proofErr w:type="spellEnd"/>
      <w:r w:rsidR="00BE2400" w:rsidRPr="00401D64">
        <w:rPr>
          <w:sz w:val="22"/>
          <w:szCs w:val="22"/>
        </w:rPr>
        <w:t xml:space="preserve"> may be employed to inform and enhance ROP inspection of </w:t>
      </w:r>
      <w:r w:rsidR="00BE2400" w:rsidRPr="00006686">
        <w:rPr>
          <w:rFonts w:cstheme="minorBidi"/>
          <w:sz w:val="22"/>
          <w:szCs w:val="22"/>
        </w:rPr>
        <w:t xml:space="preserve">selected </w:t>
      </w:r>
      <w:proofErr w:type="spellStart"/>
      <w:r w:rsidR="00BE2400" w:rsidRPr="00006686">
        <w:rPr>
          <w:rFonts w:cstheme="minorBidi"/>
          <w:sz w:val="22"/>
          <w:szCs w:val="22"/>
        </w:rPr>
        <w:t>OpE</w:t>
      </w:r>
      <w:proofErr w:type="spellEnd"/>
      <w:r w:rsidR="00BE2400" w:rsidRPr="00006686">
        <w:rPr>
          <w:rFonts w:cstheme="minorBidi"/>
          <w:sz w:val="22"/>
          <w:szCs w:val="22"/>
        </w:rPr>
        <w:t xml:space="preserve"> issues determined to have potential generic safety implications.  </w:t>
      </w:r>
      <w:proofErr w:type="spellStart"/>
      <w:r w:rsidR="00BE2400" w:rsidRPr="00006686">
        <w:rPr>
          <w:rFonts w:cstheme="minorBidi"/>
          <w:sz w:val="22"/>
          <w:szCs w:val="22"/>
        </w:rPr>
        <w:t>OpESSs</w:t>
      </w:r>
      <w:proofErr w:type="spellEnd"/>
      <w:r w:rsidR="00BE2400" w:rsidRPr="00006686">
        <w:rPr>
          <w:rFonts w:cstheme="minorBidi"/>
          <w:sz w:val="22"/>
          <w:szCs w:val="22"/>
        </w:rPr>
        <w:t xml:space="preserve"> are</w:t>
      </w:r>
      <w:r w:rsidR="00BE2400" w:rsidRPr="00006686">
        <w:rPr>
          <w:sz w:val="22"/>
          <w:szCs w:val="22"/>
        </w:rPr>
        <w:t xml:space="preserve"> only </w:t>
      </w:r>
      <w:r w:rsidR="00D219F0" w:rsidRPr="00006686">
        <w:rPr>
          <w:sz w:val="22"/>
          <w:szCs w:val="22"/>
        </w:rPr>
        <w:t xml:space="preserve">developed when </w:t>
      </w:r>
      <w:r w:rsidR="00BE2400" w:rsidRPr="00006686">
        <w:rPr>
          <w:sz w:val="22"/>
          <w:szCs w:val="22"/>
        </w:rPr>
        <w:t xml:space="preserve">inspection can be accomplished within existing </w:t>
      </w:r>
      <w:r w:rsidR="00BE2400" w:rsidRPr="00006686">
        <w:rPr>
          <w:rFonts w:cstheme="minorBidi"/>
          <w:sz w:val="22"/>
          <w:szCs w:val="22"/>
        </w:rPr>
        <w:t xml:space="preserve">ROP </w:t>
      </w:r>
      <w:r w:rsidR="00D219F0" w:rsidRPr="00006686">
        <w:rPr>
          <w:rFonts w:cstheme="minorBidi"/>
          <w:sz w:val="22"/>
          <w:szCs w:val="22"/>
        </w:rPr>
        <w:t>inspection</w:t>
      </w:r>
      <w:r w:rsidR="00BE2400" w:rsidRPr="00006686">
        <w:rPr>
          <w:rFonts w:cstheme="minorBidi"/>
          <w:sz w:val="22"/>
          <w:szCs w:val="22"/>
        </w:rPr>
        <w:t xml:space="preserve"> requirements and level of effort.  I</w:t>
      </w:r>
      <w:r w:rsidR="00BE2400" w:rsidRPr="00006686">
        <w:rPr>
          <w:rFonts w:cs="Arial"/>
          <w:sz w:val="22"/>
          <w:szCs w:val="22"/>
        </w:rPr>
        <w:t>ssues that cannot be addressed</w:t>
      </w:r>
      <w:r w:rsidR="00BE2400" w:rsidRPr="00401D64">
        <w:rPr>
          <w:rFonts w:cs="Arial"/>
          <w:sz w:val="22"/>
          <w:szCs w:val="22"/>
        </w:rPr>
        <w:t xml:space="preserve"> within existing ROP inspection requirements and level of effort should be considered for a one-time inspection under a TI.</w:t>
      </w:r>
    </w:p>
    <w:p w:rsidR="00D219F0" w:rsidRPr="00401D64" w:rsidRDefault="00D219F0" w:rsidP="004D3FDF">
      <w:pPr>
        <w:pStyle w:val="Subsection"/>
        <w:jc w:val="left"/>
        <w:rPr>
          <w:rFonts w:cs="Arial"/>
          <w:sz w:val="22"/>
          <w:szCs w:val="22"/>
        </w:rPr>
      </w:pPr>
    </w:p>
    <w:p w:rsidR="00BE2400" w:rsidRPr="00401D64" w:rsidRDefault="00BE2400"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spellStart"/>
      <w:r w:rsidRPr="00401D64">
        <w:rPr>
          <w:rFonts w:cs="Arial"/>
          <w:szCs w:val="22"/>
        </w:rPr>
        <w:t>OpESS</w:t>
      </w:r>
      <w:r w:rsidR="00B8699F" w:rsidRPr="00401D64">
        <w:rPr>
          <w:rFonts w:cs="Arial"/>
          <w:szCs w:val="22"/>
        </w:rPr>
        <w:t>s</w:t>
      </w:r>
      <w:proofErr w:type="spellEnd"/>
      <w:r w:rsidRPr="00401D64">
        <w:rPr>
          <w:rFonts w:cs="Arial"/>
          <w:szCs w:val="22"/>
        </w:rPr>
        <w:t xml:space="preserve"> contain the following information:</w:t>
      </w:r>
    </w:p>
    <w:p w:rsidR="00BE2400" w:rsidRPr="00401D64" w:rsidRDefault="00BE2400"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8699F" w:rsidRPr="00401D64" w:rsidRDefault="00B8699F" w:rsidP="004D3FDF">
      <w:pPr>
        <w:pStyle w:val="Subsection"/>
        <w:ind w:left="806" w:hanging="806"/>
        <w:jc w:val="left"/>
        <w:rPr>
          <w:sz w:val="22"/>
          <w:szCs w:val="22"/>
        </w:rPr>
      </w:pPr>
      <w:r w:rsidRPr="00401D64">
        <w:rPr>
          <w:sz w:val="22"/>
          <w:szCs w:val="22"/>
        </w:rPr>
        <w:tab/>
        <w:t>a.</w:t>
      </w:r>
      <w:r w:rsidRPr="00401D64">
        <w:rPr>
          <w:sz w:val="22"/>
          <w:szCs w:val="22"/>
        </w:rPr>
        <w:tab/>
        <w:t xml:space="preserve">Cornerstone.  List the cornerstone(s) for which the </w:t>
      </w:r>
      <w:proofErr w:type="spellStart"/>
      <w:r w:rsidRPr="00401D64">
        <w:rPr>
          <w:sz w:val="22"/>
          <w:szCs w:val="22"/>
        </w:rPr>
        <w:t>OpESS</w:t>
      </w:r>
      <w:proofErr w:type="spellEnd"/>
      <w:r w:rsidRPr="00401D64">
        <w:rPr>
          <w:sz w:val="22"/>
          <w:szCs w:val="22"/>
        </w:rPr>
        <w:t xml:space="preserve"> is applicable.  The cornerstone(s) may include one or all of the cornerstones listed for the ROP pertinent inspection procedure(s).</w:t>
      </w:r>
    </w:p>
    <w:p w:rsidR="00B8699F" w:rsidRPr="00401D64" w:rsidRDefault="00B8699F" w:rsidP="004D3FDF">
      <w:pPr>
        <w:pStyle w:val="Subsection"/>
        <w:jc w:val="left"/>
        <w:rPr>
          <w:sz w:val="22"/>
          <w:szCs w:val="22"/>
        </w:rPr>
      </w:pPr>
    </w:p>
    <w:p w:rsidR="00B8699F" w:rsidRPr="00401D64" w:rsidRDefault="00B8699F" w:rsidP="004D3FDF">
      <w:pPr>
        <w:pStyle w:val="Subsection"/>
        <w:ind w:left="807" w:hanging="533"/>
        <w:jc w:val="left"/>
        <w:rPr>
          <w:sz w:val="22"/>
          <w:szCs w:val="22"/>
        </w:rPr>
      </w:pPr>
      <w:r w:rsidRPr="00401D64">
        <w:rPr>
          <w:sz w:val="22"/>
          <w:szCs w:val="22"/>
        </w:rPr>
        <w:t xml:space="preserve">b. </w:t>
      </w:r>
      <w:r w:rsidRPr="00401D64">
        <w:rPr>
          <w:sz w:val="22"/>
          <w:szCs w:val="22"/>
        </w:rPr>
        <w:tab/>
        <w:t xml:space="preserve">Applicability.  </w:t>
      </w:r>
      <w:proofErr w:type="gramStart"/>
      <w:r w:rsidRPr="00401D64">
        <w:rPr>
          <w:sz w:val="22"/>
          <w:szCs w:val="22"/>
        </w:rPr>
        <w:t xml:space="preserve">Identifies the type of plant (e.g., PWR, BWR, CE, Mark 1 containment, etc.) that is affected or could be inspected under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w:t>
      </w:r>
    </w:p>
    <w:p w:rsidR="00B8699F" w:rsidRPr="00401D64" w:rsidRDefault="00B8699F"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8699F" w:rsidRPr="00401D64" w:rsidRDefault="00B8699F" w:rsidP="004D3FDF">
      <w:pPr>
        <w:pStyle w:val="Lettered"/>
        <w:ind w:left="807" w:hanging="533"/>
        <w:jc w:val="left"/>
        <w:rPr>
          <w:sz w:val="22"/>
          <w:szCs w:val="22"/>
        </w:rPr>
      </w:pPr>
      <w:r w:rsidRPr="00401D64">
        <w:rPr>
          <w:sz w:val="22"/>
          <w:szCs w:val="22"/>
        </w:rPr>
        <w:t>c.</w:t>
      </w:r>
      <w:r w:rsidRPr="00401D64">
        <w:rPr>
          <w:sz w:val="22"/>
          <w:szCs w:val="22"/>
        </w:rPr>
        <w:tab/>
        <w:t xml:space="preserve">Objective(s).  </w:t>
      </w:r>
      <w:proofErr w:type="gramStart"/>
      <w:r w:rsidRPr="00401D64">
        <w:rPr>
          <w:sz w:val="22"/>
          <w:szCs w:val="22"/>
        </w:rPr>
        <w:t xml:space="preserve">Lists the objective(s) of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The objective(s) may be more specific than those specified in the selected inspection procedure(s) but must be congruent with the stated objective(s) of the selected inspection procedure(s).</w:t>
      </w:r>
    </w:p>
    <w:p w:rsidR="00B8699F" w:rsidRPr="00401D64" w:rsidRDefault="00B8699F" w:rsidP="004D3FDF">
      <w:pPr>
        <w:pStyle w:val="Lettered"/>
        <w:ind w:left="807" w:hanging="533"/>
        <w:jc w:val="left"/>
        <w:rPr>
          <w:sz w:val="22"/>
          <w:szCs w:val="22"/>
        </w:rPr>
      </w:pPr>
    </w:p>
    <w:p w:rsidR="00B8699F" w:rsidRPr="00401D64" w:rsidRDefault="00B8699F" w:rsidP="004D3FDF">
      <w:pPr>
        <w:pStyle w:val="Lettered"/>
        <w:numPr>
          <w:ilvl w:val="0"/>
          <w:numId w:val="25"/>
        </w:numPr>
        <w:ind w:left="807" w:hanging="533"/>
        <w:jc w:val="left"/>
        <w:rPr>
          <w:sz w:val="22"/>
          <w:szCs w:val="22"/>
        </w:rPr>
      </w:pPr>
      <w:r w:rsidRPr="00401D64">
        <w:rPr>
          <w:rFonts w:cs="Times New Roman"/>
          <w:sz w:val="22"/>
          <w:szCs w:val="22"/>
        </w:rPr>
        <w:t xml:space="preserve">Background.  Presents </w:t>
      </w:r>
      <w:proofErr w:type="spellStart"/>
      <w:r w:rsidRPr="00401D64">
        <w:rPr>
          <w:rFonts w:cs="Times New Roman"/>
          <w:sz w:val="22"/>
          <w:szCs w:val="22"/>
        </w:rPr>
        <w:t>OpE</w:t>
      </w:r>
      <w:proofErr w:type="spellEnd"/>
      <w:r w:rsidRPr="00401D64">
        <w:rPr>
          <w:rFonts w:cs="Times New Roman"/>
          <w:sz w:val="22"/>
          <w:szCs w:val="22"/>
        </w:rPr>
        <w:t xml:space="preserve"> associated with the </w:t>
      </w:r>
      <w:proofErr w:type="spellStart"/>
      <w:r w:rsidRPr="00401D64">
        <w:rPr>
          <w:rFonts w:cs="Times New Roman"/>
          <w:sz w:val="22"/>
          <w:szCs w:val="22"/>
        </w:rPr>
        <w:t>OpESS</w:t>
      </w:r>
      <w:proofErr w:type="spellEnd"/>
      <w:r w:rsidRPr="00401D64">
        <w:rPr>
          <w:rFonts w:cs="Times New Roman"/>
          <w:sz w:val="22"/>
          <w:szCs w:val="22"/>
        </w:rPr>
        <w:t xml:space="preserve"> and relevant research and references.</w:t>
      </w:r>
    </w:p>
    <w:p w:rsidR="00B8699F" w:rsidRPr="00401D64" w:rsidRDefault="00B8699F" w:rsidP="004D3FDF">
      <w:pPr>
        <w:pStyle w:val="Lettered"/>
        <w:ind w:left="360" w:firstLine="0"/>
        <w:jc w:val="left"/>
        <w:rPr>
          <w:sz w:val="22"/>
          <w:szCs w:val="22"/>
        </w:rPr>
      </w:pPr>
    </w:p>
    <w:p w:rsidR="00B8699F" w:rsidRPr="00401D64" w:rsidRDefault="00B8699F" w:rsidP="004D3FDF">
      <w:pPr>
        <w:pStyle w:val="Lettered"/>
        <w:numPr>
          <w:ilvl w:val="0"/>
          <w:numId w:val="25"/>
        </w:numPr>
        <w:ind w:left="807" w:hanging="533"/>
        <w:jc w:val="left"/>
        <w:rPr>
          <w:sz w:val="22"/>
          <w:szCs w:val="22"/>
        </w:rPr>
      </w:pPr>
      <w:r w:rsidRPr="00401D64">
        <w:rPr>
          <w:sz w:val="22"/>
          <w:szCs w:val="22"/>
        </w:rPr>
        <w:t xml:space="preserve">Inspection Guidance.  </w:t>
      </w:r>
      <w:r w:rsidR="0014127A" w:rsidRPr="00401D64">
        <w:rPr>
          <w:sz w:val="22"/>
          <w:szCs w:val="22"/>
        </w:rPr>
        <w:t xml:space="preserve">Provides the information and links for inspectors to use during inspection of the </w:t>
      </w:r>
      <w:proofErr w:type="spellStart"/>
      <w:r w:rsidR="0014127A" w:rsidRPr="00401D64">
        <w:rPr>
          <w:sz w:val="22"/>
          <w:szCs w:val="22"/>
        </w:rPr>
        <w:t>OpESS</w:t>
      </w:r>
      <w:proofErr w:type="spellEnd"/>
      <w:r w:rsidR="0014127A" w:rsidRPr="00401D64">
        <w:rPr>
          <w:sz w:val="22"/>
          <w:szCs w:val="22"/>
        </w:rPr>
        <w:t xml:space="preserve">.  </w:t>
      </w:r>
      <w:r w:rsidR="000E5DCC" w:rsidRPr="00401D64">
        <w:rPr>
          <w:sz w:val="22"/>
          <w:szCs w:val="22"/>
        </w:rPr>
        <w:t xml:space="preserve">Include a list of applicable ROP baseline IP(s) and how the </w:t>
      </w:r>
      <w:proofErr w:type="spellStart"/>
      <w:r w:rsidR="000E5DCC" w:rsidRPr="00401D64">
        <w:rPr>
          <w:sz w:val="22"/>
          <w:szCs w:val="22"/>
        </w:rPr>
        <w:t>OpESS</w:t>
      </w:r>
      <w:proofErr w:type="spellEnd"/>
      <w:r w:rsidR="000E5DCC" w:rsidRPr="00401D64">
        <w:rPr>
          <w:sz w:val="22"/>
          <w:szCs w:val="22"/>
        </w:rPr>
        <w:t xml:space="preserve"> satisfies one (or more) of the sample requirements for the IP(s).</w:t>
      </w:r>
      <w:r w:rsidRPr="00401D64">
        <w:rPr>
          <w:sz w:val="22"/>
          <w:szCs w:val="22"/>
        </w:rPr>
        <w:t xml:space="preserve">  The </w:t>
      </w:r>
      <w:r w:rsidR="0014127A" w:rsidRPr="00401D64">
        <w:rPr>
          <w:sz w:val="22"/>
          <w:szCs w:val="22"/>
        </w:rPr>
        <w:t>guidance</w:t>
      </w:r>
      <w:r w:rsidRPr="00401D64">
        <w:rPr>
          <w:sz w:val="22"/>
          <w:szCs w:val="22"/>
        </w:rPr>
        <w:t xml:space="preserve"> may be more specific than those specified in the selected </w:t>
      </w:r>
      <w:r w:rsidR="000E5DCC" w:rsidRPr="00401D64">
        <w:rPr>
          <w:sz w:val="22"/>
          <w:szCs w:val="22"/>
        </w:rPr>
        <w:t>IP</w:t>
      </w:r>
      <w:r w:rsidRPr="00401D64">
        <w:rPr>
          <w:sz w:val="22"/>
          <w:szCs w:val="22"/>
        </w:rPr>
        <w:t>(s)</w:t>
      </w:r>
      <w:r w:rsidR="000E5DCC" w:rsidRPr="00401D64">
        <w:rPr>
          <w:sz w:val="22"/>
          <w:szCs w:val="22"/>
        </w:rPr>
        <w:t>,</w:t>
      </w:r>
      <w:r w:rsidRPr="00401D64">
        <w:rPr>
          <w:sz w:val="22"/>
          <w:szCs w:val="22"/>
        </w:rPr>
        <w:t xml:space="preserve"> but must be congruent with the stated objective(s) of the selected </w:t>
      </w:r>
      <w:r w:rsidR="000E5DCC" w:rsidRPr="00401D64">
        <w:rPr>
          <w:sz w:val="22"/>
          <w:szCs w:val="22"/>
        </w:rPr>
        <w:t>IP</w:t>
      </w:r>
      <w:r w:rsidRPr="00401D64">
        <w:rPr>
          <w:sz w:val="22"/>
          <w:szCs w:val="22"/>
        </w:rPr>
        <w:t xml:space="preserve">(s). </w:t>
      </w:r>
      <w:r w:rsidRPr="00401D64">
        <w:rPr>
          <w:sz w:val="22"/>
          <w:szCs w:val="22"/>
        </w:rPr>
        <w:br/>
      </w:r>
    </w:p>
    <w:p w:rsidR="009D7B56" w:rsidRPr="00401D64" w:rsidRDefault="009D7B56" w:rsidP="004D3FDF">
      <w:pPr>
        <w:pStyle w:val="Lettered"/>
        <w:numPr>
          <w:ilvl w:val="0"/>
          <w:numId w:val="4"/>
        </w:numPr>
        <w:ind w:left="807" w:hanging="533"/>
        <w:jc w:val="left"/>
        <w:rPr>
          <w:sz w:val="22"/>
          <w:szCs w:val="22"/>
        </w:rPr>
      </w:pPr>
      <w:r w:rsidRPr="00401D64">
        <w:rPr>
          <w:sz w:val="22"/>
          <w:szCs w:val="22"/>
        </w:rPr>
        <w:t xml:space="preserve">References.  List of documents that will be helpful to the inspector in performing the </w:t>
      </w:r>
      <w:proofErr w:type="spellStart"/>
      <w:r w:rsidRPr="00401D64">
        <w:rPr>
          <w:sz w:val="22"/>
          <w:szCs w:val="22"/>
        </w:rPr>
        <w:t>OpESS</w:t>
      </w:r>
      <w:proofErr w:type="spellEnd"/>
      <w:r w:rsidRPr="00401D64">
        <w:rPr>
          <w:sz w:val="22"/>
          <w:szCs w:val="22"/>
        </w:rPr>
        <w:t xml:space="preserve">.  These may include related generic communications, management briefing slides, Regulatory Guides, INPO documents, previous related inspection findings, and </w:t>
      </w:r>
      <w:proofErr w:type="spellStart"/>
      <w:r w:rsidRPr="00401D64">
        <w:rPr>
          <w:sz w:val="22"/>
          <w:szCs w:val="22"/>
        </w:rPr>
        <w:t>OpE</w:t>
      </w:r>
      <w:proofErr w:type="spellEnd"/>
      <w:r w:rsidRPr="00401D64">
        <w:rPr>
          <w:sz w:val="22"/>
          <w:szCs w:val="22"/>
        </w:rPr>
        <w:t xml:space="preserve"> communications.  Include hyperlinks when available.</w:t>
      </w:r>
    </w:p>
    <w:p w:rsidR="009D7B56" w:rsidRPr="00401D64" w:rsidRDefault="009D7B56" w:rsidP="004D3FDF">
      <w:pPr>
        <w:pStyle w:val="Lettered"/>
        <w:ind w:left="807" w:firstLine="0"/>
        <w:jc w:val="left"/>
        <w:rPr>
          <w:sz w:val="22"/>
          <w:szCs w:val="22"/>
        </w:rPr>
      </w:pPr>
    </w:p>
    <w:p w:rsidR="00B8699F" w:rsidRPr="00401D64" w:rsidRDefault="00B8699F" w:rsidP="004D3FDF">
      <w:pPr>
        <w:pStyle w:val="Lettered"/>
        <w:numPr>
          <w:ilvl w:val="0"/>
          <w:numId w:val="4"/>
        </w:numPr>
        <w:ind w:left="807" w:hanging="533"/>
        <w:jc w:val="left"/>
        <w:rPr>
          <w:sz w:val="22"/>
          <w:szCs w:val="22"/>
        </w:rPr>
      </w:pPr>
      <w:r w:rsidRPr="00401D64">
        <w:rPr>
          <w:sz w:val="22"/>
          <w:szCs w:val="22"/>
        </w:rPr>
        <w:t>Reporting</w:t>
      </w:r>
      <w:r w:rsidR="009D7B56" w:rsidRPr="00401D64">
        <w:rPr>
          <w:sz w:val="22"/>
          <w:szCs w:val="22"/>
        </w:rPr>
        <w:t xml:space="preserve"> Results/</w:t>
      </w:r>
      <w:r w:rsidR="000E5DCC" w:rsidRPr="00401D64">
        <w:rPr>
          <w:sz w:val="22"/>
          <w:szCs w:val="22"/>
        </w:rPr>
        <w:t>Time Charges</w:t>
      </w:r>
      <w:r w:rsidR="007311EA" w:rsidRPr="00401D64">
        <w:rPr>
          <w:sz w:val="22"/>
          <w:szCs w:val="22"/>
        </w:rPr>
        <w:t>/Additional Issues</w:t>
      </w:r>
      <w:r w:rsidRPr="00401D64">
        <w:rPr>
          <w:sz w:val="22"/>
          <w:szCs w:val="22"/>
        </w:rPr>
        <w:t xml:space="preserve">.  In general, </w:t>
      </w:r>
      <w:proofErr w:type="spellStart"/>
      <w:r w:rsidRPr="00401D64">
        <w:rPr>
          <w:sz w:val="22"/>
          <w:szCs w:val="22"/>
        </w:rPr>
        <w:t>OpESS</w:t>
      </w:r>
      <w:proofErr w:type="spellEnd"/>
      <w:r w:rsidRPr="00401D64">
        <w:rPr>
          <w:sz w:val="22"/>
          <w:szCs w:val="22"/>
        </w:rPr>
        <w:t xml:space="preserve"> results will be documented and inspection reports will be distributed in accordance with guidance specific to existing inspection procedure(s) and IMC 0612, “Power Reactor Inspection Reports.”  Any guidance on non-standard documentation or distribution shall be specified in this section.</w:t>
      </w:r>
      <w:r w:rsidR="000E5DCC" w:rsidRPr="00401D64">
        <w:rPr>
          <w:sz w:val="22"/>
          <w:szCs w:val="22"/>
        </w:rPr>
        <w:t xml:space="preserve">  In addition, provide guidance on how inspectors are to charge their time under the baseline ROP inspection program.  </w:t>
      </w:r>
    </w:p>
    <w:p w:rsidR="008145BF" w:rsidRDefault="008145BF" w:rsidP="004D3FDF">
      <w:pPr>
        <w:pStyle w:val="Lettered"/>
        <w:ind w:left="0" w:firstLine="0"/>
        <w:jc w:val="left"/>
        <w:rPr>
          <w:ins w:id="461" w:author="Author" w:date="2012-12-06T09:42:00Z"/>
          <w:sz w:val="22"/>
          <w:szCs w:val="22"/>
        </w:rPr>
        <w:sectPr w:rsidR="008145BF" w:rsidSect="005A7330">
          <w:footerReference w:type="first" r:id="rId34"/>
          <w:pgSz w:w="12240" w:h="15840" w:code="1"/>
          <w:pgMar w:top="1440" w:right="1440" w:bottom="1440" w:left="1440" w:header="1440" w:footer="1440" w:gutter="0"/>
          <w:pgNumType w:start="0"/>
          <w:cols w:space="720"/>
          <w:noEndnote/>
          <w:titlePg/>
          <w:docGrid w:linePitch="299"/>
        </w:sectPr>
      </w:pPr>
    </w:p>
    <w:p w:rsidR="00B8699F" w:rsidRPr="00401D64" w:rsidRDefault="00B8699F" w:rsidP="004D3FDF">
      <w:pPr>
        <w:pStyle w:val="Lettered"/>
        <w:ind w:left="0" w:firstLine="0"/>
        <w:jc w:val="left"/>
        <w:rPr>
          <w:sz w:val="22"/>
          <w:szCs w:val="22"/>
        </w:rPr>
      </w:pPr>
    </w:p>
    <w:p w:rsidR="00B8699F" w:rsidRPr="00401D64" w:rsidRDefault="00B8699F" w:rsidP="004D3FDF">
      <w:pPr>
        <w:pStyle w:val="Lettered"/>
        <w:ind w:left="807" w:hanging="533"/>
        <w:jc w:val="left"/>
        <w:rPr>
          <w:sz w:val="22"/>
          <w:szCs w:val="22"/>
        </w:rPr>
      </w:pPr>
      <w:r w:rsidRPr="00401D64">
        <w:rPr>
          <w:sz w:val="22"/>
          <w:szCs w:val="22"/>
        </w:rPr>
        <w:t>h.</w:t>
      </w:r>
      <w:r w:rsidRPr="00401D64">
        <w:rPr>
          <w:sz w:val="22"/>
          <w:szCs w:val="22"/>
        </w:rPr>
        <w:tab/>
        <w:t xml:space="preserve">Contact(s).  </w:t>
      </w:r>
      <w:r w:rsidR="000E5DCC" w:rsidRPr="00401D64">
        <w:rPr>
          <w:sz w:val="22"/>
          <w:szCs w:val="22"/>
        </w:rPr>
        <w:t>I</w:t>
      </w:r>
      <w:r w:rsidRPr="00401D64">
        <w:rPr>
          <w:sz w:val="22"/>
          <w:szCs w:val="22"/>
        </w:rPr>
        <w:t xml:space="preserve">dentifies the name, phone number, and e-mail address of technical contact(s) </w:t>
      </w:r>
      <w:proofErr w:type="gramStart"/>
      <w:r w:rsidRPr="00401D64">
        <w:rPr>
          <w:sz w:val="22"/>
          <w:szCs w:val="22"/>
        </w:rPr>
        <w:t>who</w:t>
      </w:r>
      <w:proofErr w:type="gramEnd"/>
      <w:r w:rsidRPr="00401D64">
        <w:rPr>
          <w:sz w:val="22"/>
          <w:szCs w:val="22"/>
        </w:rPr>
        <w:t xml:space="preserve"> are designated to answer questions about the </w:t>
      </w:r>
      <w:proofErr w:type="spellStart"/>
      <w:r w:rsidRPr="00401D64">
        <w:rPr>
          <w:sz w:val="22"/>
          <w:szCs w:val="22"/>
        </w:rPr>
        <w:t>OpESS</w:t>
      </w:r>
      <w:proofErr w:type="spellEnd"/>
      <w:r w:rsidRPr="00401D64">
        <w:rPr>
          <w:sz w:val="22"/>
          <w:szCs w:val="22"/>
        </w:rPr>
        <w:t>.  This is generally</w:t>
      </w:r>
      <w:r w:rsidR="008145BF">
        <w:rPr>
          <w:sz w:val="22"/>
          <w:szCs w:val="22"/>
        </w:rPr>
        <w:t xml:space="preserve"> </w:t>
      </w:r>
      <w:r w:rsidRPr="00401D64">
        <w:rPr>
          <w:sz w:val="22"/>
          <w:szCs w:val="22"/>
        </w:rPr>
        <w:t xml:space="preserve">the </w:t>
      </w:r>
      <w:proofErr w:type="spellStart"/>
      <w:r w:rsidRPr="00401D64">
        <w:rPr>
          <w:sz w:val="22"/>
          <w:szCs w:val="22"/>
        </w:rPr>
        <w:t>OpESS</w:t>
      </w:r>
      <w:proofErr w:type="spellEnd"/>
      <w:r w:rsidRPr="00401D64">
        <w:rPr>
          <w:sz w:val="22"/>
          <w:szCs w:val="22"/>
        </w:rPr>
        <w:t xml:space="preserve"> author and applicable NRR contacts.</w:t>
      </w:r>
      <w:r w:rsidR="000E5DCC" w:rsidRPr="00401D64">
        <w:rPr>
          <w:sz w:val="22"/>
          <w:szCs w:val="22"/>
        </w:rPr>
        <w:t xml:space="preserve">  This contact information may be redacted from the </w:t>
      </w:r>
      <w:proofErr w:type="spellStart"/>
      <w:r w:rsidR="000E5DCC" w:rsidRPr="00401D64">
        <w:rPr>
          <w:sz w:val="22"/>
          <w:szCs w:val="22"/>
        </w:rPr>
        <w:t>OpESS</w:t>
      </w:r>
      <w:proofErr w:type="spellEnd"/>
      <w:r w:rsidR="000E5DCC" w:rsidRPr="00401D64">
        <w:rPr>
          <w:sz w:val="22"/>
          <w:szCs w:val="22"/>
        </w:rPr>
        <w:t xml:space="preserve"> posted on the NRC public webpage.</w:t>
      </w:r>
    </w:p>
    <w:p w:rsidR="00B8699F" w:rsidRPr="00401D64" w:rsidRDefault="00B8699F" w:rsidP="004D3FDF">
      <w:pPr>
        <w:pStyle w:val="Lettered"/>
        <w:ind w:left="807" w:hanging="533"/>
        <w:jc w:val="left"/>
        <w:rPr>
          <w:sz w:val="22"/>
          <w:szCs w:val="22"/>
        </w:rPr>
      </w:pPr>
    </w:p>
    <w:p w:rsidR="00BE2400" w:rsidRPr="00401D64" w:rsidRDefault="00B8699F" w:rsidP="004D3FDF">
      <w:pPr>
        <w:pStyle w:val="Lettered"/>
        <w:ind w:left="807" w:hanging="533"/>
        <w:jc w:val="left"/>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219F0" w:rsidRPr="00401D64">
        <w:rPr>
          <w:sz w:val="22"/>
          <w:szCs w:val="22"/>
        </w:rPr>
        <w:tab/>
        <w:t xml:space="preserve">Attachments.  May be used as necessary to provide additional information related to the </w:t>
      </w:r>
      <w:proofErr w:type="spellStart"/>
      <w:r w:rsidR="00D219F0" w:rsidRPr="00401D64">
        <w:rPr>
          <w:sz w:val="22"/>
          <w:szCs w:val="22"/>
        </w:rPr>
        <w:t>OpESS</w:t>
      </w:r>
      <w:proofErr w:type="spellEnd"/>
      <w:r w:rsidR="00D219F0" w:rsidRPr="00401D64">
        <w:rPr>
          <w:sz w:val="22"/>
          <w:szCs w:val="22"/>
        </w:rPr>
        <w:t>.</w:t>
      </w:r>
    </w:p>
    <w:p w:rsidR="001F0976" w:rsidRPr="00401D64" w:rsidRDefault="001F0976" w:rsidP="004D3FDF">
      <w:pPr>
        <w:pStyle w:val="Subsection"/>
        <w:jc w:val="left"/>
        <w:rPr>
          <w:sz w:val="22"/>
          <w:szCs w:val="22"/>
        </w:rPr>
      </w:pPr>
    </w:p>
    <w:p w:rsidR="00F320FC"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5</w:t>
      </w:r>
      <w:r w:rsidRPr="00401D64">
        <w:rPr>
          <w:sz w:val="22"/>
          <w:szCs w:val="22"/>
        </w:rPr>
        <w:tab/>
      </w:r>
      <w:r w:rsidRPr="00401D64">
        <w:rPr>
          <w:rStyle w:val="Header02Char"/>
          <w:sz w:val="22"/>
          <w:szCs w:val="22"/>
        </w:rPr>
        <w:t>Appendix</w:t>
      </w:r>
      <w:r w:rsidR="00BD240F" w:rsidRPr="00401D64">
        <w:rPr>
          <w:rStyle w:val="Header02Char"/>
          <w:sz w:val="22"/>
          <w:szCs w:val="22"/>
          <w:u w:val="none"/>
        </w:rPr>
        <w:fldChar w:fldCharType="begin"/>
      </w:r>
      <w:r w:rsidR="00D06A90" w:rsidRPr="00401D64">
        <w:rPr>
          <w:sz w:val="22"/>
          <w:szCs w:val="22"/>
        </w:rPr>
        <w:instrText xml:space="preserve"> TC "</w:instrText>
      </w:r>
      <w:bookmarkStart w:id="462" w:name="_Toc165974707"/>
      <w:bookmarkStart w:id="463" w:name="_Toc165975418"/>
      <w:bookmarkStart w:id="464" w:name="_Toc165976101"/>
      <w:bookmarkStart w:id="465" w:name="_Toc166396808"/>
      <w:bookmarkStart w:id="466" w:name="_Toc166397213"/>
      <w:bookmarkStart w:id="467" w:name="_Toc166397422"/>
      <w:bookmarkStart w:id="468" w:name="_Toc166397745"/>
      <w:bookmarkStart w:id="469" w:name="_Toc166398266"/>
      <w:bookmarkStart w:id="470" w:name="_Toc168308381"/>
      <w:bookmarkStart w:id="471" w:name="_Toc168308509"/>
      <w:bookmarkStart w:id="472" w:name="_Toc293925073"/>
      <w:r w:rsidR="00D06A90" w:rsidRPr="00401D64">
        <w:rPr>
          <w:sz w:val="22"/>
          <w:szCs w:val="22"/>
        </w:rPr>
        <w:instrText>07.05</w:instrText>
      </w:r>
      <w:r w:rsidR="00D06A90" w:rsidRPr="00401D64">
        <w:rPr>
          <w:sz w:val="22"/>
          <w:szCs w:val="22"/>
        </w:rPr>
        <w:tab/>
      </w:r>
      <w:r w:rsidR="00D06A90" w:rsidRPr="00401D64">
        <w:rPr>
          <w:rStyle w:val="Header02Char"/>
          <w:sz w:val="22"/>
          <w:szCs w:val="22"/>
          <w:u w:val="none"/>
        </w:rPr>
        <w:instrText>Appendix</w:instrText>
      </w:r>
      <w:bookmarkEnd w:id="462"/>
      <w:bookmarkEnd w:id="463"/>
      <w:bookmarkEnd w:id="464"/>
      <w:bookmarkEnd w:id="465"/>
      <w:bookmarkEnd w:id="466"/>
      <w:bookmarkEnd w:id="467"/>
      <w:bookmarkEnd w:id="468"/>
      <w:bookmarkEnd w:id="469"/>
      <w:bookmarkEnd w:id="470"/>
      <w:bookmarkEnd w:id="471"/>
      <w:bookmarkEnd w:id="472"/>
      <w:r w:rsidR="00D06A90" w:rsidRPr="00401D64">
        <w:rPr>
          <w:sz w:val="22"/>
          <w:szCs w:val="22"/>
        </w:rPr>
        <w:instrText>" \f C \l "</w:instrText>
      </w:r>
      <w:r w:rsidR="006F57BE">
        <w:rPr>
          <w:sz w:val="22"/>
          <w:szCs w:val="22"/>
        </w:rPr>
        <w:instrText>19</w:instrText>
      </w:r>
      <w:proofErr w:type="gramStart"/>
      <w:r w:rsidR="00D06A90" w:rsidRPr="00401D64">
        <w:rPr>
          <w:sz w:val="22"/>
          <w:szCs w:val="22"/>
        </w:rPr>
        <w:instrText xml:space="preserve">" </w:instrText>
      </w:r>
      <w:proofErr w:type="gramEnd"/>
      <w:r w:rsidR="00BD240F" w:rsidRPr="00401D64">
        <w:rPr>
          <w:rStyle w:val="Header02Char"/>
          <w:sz w:val="22"/>
          <w:szCs w:val="22"/>
          <w:u w:val="none"/>
        </w:rPr>
        <w:fldChar w:fldCharType="end"/>
      </w:r>
      <w:r w:rsidRPr="00401D64">
        <w:rPr>
          <w:sz w:val="22"/>
          <w:szCs w:val="22"/>
        </w:rPr>
        <w:t>.  An appendix may contain additional instructional material.  Appendixes must pertain to the</w:t>
      </w:r>
      <w:r w:rsidR="004A5845" w:rsidRPr="00401D64">
        <w:rPr>
          <w:sz w:val="22"/>
          <w:szCs w:val="22"/>
        </w:rPr>
        <w:t xml:space="preserve"> IMC</w:t>
      </w:r>
      <w:r w:rsidRPr="00401D64">
        <w:rPr>
          <w:sz w:val="22"/>
          <w:szCs w:val="22"/>
        </w:rPr>
        <w:t xml:space="preserve">, </w:t>
      </w:r>
      <w:r w:rsidR="004A5845" w:rsidRPr="00401D64">
        <w:rPr>
          <w:sz w:val="22"/>
          <w:szCs w:val="22"/>
        </w:rPr>
        <w:t>IP</w:t>
      </w:r>
      <w:r w:rsidRPr="00401D64">
        <w:rPr>
          <w:sz w:val="22"/>
          <w:szCs w:val="22"/>
        </w:rPr>
        <w:t xml:space="preserve">, or </w:t>
      </w:r>
      <w:r w:rsidR="004A5845" w:rsidRPr="00401D64">
        <w:rPr>
          <w:sz w:val="22"/>
          <w:szCs w:val="22"/>
        </w:rPr>
        <w:t>TI</w:t>
      </w:r>
      <w:r w:rsidRPr="00401D64">
        <w:rPr>
          <w:sz w:val="22"/>
          <w:szCs w:val="22"/>
        </w:rPr>
        <w:t xml:space="preserve"> to which they are appended.  They should not contain policies, responsibilities, or requirements, which are to </w:t>
      </w:r>
      <w:r w:rsidR="006F57BE" w:rsidRPr="00401D64">
        <w:rPr>
          <w:sz w:val="22"/>
          <w:szCs w:val="22"/>
        </w:rPr>
        <w:t>be</w:t>
      </w:r>
    </w:p>
    <w:p w:rsidR="00D169D1" w:rsidRPr="00401D64" w:rsidRDefault="00D169D1" w:rsidP="004D3FDF">
      <w:pPr>
        <w:pStyle w:val="Subsection"/>
        <w:jc w:val="left"/>
        <w:rPr>
          <w:sz w:val="22"/>
          <w:szCs w:val="22"/>
        </w:rPr>
      </w:pPr>
      <w:proofErr w:type="gramStart"/>
      <w:r w:rsidRPr="00401D64">
        <w:rPr>
          <w:sz w:val="22"/>
          <w:szCs w:val="22"/>
        </w:rPr>
        <w:t>covered</w:t>
      </w:r>
      <w:proofErr w:type="gramEnd"/>
      <w:r w:rsidRPr="00401D64">
        <w:rPr>
          <w:sz w:val="22"/>
          <w:szCs w:val="22"/>
        </w:rPr>
        <w:t xml:space="preserve"> in the basic document. </w:t>
      </w:r>
      <w:r w:rsidR="00075F44">
        <w:rPr>
          <w:sz w:val="22"/>
          <w:szCs w:val="22"/>
        </w:rPr>
        <w:t xml:space="preserve"> An appendix format shall follow the chapter format as much as possible.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Purpose.  Briefly explain why an appendix is being provided.</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Background.  Provide necessary information to understand the guidance of the appendix, as well as its context.</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c.</w:t>
      </w:r>
      <w:r w:rsidRPr="00401D64">
        <w:rPr>
          <w:sz w:val="22"/>
          <w:szCs w:val="22"/>
        </w:rPr>
        <w:tab/>
        <w:t>Discussion.  Provide necessary detailed information for the appendix.</w:t>
      </w:r>
    </w:p>
    <w:p w:rsidR="00D169D1" w:rsidRPr="00401D64" w:rsidRDefault="00D169D1" w:rsidP="004D3FDF">
      <w:pPr>
        <w:pStyle w:val="Lettered"/>
        <w:jc w:val="left"/>
        <w:rPr>
          <w:sz w:val="22"/>
          <w:szCs w:val="22"/>
        </w:rPr>
      </w:pPr>
    </w:p>
    <w:p w:rsidR="00D169D1" w:rsidRPr="00401D64"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6</w:t>
      </w:r>
      <w:r w:rsidRPr="00401D64">
        <w:rPr>
          <w:sz w:val="22"/>
          <w:szCs w:val="22"/>
        </w:rPr>
        <w:tab/>
      </w:r>
      <w:r w:rsidRPr="00401D64">
        <w:rPr>
          <w:rStyle w:val="Header02Char"/>
          <w:sz w:val="22"/>
          <w:szCs w:val="22"/>
        </w:rPr>
        <w:t>Table</w:t>
      </w:r>
      <w:r w:rsidR="00BD240F" w:rsidRPr="00401D64">
        <w:rPr>
          <w:rStyle w:val="Header02Char"/>
          <w:sz w:val="22"/>
          <w:szCs w:val="22"/>
          <w:u w:val="none"/>
        </w:rPr>
        <w:fldChar w:fldCharType="begin"/>
      </w:r>
      <w:r w:rsidR="00875ADD" w:rsidRPr="00401D64">
        <w:rPr>
          <w:sz w:val="22"/>
          <w:szCs w:val="22"/>
        </w:rPr>
        <w:instrText xml:space="preserve"> TC "</w:instrText>
      </w:r>
      <w:bookmarkStart w:id="473" w:name="_Toc168308382"/>
      <w:bookmarkStart w:id="474" w:name="_Toc168308510"/>
      <w:bookmarkStart w:id="475" w:name="_Toc293925074"/>
      <w:r w:rsidR="00875ADD" w:rsidRPr="00401D64">
        <w:rPr>
          <w:sz w:val="22"/>
          <w:szCs w:val="22"/>
        </w:rPr>
        <w:instrText>07.06</w:instrText>
      </w:r>
      <w:r w:rsidR="00875ADD" w:rsidRPr="00401D64">
        <w:rPr>
          <w:sz w:val="22"/>
          <w:szCs w:val="22"/>
        </w:rPr>
        <w:tab/>
      </w:r>
      <w:r w:rsidR="00875ADD" w:rsidRPr="00401D64">
        <w:rPr>
          <w:rStyle w:val="Header02Char"/>
          <w:sz w:val="22"/>
          <w:szCs w:val="22"/>
          <w:u w:val="none"/>
        </w:rPr>
        <w:instrText>Table</w:instrText>
      </w:r>
      <w:bookmarkEnd w:id="473"/>
      <w:bookmarkEnd w:id="474"/>
      <w:bookmarkEnd w:id="475"/>
      <w:r w:rsidR="00875ADD" w:rsidRPr="00401D64">
        <w:rPr>
          <w:sz w:val="22"/>
          <w:szCs w:val="22"/>
        </w:rPr>
        <w:instrText>" \f C \l "2</w:instrText>
      </w:r>
      <w:r w:rsidR="006F57BE">
        <w:rPr>
          <w:sz w:val="22"/>
          <w:szCs w:val="22"/>
        </w:rPr>
        <w:instrText>0</w:instrText>
      </w:r>
      <w:proofErr w:type="gramStart"/>
      <w:r w:rsidR="00875ADD" w:rsidRPr="00401D64">
        <w:rPr>
          <w:sz w:val="22"/>
          <w:szCs w:val="22"/>
        </w:rPr>
        <w:instrText xml:space="preserve">" </w:instrText>
      </w:r>
      <w:proofErr w:type="gramEnd"/>
      <w:r w:rsidR="00BD240F" w:rsidRPr="00401D64">
        <w:rPr>
          <w:rStyle w:val="Header02Char"/>
          <w:sz w:val="22"/>
          <w:szCs w:val="22"/>
          <w:u w:val="none"/>
        </w:rPr>
        <w:fldChar w:fldCharType="end"/>
      </w:r>
      <w:r w:rsidRPr="00401D64">
        <w:rPr>
          <w:sz w:val="22"/>
          <w:szCs w:val="22"/>
        </w:rPr>
        <w:t>.  Every table should have a number (Table 1, 2, etc.) and should be cited in the text by that number.  In general, tables should have titles</w:t>
      </w:r>
      <w:r w:rsidR="00075F44">
        <w:rPr>
          <w:sz w:val="22"/>
          <w:szCs w:val="22"/>
        </w:rPr>
        <w:t>, and the text within the table should be font Arial 11, but can also be font Arial 9 or 10, depending on the size of the table.</w:t>
      </w:r>
    </w:p>
    <w:p w:rsidR="00D169D1" w:rsidRPr="00401D64" w:rsidRDefault="00D169D1"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7</w:t>
      </w:r>
      <w:r w:rsidRPr="00401D64">
        <w:rPr>
          <w:sz w:val="22"/>
          <w:szCs w:val="22"/>
        </w:rPr>
        <w:tab/>
      </w:r>
      <w:r w:rsidRPr="00401D64">
        <w:rPr>
          <w:rStyle w:val="Header02Char"/>
          <w:sz w:val="22"/>
          <w:szCs w:val="22"/>
        </w:rPr>
        <w:t>Figure</w:t>
      </w:r>
      <w:r w:rsidR="00BD240F" w:rsidRPr="00401D64">
        <w:rPr>
          <w:rStyle w:val="Header02Char"/>
          <w:sz w:val="22"/>
          <w:szCs w:val="22"/>
          <w:u w:val="none"/>
        </w:rPr>
        <w:fldChar w:fldCharType="begin"/>
      </w:r>
      <w:r w:rsidR="005E411C" w:rsidRPr="00401D64">
        <w:rPr>
          <w:sz w:val="22"/>
          <w:szCs w:val="22"/>
        </w:rPr>
        <w:instrText xml:space="preserve"> TC "</w:instrText>
      </w:r>
      <w:bookmarkStart w:id="476" w:name="_Toc165974708"/>
      <w:bookmarkStart w:id="477" w:name="_Toc165975419"/>
      <w:bookmarkStart w:id="478" w:name="_Toc165976102"/>
      <w:bookmarkStart w:id="479" w:name="_Toc166396809"/>
      <w:bookmarkStart w:id="480" w:name="_Toc166397215"/>
      <w:bookmarkStart w:id="481" w:name="_Toc166397424"/>
      <w:bookmarkStart w:id="482" w:name="_Toc166397747"/>
      <w:bookmarkStart w:id="483" w:name="_Toc166398268"/>
      <w:bookmarkStart w:id="484" w:name="_Toc168308383"/>
      <w:bookmarkStart w:id="485" w:name="_Toc168308511"/>
      <w:bookmarkStart w:id="486" w:name="_Toc293925075"/>
      <w:r w:rsidR="005E411C" w:rsidRPr="00401D64">
        <w:rPr>
          <w:sz w:val="22"/>
          <w:szCs w:val="22"/>
        </w:rPr>
        <w:instrText>07.07</w:instrText>
      </w:r>
      <w:r w:rsidR="005E411C" w:rsidRPr="00401D64">
        <w:rPr>
          <w:sz w:val="22"/>
          <w:szCs w:val="22"/>
        </w:rPr>
        <w:tab/>
      </w:r>
      <w:r w:rsidR="005E411C" w:rsidRPr="00401D64">
        <w:rPr>
          <w:rStyle w:val="Header02Char"/>
          <w:sz w:val="22"/>
          <w:szCs w:val="22"/>
          <w:u w:val="none"/>
        </w:rPr>
        <w:instrText>Figure</w:instrText>
      </w:r>
      <w:bookmarkEnd w:id="476"/>
      <w:bookmarkEnd w:id="477"/>
      <w:bookmarkEnd w:id="478"/>
      <w:bookmarkEnd w:id="479"/>
      <w:bookmarkEnd w:id="480"/>
      <w:bookmarkEnd w:id="481"/>
      <w:bookmarkEnd w:id="482"/>
      <w:bookmarkEnd w:id="483"/>
      <w:bookmarkEnd w:id="484"/>
      <w:bookmarkEnd w:id="485"/>
      <w:bookmarkEnd w:id="486"/>
      <w:r w:rsidR="005E411C" w:rsidRPr="00401D64">
        <w:rPr>
          <w:sz w:val="22"/>
          <w:szCs w:val="22"/>
        </w:rPr>
        <w:instrText>" \f C \l "2</w:instrText>
      </w:r>
      <w:r w:rsidR="006F57BE">
        <w:rPr>
          <w:sz w:val="22"/>
          <w:szCs w:val="22"/>
        </w:rPr>
        <w:instrText>0</w:instrText>
      </w:r>
      <w:proofErr w:type="gramStart"/>
      <w:r w:rsidR="005E411C" w:rsidRPr="00401D64">
        <w:rPr>
          <w:sz w:val="22"/>
          <w:szCs w:val="22"/>
        </w:rPr>
        <w:instrText xml:space="preserve">" </w:instrText>
      </w:r>
      <w:proofErr w:type="gramEnd"/>
      <w:r w:rsidR="00BD240F" w:rsidRPr="00401D64">
        <w:rPr>
          <w:rStyle w:val="Header02Char"/>
          <w:sz w:val="22"/>
          <w:szCs w:val="22"/>
          <w:u w:val="none"/>
        </w:rPr>
        <w:fldChar w:fldCharType="end"/>
      </w:r>
      <w:r w:rsidRPr="00401D64">
        <w:rPr>
          <w:sz w:val="22"/>
          <w:szCs w:val="22"/>
        </w:rPr>
        <w:t>.  Every figure should have a number (Figure 1, 2, etc.) and should be cited in the text by that number.  In general, figures should have titles.  The NRC Graphic Services Section, Office of Administration, is available to prepare figures.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8</w:t>
      </w:r>
      <w:r w:rsidRPr="00401D64">
        <w:rPr>
          <w:sz w:val="22"/>
          <w:szCs w:val="22"/>
        </w:rPr>
        <w:tab/>
      </w:r>
      <w:r w:rsidRPr="00401D64">
        <w:rPr>
          <w:rStyle w:val="Header02Char"/>
          <w:sz w:val="22"/>
          <w:szCs w:val="22"/>
        </w:rPr>
        <w:t>Exhibit</w:t>
      </w:r>
      <w:r w:rsidR="00BD240F" w:rsidRPr="00401D64">
        <w:rPr>
          <w:rStyle w:val="Header02Char"/>
          <w:sz w:val="22"/>
          <w:szCs w:val="22"/>
          <w:u w:val="none"/>
        </w:rPr>
        <w:fldChar w:fldCharType="begin"/>
      </w:r>
      <w:r w:rsidR="0096117A" w:rsidRPr="00401D64">
        <w:rPr>
          <w:sz w:val="22"/>
          <w:szCs w:val="22"/>
        </w:rPr>
        <w:instrText xml:space="preserve"> TC "</w:instrText>
      </w:r>
      <w:bookmarkStart w:id="487" w:name="_Toc165879950"/>
      <w:bookmarkStart w:id="488" w:name="_Toc165974709"/>
      <w:bookmarkStart w:id="489" w:name="_Toc165975420"/>
      <w:bookmarkStart w:id="490" w:name="_Toc165976103"/>
      <w:bookmarkStart w:id="491" w:name="_Toc166396810"/>
      <w:bookmarkStart w:id="492" w:name="_Toc166397216"/>
      <w:bookmarkStart w:id="493" w:name="_Toc166397425"/>
      <w:bookmarkStart w:id="494" w:name="_Toc166397748"/>
      <w:bookmarkStart w:id="495" w:name="_Toc166398269"/>
      <w:bookmarkStart w:id="496" w:name="_Toc168308384"/>
      <w:bookmarkStart w:id="497" w:name="_Toc168308512"/>
      <w:bookmarkStart w:id="498" w:name="_Toc293925076"/>
      <w:r w:rsidR="0096117A" w:rsidRPr="00401D64">
        <w:rPr>
          <w:sz w:val="22"/>
          <w:szCs w:val="22"/>
        </w:rPr>
        <w:instrText>07.08</w:instrText>
      </w:r>
      <w:r w:rsidR="0096117A" w:rsidRPr="00401D64">
        <w:rPr>
          <w:sz w:val="22"/>
          <w:szCs w:val="22"/>
        </w:rPr>
        <w:tab/>
      </w:r>
      <w:r w:rsidR="0096117A" w:rsidRPr="00401D64">
        <w:rPr>
          <w:rStyle w:val="Header02Char"/>
          <w:sz w:val="22"/>
          <w:szCs w:val="22"/>
          <w:u w:val="none"/>
        </w:rPr>
        <w:instrText>Exhibit</w:instrText>
      </w:r>
      <w:bookmarkEnd w:id="487"/>
      <w:bookmarkEnd w:id="488"/>
      <w:bookmarkEnd w:id="489"/>
      <w:bookmarkEnd w:id="490"/>
      <w:bookmarkEnd w:id="491"/>
      <w:bookmarkEnd w:id="492"/>
      <w:bookmarkEnd w:id="493"/>
      <w:bookmarkEnd w:id="494"/>
      <w:bookmarkEnd w:id="495"/>
      <w:bookmarkEnd w:id="496"/>
      <w:bookmarkEnd w:id="497"/>
      <w:bookmarkEnd w:id="498"/>
      <w:r w:rsidR="0096117A" w:rsidRPr="00401D64">
        <w:rPr>
          <w:sz w:val="22"/>
          <w:szCs w:val="22"/>
        </w:rPr>
        <w:instrText>" \f C \l "</w:instrText>
      </w:r>
      <w:r w:rsidR="006F57BE">
        <w:rPr>
          <w:sz w:val="22"/>
          <w:szCs w:val="22"/>
        </w:rPr>
        <w:instrText>20</w:instrText>
      </w:r>
      <w:proofErr w:type="gramStart"/>
      <w:r w:rsidR="0096117A" w:rsidRPr="00401D64">
        <w:rPr>
          <w:sz w:val="22"/>
          <w:szCs w:val="22"/>
        </w:rPr>
        <w:instrText xml:space="preserve">" </w:instrText>
      </w:r>
      <w:proofErr w:type="gramEnd"/>
      <w:r w:rsidR="00BD240F" w:rsidRPr="00401D64">
        <w:rPr>
          <w:rStyle w:val="Header02Char"/>
          <w:sz w:val="22"/>
          <w:szCs w:val="22"/>
          <w:u w:val="none"/>
        </w:rPr>
        <w:fldChar w:fldCharType="end"/>
      </w:r>
      <w:r w:rsidRPr="00401D64">
        <w:rPr>
          <w:sz w:val="22"/>
          <w:szCs w:val="22"/>
        </w:rPr>
        <w:t>.  Every exhibit should be numbered (Exhibit 1, 2, etc.) and should be cited in the text by that number.</w:t>
      </w:r>
    </w:p>
    <w:p w:rsidR="00D169D1" w:rsidRPr="00401D64" w:rsidRDefault="00D169D1"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9</w:t>
      </w:r>
      <w:r w:rsidRPr="00401D64">
        <w:rPr>
          <w:sz w:val="22"/>
          <w:szCs w:val="22"/>
        </w:rPr>
        <w:tab/>
      </w:r>
      <w:r w:rsidRPr="00401D64">
        <w:rPr>
          <w:rStyle w:val="Header02Char"/>
          <w:sz w:val="22"/>
          <w:szCs w:val="22"/>
        </w:rPr>
        <w:t>Issue Date</w:t>
      </w:r>
      <w:r w:rsidR="00BD240F" w:rsidRPr="00401D64">
        <w:rPr>
          <w:rStyle w:val="Header02Char"/>
          <w:sz w:val="22"/>
          <w:szCs w:val="22"/>
          <w:u w:val="none"/>
        </w:rPr>
        <w:fldChar w:fldCharType="begin"/>
      </w:r>
      <w:r w:rsidR="0096117A" w:rsidRPr="00401D64">
        <w:rPr>
          <w:sz w:val="22"/>
          <w:szCs w:val="22"/>
        </w:rPr>
        <w:instrText xml:space="preserve"> TC "</w:instrText>
      </w:r>
      <w:bookmarkStart w:id="499" w:name="_Toc165879951"/>
      <w:bookmarkStart w:id="500" w:name="_Toc165974710"/>
      <w:bookmarkStart w:id="501" w:name="_Toc165975421"/>
      <w:bookmarkStart w:id="502" w:name="_Toc165976104"/>
      <w:bookmarkStart w:id="503" w:name="_Toc166396811"/>
      <w:bookmarkStart w:id="504" w:name="_Toc166397217"/>
      <w:bookmarkStart w:id="505" w:name="_Toc166397426"/>
      <w:bookmarkStart w:id="506" w:name="_Toc166397749"/>
      <w:bookmarkStart w:id="507" w:name="_Toc166398270"/>
      <w:bookmarkStart w:id="508" w:name="_Toc168308385"/>
      <w:bookmarkStart w:id="509" w:name="_Toc168308513"/>
      <w:bookmarkStart w:id="510" w:name="_Toc293925077"/>
      <w:r w:rsidR="0096117A" w:rsidRPr="00401D64">
        <w:rPr>
          <w:sz w:val="22"/>
          <w:szCs w:val="22"/>
        </w:rPr>
        <w:instrText>07.09</w:instrText>
      </w:r>
      <w:r w:rsidR="0096117A" w:rsidRPr="00401D64">
        <w:rPr>
          <w:sz w:val="22"/>
          <w:szCs w:val="22"/>
        </w:rPr>
        <w:tab/>
      </w:r>
      <w:r w:rsidR="0096117A" w:rsidRPr="00401D64">
        <w:rPr>
          <w:rStyle w:val="Header02Char"/>
          <w:sz w:val="22"/>
          <w:szCs w:val="22"/>
          <w:u w:val="none"/>
        </w:rPr>
        <w:instrText>Issue Date</w:instrText>
      </w:r>
      <w:bookmarkEnd w:id="499"/>
      <w:bookmarkEnd w:id="500"/>
      <w:bookmarkEnd w:id="501"/>
      <w:bookmarkEnd w:id="502"/>
      <w:bookmarkEnd w:id="503"/>
      <w:bookmarkEnd w:id="504"/>
      <w:bookmarkEnd w:id="505"/>
      <w:bookmarkEnd w:id="506"/>
      <w:bookmarkEnd w:id="507"/>
      <w:bookmarkEnd w:id="508"/>
      <w:bookmarkEnd w:id="509"/>
      <w:bookmarkEnd w:id="510"/>
      <w:r w:rsidR="0096117A" w:rsidRPr="00401D64">
        <w:rPr>
          <w:sz w:val="22"/>
          <w:szCs w:val="22"/>
        </w:rPr>
        <w:instrText>" \f C \l "2</w:instrText>
      </w:r>
      <w:r w:rsidR="006F57BE">
        <w:rPr>
          <w:sz w:val="22"/>
          <w:szCs w:val="22"/>
        </w:rPr>
        <w:instrText>0</w:instrText>
      </w:r>
      <w:proofErr w:type="gramStart"/>
      <w:r w:rsidR="0096117A" w:rsidRPr="00401D64">
        <w:rPr>
          <w:sz w:val="22"/>
          <w:szCs w:val="22"/>
        </w:rPr>
        <w:instrText xml:space="preserve">" </w:instrText>
      </w:r>
      <w:proofErr w:type="gramEnd"/>
      <w:r w:rsidR="00BD240F" w:rsidRPr="00401D64">
        <w:rPr>
          <w:rStyle w:val="Header02Char"/>
          <w:sz w:val="22"/>
          <w:szCs w:val="22"/>
          <w:u w:val="none"/>
        </w:rPr>
        <w:fldChar w:fldCharType="end"/>
      </w:r>
      <w:r w:rsidRPr="00401D64">
        <w:rPr>
          <w:sz w:val="22"/>
          <w:szCs w:val="22"/>
        </w:rPr>
        <w:t>.  The issue date is on each page of the document in the form XX/XX/XX</w:t>
      </w:r>
      <w:r w:rsidR="000A24DB" w:rsidRPr="00401D64">
        <w:rPr>
          <w:sz w:val="22"/>
          <w:szCs w:val="22"/>
        </w:rPr>
        <w:t xml:space="preserve"> and is placed at the lower left of the page (as illustrated in this IMC).</w:t>
      </w:r>
      <w:r w:rsidRPr="00401D64">
        <w:rPr>
          <w:sz w:val="22"/>
          <w:szCs w:val="22"/>
        </w:rPr>
        <w:t xml:space="preserve">  </w:t>
      </w:r>
      <w:r w:rsidR="000A24DB" w:rsidRPr="00401D64">
        <w:rPr>
          <w:sz w:val="22"/>
          <w:szCs w:val="22"/>
        </w:rPr>
        <w:t xml:space="preserve">The issue date is omitted from the first page of an IMC that contains a Table of Contents.  </w:t>
      </w:r>
      <w:r w:rsidRPr="00401D64">
        <w:rPr>
          <w:sz w:val="22"/>
          <w:szCs w:val="22"/>
        </w:rPr>
        <w:t xml:space="preserve">The actual date will be entered by the </w:t>
      </w:r>
      <w:r w:rsidR="00D021D6" w:rsidRPr="00401D64">
        <w:rPr>
          <w:sz w:val="22"/>
          <w:szCs w:val="22"/>
        </w:rPr>
        <w:t>NRR Inspection Manual</w:t>
      </w:r>
      <w:r w:rsidRPr="00401D64">
        <w:rPr>
          <w:sz w:val="22"/>
          <w:szCs w:val="22"/>
        </w:rPr>
        <w:t xml:space="preserve"> Coordinator </w:t>
      </w:r>
      <w:r w:rsidR="000A24DB" w:rsidRPr="00401D64">
        <w:rPr>
          <w:sz w:val="22"/>
          <w:szCs w:val="22"/>
        </w:rPr>
        <w:t>before the document is issued.</w:t>
      </w:r>
      <w:r w:rsidR="00075F44">
        <w:rPr>
          <w:sz w:val="22"/>
          <w:szCs w:val="22"/>
        </w:rPr>
        <w:t xml:space="preserve">  The format for the issue date is:  “Issue Date:  XX/XX/XX” (2 spaces after the colon).</w:t>
      </w:r>
    </w:p>
    <w:p w:rsidR="000A24DB" w:rsidRPr="00401D64" w:rsidRDefault="000A24DB"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07.</w:t>
      </w:r>
      <w:r w:rsidR="001F0976" w:rsidRPr="00401D64">
        <w:rPr>
          <w:sz w:val="22"/>
          <w:szCs w:val="22"/>
        </w:rPr>
        <w:t>1</w:t>
      </w:r>
      <w:r w:rsidR="002859B8" w:rsidRPr="00401D64">
        <w:rPr>
          <w:sz w:val="22"/>
          <w:szCs w:val="22"/>
        </w:rPr>
        <w:t>0</w:t>
      </w:r>
      <w:r w:rsidRPr="00401D64">
        <w:rPr>
          <w:sz w:val="22"/>
          <w:szCs w:val="22"/>
        </w:rPr>
        <w:tab/>
      </w:r>
      <w:r w:rsidRPr="00401D64">
        <w:rPr>
          <w:rStyle w:val="Header02Char"/>
          <w:sz w:val="22"/>
          <w:szCs w:val="22"/>
        </w:rPr>
        <w:t>Document Number</w:t>
      </w:r>
      <w:r w:rsidR="00BD240F" w:rsidRPr="00401D64">
        <w:rPr>
          <w:rStyle w:val="Header02Char"/>
          <w:sz w:val="22"/>
          <w:szCs w:val="22"/>
          <w:u w:val="none"/>
        </w:rPr>
        <w:fldChar w:fldCharType="begin"/>
      </w:r>
      <w:r w:rsidR="0096117A" w:rsidRPr="00401D64">
        <w:rPr>
          <w:sz w:val="22"/>
          <w:szCs w:val="22"/>
        </w:rPr>
        <w:instrText xml:space="preserve"> TC "</w:instrText>
      </w:r>
      <w:bookmarkStart w:id="511" w:name="_Toc165879952"/>
      <w:bookmarkStart w:id="512" w:name="_Toc165974711"/>
      <w:bookmarkStart w:id="513" w:name="_Toc165975422"/>
      <w:bookmarkStart w:id="514" w:name="_Toc165976105"/>
      <w:bookmarkStart w:id="515" w:name="_Toc166396812"/>
      <w:bookmarkStart w:id="516" w:name="_Toc166397218"/>
      <w:bookmarkStart w:id="517" w:name="_Toc166397427"/>
      <w:bookmarkStart w:id="518" w:name="_Toc166397750"/>
      <w:bookmarkStart w:id="519" w:name="_Toc166398271"/>
      <w:bookmarkStart w:id="520" w:name="_Toc168308386"/>
      <w:bookmarkStart w:id="521" w:name="_Toc168308514"/>
      <w:bookmarkStart w:id="522" w:name="_Toc293925078"/>
      <w:r w:rsidR="0096117A" w:rsidRPr="00401D64">
        <w:rPr>
          <w:sz w:val="22"/>
          <w:szCs w:val="22"/>
        </w:rPr>
        <w:instrText>07.10</w:instrText>
      </w:r>
      <w:r w:rsidR="0096117A" w:rsidRPr="00401D64">
        <w:rPr>
          <w:sz w:val="22"/>
          <w:szCs w:val="22"/>
        </w:rPr>
        <w:tab/>
      </w:r>
      <w:r w:rsidR="0096117A" w:rsidRPr="00401D64">
        <w:rPr>
          <w:rStyle w:val="Header02Char"/>
          <w:sz w:val="22"/>
          <w:szCs w:val="22"/>
          <w:u w:val="none"/>
        </w:rPr>
        <w:instrText>Document Number</w:instrText>
      </w:r>
      <w:bookmarkEnd w:id="511"/>
      <w:bookmarkEnd w:id="512"/>
      <w:bookmarkEnd w:id="513"/>
      <w:bookmarkEnd w:id="514"/>
      <w:bookmarkEnd w:id="515"/>
      <w:bookmarkEnd w:id="516"/>
      <w:bookmarkEnd w:id="517"/>
      <w:bookmarkEnd w:id="518"/>
      <w:bookmarkEnd w:id="519"/>
      <w:bookmarkEnd w:id="520"/>
      <w:bookmarkEnd w:id="521"/>
      <w:bookmarkEnd w:id="522"/>
      <w:r w:rsidR="0096117A" w:rsidRPr="00401D64">
        <w:rPr>
          <w:sz w:val="22"/>
          <w:szCs w:val="22"/>
        </w:rPr>
        <w:instrText>" \f C \l "2</w:instrText>
      </w:r>
      <w:r w:rsidR="006F57BE">
        <w:rPr>
          <w:sz w:val="22"/>
          <w:szCs w:val="22"/>
        </w:rPr>
        <w:instrText>0</w:instrText>
      </w:r>
      <w:proofErr w:type="gramStart"/>
      <w:r w:rsidR="0096117A" w:rsidRPr="00401D64">
        <w:rPr>
          <w:sz w:val="22"/>
          <w:szCs w:val="22"/>
        </w:rPr>
        <w:instrText xml:space="preserve">" </w:instrText>
      </w:r>
      <w:proofErr w:type="gramEnd"/>
      <w:r w:rsidR="00BD240F" w:rsidRPr="00401D64">
        <w:rPr>
          <w:rStyle w:val="Header02Char"/>
          <w:sz w:val="22"/>
          <w:szCs w:val="22"/>
          <w:u w:val="none"/>
        </w:rPr>
        <w:fldChar w:fldCharType="end"/>
      </w:r>
      <w:r w:rsidRPr="00401D64">
        <w:rPr>
          <w:sz w:val="22"/>
          <w:szCs w:val="22"/>
        </w:rPr>
        <w:t xml:space="preserve">.  The document number is put at the bottom right </w:t>
      </w:r>
      <w:r w:rsidR="000A24DB" w:rsidRPr="00401D64">
        <w:rPr>
          <w:sz w:val="22"/>
          <w:szCs w:val="22"/>
        </w:rPr>
        <w:t xml:space="preserve">of all </w:t>
      </w:r>
      <w:r w:rsidRPr="00401D64">
        <w:rPr>
          <w:sz w:val="22"/>
          <w:szCs w:val="22"/>
        </w:rPr>
        <w:t>pages</w:t>
      </w:r>
      <w:r w:rsidR="000A24DB" w:rsidRPr="00401D64">
        <w:rPr>
          <w:sz w:val="22"/>
          <w:szCs w:val="22"/>
        </w:rPr>
        <w:t xml:space="preserve"> containing an issue date</w:t>
      </w:r>
      <w:r w:rsidRPr="00401D64">
        <w:rPr>
          <w:sz w:val="22"/>
          <w:szCs w:val="22"/>
        </w:rPr>
        <w:t xml:space="preserve">.  Revisions of Manual documents have the same number as the original document.  </w:t>
      </w:r>
      <w:r w:rsidR="006E3F48" w:rsidRPr="00401D64">
        <w:rPr>
          <w:sz w:val="22"/>
          <w:szCs w:val="22"/>
        </w:rPr>
        <w:t xml:space="preserve">The </w:t>
      </w:r>
      <w:r w:rsidR="00D021D6" w:rsidRPr="00401D64">
        <w:rPr>
          <w:sz w:val="22"/>
          <w:szCs w:val="22"/>
        </w:rPr>
        <w:t>NRR Inspection Manual</w:t>
      </w:r>
      <w:r w:rsidR="006E3F48" w:rsidRPr="00401D64">
        <w:rPr>
          <w:sz w:val="22"/>
          <w:szCs w:val="22"/>
        </w:rPr>
        <w:t xml:space="preserve"> Coordinator is responsible for assigning numbers for new Manual documents.  Office Inspection Manual Coordinators and NRR document originators should request the </w:t>
      </w:r>
      <w:r w:rsidR="00D021D6" w:rsidRPr="00401D64">
        <w:rPr>
          <w:sz w:val="22"/>
          <w:szCs w:val="22"/>
        </w:rPr>
        <w:t>NRR Inspection Manual</w:t>
      </w:r>
      <w:r w:rsidR="006E3F48" w:rsidRPr="00401D64">
        <w:rPr>
          <w:sz w:val="22"/>
          <w:szCs w:val="22"/>
        </w:rPr>
        <w:t xml:space="preserve"> Coordinator to reserve numbers for new Manual documents before the document issuing package is prepared.</w:t>
      </w:r>
    </w:p>
    <w:p w:rsidR="007A1AA7" w:rsidRDefault="007A1AA7" w:rsidP="004D3FDF">
      <w:pPr>
        <w:pStyle w:val="Subsection"/>
        <w:jc w:val="left"/>
        <w:rPr>
          <w:ins w:id="523" w:author="Author" w:date="2012-11-15T12:25:00Z"/>
          <w:sz w:val="22"/>
          <w:szCs w:val="22"/>
        </w:rPr>
        <w:sectPr w:rsidR="007A1AA7" w:rsidSect="005A7330">
          <w:footerReference w:type="default" r:id="rId35"/>
          <w:footerReference w:type="first" r:id="rId36"/>
          <w:pgSz w:w="12240" w:h="15840" w:code="1"/>
          <w:pgMar w:top="1440" w:right="1440" w:bottom="1440" w:left="1440" w:header="1440" w:footer="1440" w:gutter="0"/>
          <w:pgNumType w:start="0"/>
          <w:cols w:space="720"/>
          <w:noEndnote/>
          <w:titlePg/>
          <w:docGrid w:linePitch="299"/>
        </w:sectPr>
      </w:pPr>
    </w:p>
    <w:p w:rsidR="00BD13FE" w:rsidRPr="00401D64" w:rsidRDefault="00BD13FE" w:rsidP="004D3FDF">
      <w:pPr>
        <w:pStyle w:val="Subsection"/>
        <w:jc w:val="left"/>
        <w:rPr>
          <w:sz w:val="22"/>
          <w:szCs w:val="22"/>
        </w:rPr>
      </w:pPr>
    </w:p>
    <w:p w:rsidR="00BD13FE" w:rsidRPr="00401D64" w:rsidRDefault="00BD13FE" w:rsidP="004D3FDF">
      <w:pPr>
        <w:pStyle w:val="Subsection"/>
        <w:jc w:val="left"/>
        <w:rPr>
          <w:sz w:val="22"/>
          <w:szCs w:val="22"/>
        </w:rPr>
      </w:pPr>
      <w:r w:rsidRPr="00401D64">
        <w:rPr>
          <w:sz w:val="22"/>
          <w:szCs w:val="22"/>
        </w:rPr>
        <w:t>0040-08</w:t>
      </w:r>
      <w:r w:rsidRPr="00401D64">
        <w:rPr>
          <w:sz w:val="22"/>
          <w:szCs w:val="22"/>
        </w:rPr>
        <w:tab/>
        <w:t>REFERENCES</w:t>
      </w:r>
    </w:p>
    <w:p w:rsidR="00BD13FE" w:rsidRPr="00401D64" w:rsidRDefault="00BD13FE" w:rsidP="004D3FDF">
      <w:pPr>
        <w:pStyle w:val="Subsection"/>
        <w:jc w:val="left"/>
        <w:rPr>
          <w:sz w:val="22"/>
          <w:szCs w:val="22"/>
        </w:rPr>
      </w:pPr>
    </w:p>
    <w:p w:rsidR="00BD13FE" w:rsidRPr="00401D64" w:rsidRDefault="00BD13FE" w:rsidP="004D3FDF">
      <w:pPr>
        <w:pStyle w:val="Subsection"/>
        <w:jc w:val="left"/>
        <w:rPr>
          <w:rFonts w:cs="Arial"/>
          <w:sz w:val="22"/>
          <w:szCs w:val="22"/>
        </w:rPr>
      </w:pPr>
      <w:r w:rsidRPr="00401D64">
        <w:rPr>
          <w:rFonts w:cs="Arial"/>
          <w:sz w:val="22"/>
          <w:szCs w:val="22"/>
        </w:rPr>
        <w:t>IMC 0308, “Reactor Oversight Process (ROP) Basis Document”</w:t>
      </w:r>
    </w:p>
    <w:p w:rsidR="00BD13FE" w:rsidRPr="00401D64" w:rsidRDefault="00BD13FE" w:rsidP="004D3FDF">
      <w:pPr>
        <w:pStyle w:val="Subsection"/>
        <w:jc w:val="left"/>
        <w:rPr>
          <w:rFonts w:cs="Arial"/>
          <w:sz w:val="22"/>
          <w:szCs w:val="22"/>
        </w:rPr>
      </w:pPr>
    </w:p>
    <w:p w:rsidR="00BD13FE" w:rsidRPr="00401D64" w:rsidRDefault="00BD13FE" w:rsidP="004D3FDF">
      <w:pPr>
        <w:pStyle w:val="Subsection"/>
        <w:jc w:val="left"/>
        <w:rPr>
          <w:rFonts w:cs="Arial"/>
          <w:sz w:val="22"/>
          <w:szCs w:val="22"/>
        </w:rPr>
      </w:pPr>
      <w:r w:rsidRPr="00401D64">
        <w:rPr>
          <w:rFonts w:cs="Arial"/>
          <w:sz w:val="22"/>
          <w:szCs w:val="22"/>
        </w:rPr>
        <w:t>IMC 0801, “Reactor Oversight Process Feedback Program</w:t>
      </w:r>
      <w:r w:rsidR="00EE2F80" w:rsidRPr="00401D64">
        <w:rPr>
          <w:rFonts w:cs="Arial"/>
          <w:sz w:val="22"/>
          <w:szCs w:val="22"/>
        </w:rPr>
        <w:t>”</w:t>
      </w:r>
    </w:p>
    <w:p w:rsidR="00EE2F80" w:rsidRPr="00401D64" w:rsidRDefault="00EE2F80" w:rsidP="004D3FDF">
      <w:pPr>
        <w:pStyle w:val="Subsection"/>
        <w:jc w:val="left"/>
        <w:rPr>
          <w:rFonts w:cs="Arial"/>
          <w:sz w:val="22"/>
          <w:szCs w:val="22"/>
        </w:rPr>
      </w:pPr>
    </w:p>
    <w:p w:rsidR="00EE2F80" w:rsidRPr="00401D64" w:rsidRDefault="00EE2F80" w:rsidP="004D3FDF">
      <w:pPr>
        <w:pStyle w:val="Subsection"/>
        <w:jc w:val="left"/>
        <w:rPr>
          <w:rFonts w:cs="Arial"/>
          <w:sz w:val="22"/>
          <w:szCs w:val="22"/>
        </w:rPr>
      </w:pPr>
      <w:r w:rsidRPr="00401D64">
        <w:rPr>
          <w:rFonts w:cs="Arial"/>
          <w:sz w:val="22"/>
          <w:szCs w:val="22"/>
        </w:rPr>
        <w:t>IMC 1245, “Qualification Program for Operating Reactor Programs”</w:t>
      </w:r>
    </w:p>
    <w:p w:rsidR="00EE2F80" w:rsidRPr="00401D64" w:rsidRDefault="00EE2F80" w:rsidP="004D3FDF">
      <w:pPr>
        <w:pStyle w:val="Subsection"/>
        <w:jc w:val="left"/>
        <w:rPr>
          <w:rFonts w:cs="Arial"/>
          <w:sz w:val="22"/>
          <w:szCs w:val="22"/>
        </w:rPr>
      </w:pPr>
    </w:p>
    <w:p w:rsidR="00EE2F80" w:rsidRPr="00401D64" w:rsidRDefault="00EE2F80" w:rsidP="004D3FDF">
      <w:pPr>
        <w:pStyle w:val="Subsection"/>
        <w:jc w:val="left"/>
        <w:rPr>
          <w:rFonts w:cs="Arial"/>
          <w:sz w:val="22"/>
          <w:szCs w:val="22"/>
        </w:rPr>
      </w:pPr>
      <w:r w:rsidRPr="00401D64">
        <w:rPr>
          <w:rFonts w:cs="Arial"/>
          <w:sz w:val="22"/>
          <w:szCs w:val="22"/>
        </w:rPr>
        <w:t>IMC 2515, “Light-Water Reactor Inspection Program -- Operations Phase”</w:t>
      </w:r>
    </w:p>
    <w:p w:rsidR="00C14B85" w:rsidRPr="00401D64" w:rsidRDefault="00C14B85" w:rsidP="004D3FDF">
      <w:pPr>
        <w:pStyle w:val="Subsection"/>
        <w:jc w:val="left"/>
        <w:rPr>
          <w:rFonts w:cs="Arial"/>
          <w:sz w:val="22"/>
          <w:szCs w:val="22"/>
        </w:rPr>
      </w:pPr>
    </w:p>
    <w:p w:rsidR="00C14B85" w:rsidRPr="00401D64" w:rsidRDefault="00BD240F" w:rsidP="004D3FDF">
      <w:pPr>
        <w:pStyle w:val="Subsection"/>
        <w:jc w:val="left"/>
        <w:rPr>
          <w:sz w:val="22"/>
          <w:szCs w:val="22"/>
        </w:rPr>
      </w:pPr>
      <w:hyperlink r:id="rId37" w:history="1">
        <w:r w:rsidR="00C14B85" w:rsidRPr="00401D64">
          <w:rPr>
            <w:rStyle w:val="Hyperlink"/>
            <w:sz w:val="22"/>
            <w:szCs w:val="22"/>
          </w:rPr>
          <w:t>NUREG-1379, “NRC Editorial Style Guide”</w:t>
        </w:r>
      </w:hyperlink>
    </w:p>
    <w:p w:rsidR="00C14B85" w:rsidRPr="00401D64" w:rsidRDefault="00C14B85" w:rsidP="004D3FDF">
      <w:pPr>
        <w:pStyle w:val="Subsection"/>
        <w:jc w:val="left"/>
        <w:rPr>
          <w:sz w:val="22"/>
          <w:szCs w:val="22"/>
        </w:rPr>
      </w:pPr>
    </w:p>
    <w:p w:rsidR="00C14B85" w:rsidRPr="00401D64" w:rsidRDefault="00BD240F" w:rsidP="004D3FDF">
      <w:pPr>
        <w:pStyle w:val="Subsection"/>
        <w:jc w:val="left"/>
        <w:rPr>
          <w:rFonts w:cs="Arial"/>
          <w:sz w:val="22"/>
          <w:szCs w:val="22"/>
        </w:rPr>
      </w:pPr>
      <w:hyperlink r:id="rId38" w:history="1">
        <w:r w:rsidR="00C14B85" w:rsidRPr="00401D64">
          <w:rPr>
            <w:rStyle w:val="Hyperlink"/>
            <w:rFonts w:cs="Arial"/>
            <w:sz w:val="22"/>
            <w:szCs w:val="22"/>
          </w:rPr>
          <w:t>U.S. Government Printing Office Style Manual</w:t>
        </w:r>
      </w:hyperlink>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0426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END</w:t>
      </w:r>
    </w:p>
    <w:p w:rsidR="00D169D1"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006686" w:rsidRPr="00401D64" w:rsidRDefault="00006686"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Exhibits:</w:t>
      </w:r>
    </w:p>
    <w:p w:rsidR="008A225D" w:rsidRPr="00401D64" w:rsidRDefault="008A225D"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524" w:author="Author" w:date="2012-05-16T10:20:00Z">
        <w:r>
          <w:rPr>
            <w:rFonts w:cs="Arial"/>
            <w:szCs w:val="22"/>
          </w:rPr>
          <w:t xml:space="preserve">  1.  Pictorial </w:t>
        </w:r>
      </w:ins>
      <w:ins w:id="525" w:author="Author" w:date="2012-05-16T10:21:00Z">
        <w:r w:rsidR="00DE731B">
          <w:rPr>
            <w:rFonts w:cs="Arial"/>
            <w:szCs w:val="22"/>
          </w:rPr>
          <w:t>view of IMCs, IPs and Supporting Do</w:t>
        </w:r>
      </w:ins>
      <w:ins w:id="526" w:author="Author" w:date="2012-05-16T10:22:00Z">
        <w:r w:rsidR="00DE731B">
          <w:rPr>
            <w:rFonts w:cs="Arial"/>
            <w:szCs w:val="22"/>
          </w:rPr>
          <w:t>c</w:t>
        </w:r>
      </w:ins>
      <w:ins w:id="527" w:author="Author" w:date="2012-05-16T10:21:00Z">
        <w:r w:rsidR="00DE731B">
          <w:rPr>
            <w:rFonts w:cs="Arial"/>
            <w:szCs w:val="22"/>
          </w:rPr>
          <w:t>uments</w:t>
        </w:r>
      </w:ins>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ins w:id="528" w:author="Author" w:date="2012-05-16T10:20:00Z">
        <w:r w:rsidR="008A225D">
          <w:rPr>
            <w:rFonts w:cs="Arial"/>
            <w:szCs w:val="22"/>
          </w:rPr>
          <w:t>2</w:t>
        </w:r>
      </w:ins>
      <w:r w:rsidRPr="00401D64">
        <w:rPr>
          <w:rFonts w:cs="Arial"/>
          <w:szCs w:val="22"/>
        </w:rPr>
        <w:t xml:space="preserve">.  Document Issuing Forms, </w:t>
      </w:r>
      <w:ins w:id="529" w:author="Author" w:date="2012-05-16T10:23:00Z">
        <w:r w:rsidR="00DE731B">
          <w:rPr>
            <w:rFonts w:cs="Arial"/>
            <w:szCs w:val="22"/>
          </w:rPr>
          <w:t>2</w:t>
        </w:r>
      </w:ins>
      <w:r w:rsidRPr="00401D64">
        <w:rPr>
          <w:rFonts w:cs="Arial"/>
          <w:szCs w:val="22"/>
        </w:rPr>
        <w:t xml:space="preserve">A, </w:t>
      </w:r>
      <w:ins w:id="530" w:author="Author" w:date="2012-05-16T10:23:00Z">
        <w:r w:rsidR="00DE731B">
          <w:rPr>
            <w:rFonts w:cs="Arial"/>
            <w:szCs w:val="22"/>
          </w:rPr>
          <w:t>2</w:t>
        </w:r>
      </w:ins>
      <w:r w:rsidRPr="00401D64">
        <w:rPr>
          <w:rFonts w:cs="Arial"/>
          <w:szCs w:val="22"/>
        </w:rPr>
        <w:t xml:space="preserve">B, </w:t>
      </w:r>
      <w:ins w:id="531" w:author="Author" w:date="2012-05-16T10:23:00Z">
        <w:r w:rsidR="00DE731B">
          <w:rPr>
            <w:rFonts w:cs="Arial"/>
            <w:szCs w:val="22"/>
          </w:rPr>
          <w:t>2</w:t>
        </w:r>
      </w:ins>
      <w:r w:rsidRPr="00401D64">
        <w:rPr>
          <w:rFonts w:cs="Arial"/>
          <w:szCs w:val="22"/>
        </w:rPr>
        <w:t xml:space="preserve">C, </w:t>
      </w:r>
      <w:ins w:id="532" w:author="Author" w:date="2012-05-16T10:23:00Z">
        <w:r w:rsidR="00DE731B">
          <w:rPr>
            <w:rFonts w:cs="Arial"/>
            <w:szCs w:val="22"/>
          </w:rPr>
          <w:t>2</w:t>
        </w:r>
      </w:ins>
      <w:r w:rsidRPr="00401D64">
        <w:rPr>
          <w:rFonts w:cs="Arial"/>
          <w:szCs w:val="22"/>
        </w:rPr>
        <w:t>D</w:t>
      </w:r>
      <w:r w:rsidR="006A7F20" w:rsidRPr="00401D64">
        <w:rPr>
          <w:rFonts w:cs="Arial"/>
          <w:szCs w:val="22"/>
        </w:rPr>
        <w:t xml:space="preserve">, </w:t>
      </w:r>
      <w:ins w:id="533" w:author="Author" w:date="2012-05-16T10:23:00Z">
        <w:r w:rsidR="00DE731B">
          <w:rPr>
            <w:rFonts w:cs="Arial"/>
            <w:szCs w:val="22"/>
          </w:rPr>
          <w:t>2</w:t>
        </w:r>
      </w:ins>
      <w:r w:rsidR="006A7F20" w:rsidRPr="00401D64">
        <w:rPr>
          <w:rFonts w:cs="Arial"/>
          <w:szCs w:val="22"/>
        </w:rPr>
        <w:t>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ins w:id="534" w:author="Author" w:date="2012-05-16T10:21:00Z">
        <w:r w:rsidR="00DE731B">
          <w:rPr>
            <w:rFonts w:cs="Arial"/>
            <w:szCs w:val="22"/>
          </w:rPr>
          <w:t>3</w:t>
        </w:r>
      </w:ins>
      <w:r w:rsidRPr="00401D64">
        <w:rPr>
          <w:rFonts w:cs="Arial"/>
          <w:szCs w:val="22"/>
        </w:rPr>
        <w:t>.  Example of Comment Resolution Summary</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ins w:id="535" w:author="Author" w:date="2012-05-16T10:22:00Z">
        <w:r w:rsidR="00DE731B">
          <w:rPr>
            <w:rFonts w:cs="Arial"/>
            <w:szCs w:val="22"/>
          </w:rPr>
          <w:t>4</w:t>
        </w:r>
      </w:ins>
      <w:r w:rsidRPr="00401D64">
        <w:rPr>
          <w:rFonts w:cs="Arial"/>
          <w:szCs w:val="22"/>
        </w:rPr>
        <w:t xml:space="preserve">.  Example of Revision History Page </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ins w:id="536" w:author="Author" w:date="2012-05-16T10:22:00Z">
        <w:r w:rsidR="00DE731B">
          <w:rPr>
            <w:rFonts w:cs="Arial"/>
            <w:szCs w:val="22"/>
          </w:rPr>
          <w:t>5</w:t>
        </w:r>
      </w:ins>
      <w:r w:rsidRPr="00401D64">
        <w:rPr>
          <w:rFonts w:cs="Arial"/>
          <w:szCs w:val="22"/>
        </w:rPr>
        <w:t>.  Example of Document Formatting</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ins w:id="537" w:author="Author" w:date="2012-05-16T10:22:00Z">
        <w:r w:rsidR="00DE731B">
          <w:rPr>
            <w:rFonts w:cs="Arial"/>
            <w:szCs w:val="22"/>
          </w:rPr>
          <w:t>6</w:t>
        </w:r>
      </w:ins>
      <w:r w:rsidRPr="00401D64">
        <w:rPr>
          <w:rFonts w:cs="Arial"/>
          <w:szCs w:val="22"/>
        </w:rPr>
        <w:t>.  Format Requirements Checklist</w:t>
      </w:r>
    </w:p>
    <w:p w:rsidR="00216A17" w:rsidRDefault="003F34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ins w:id="538" w:author="Author" w:date="2012-05-16T10:22:00Z">
        <w:r w:rsidR="00DE731B">
          <w:rPr>
            <w:rFonts w:cs="Arial"/>
            <w:szCs w:val="22"/>
          </w:rPr>
          <w:t>7</w:t>
        </w:r>
      </w:ins>
      <w:r w:rsidRPr="00401D64">
        <w:rPr>
          <w:rFonts w:cs="Arial"/>
          <w:szCs w:val="22"/>
        </w:rPr>
        <w:t xml:space="preserve">.  </w:t>
      </w:r>
      <w:r w:rsidR="00C726F9" w:rsidRPr="00401D64">
        <w:rPr>
          <w:rFonts w:cs="Arial"/>
          <w:szCs w:val="22"/>
        </w:rPr>
        <w:t xml:space="preserve">Guidance for Using </w:t>
      </w:r>
      <w:r w:rsidR="007F31D9" w:rsidRPr="00401D64">
        <w:rPr>
          <w:rFonts w:cs="Arial"/>
          <w:szCs w:val="22"/>
        </w:rPr>
        <w:t>MS Word</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 xml:space="preserve"> </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Attachment:</w:t>
      </w:r>
    </w:p>
    <w:p w:rsidR="00216A17" w:rsidRDefault="00404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539" w:name="_Toc165976106"/>
      <w:r w:rsidRPr="00401D64">
        <w:rPr>
          <w:rFonts w:cs="Arial"/>
          <w:szCs w:val="22"/>
        </w:rPr>
        <w:t xml:space="preserve">  </w:t>
      </w:r>
      <w:r w:rsidR="00D169D1" w:rsidRPr="00401D64">
        <w:rPr>
          <w:rFonts w:cs="Arial"/>
          <w:szCs w:val="22"/>
        </w:rPr>
        <w:t>Revision History for IMC 0040</w:t>
      </w:r>
      <w:r w:rsidR="00D169D1" w:rsidRPr="00401D64">
        <w:rPr>
          <w:rFonts w:cs="Arial"/>
          <w:szCs w:val="22"/>
        </w:rPr>
        <w:tab/>
      </w:r>
      <w:bookmarkEnd w:id="539"/>
    </w:p>
    <w:p w:rsidR="00495553" w:rsidRPr="00401D64" w:rsidRDefault="0049555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495553" w:rsidRPr="00401D64" w:rsidSect="007A1AA7">
          <w:footerReference w:type="first" r:id="rId39"/>
          <w:pgSz w:w="12240" w:h="15840" w:code="1"/>
          <w:pgMar w:top="1440" w:right="1440" w:bottom="1440" w:left="1440" w:header="1440" w:footer="1440" w:gutter="0"/>
          <w:cols w:space="720"/>
          <w:noEndnote/>
          <w:titlePg/>
          <w:docGrid w:linePitch="299"/>
        </w:sectPr>
      </w:pPr>
    </w:p>
    <w:p w:rsidR="00430B40" w:rsidRPr="00401D64" w:rsidRDefault="00430B40" w:rsidP="004D3FDF">
      <w:pPr>
        <w:pStyle w:val="AppendixTitle"/>
        <w:jc w:val="left"/>
        <w:rPr>
          <w:sz w:val="22"/>
          <w:szCs w:val="22"/>
        </w:rPr>
        <w:sectPr w:rsidR="00430B40" w:rsidRPr="00401D64" w:rsidSect="00430B40">
          <w:footerReference w:type="default" r:id="rId40"/>
          <w:type w:val="continuous"/>
          <w:pgSz w:w="12240" w:h="15840"/>
          <w:pgMar w:top="1080" w:right="1440" w:bottom="720" w:left="1440" w:header="720" w:footer="720" w:gutter="0"/>
          <w:pgNumType w:start="0"/>
          <w:cols w:space="720"/>
          <w:docGrid w:linePitch="360"/>
        </w:sectPr>
      </w:pPr>
      <w:bookmarkStart w:id="540" w:name="_Toc166392885"/>
      <w:bookmarkStart w:id="541" w:name="_Toc166462808"/>
      <w:bookmarkStart w:id="542" w:name="_Toc168390781"/>
      <w:bookmarkStart w:id="543" w:name="_Toc168390856"/>
      <w:bookmarkStart w:id="544" w:name="_Toc168393141"/>
      <w:bookmarkStart w:id="545" w:name="_Toc168393294"/>
      <w:bookmarkStart w:id="546" w:name="_Toc168393399"/>
      <w:bookmarkStart w:id="547" w:name="_Toc168911233"/>
      <w:bookmarkStart w:id="548" w:name="_Toc168911462"/>
      <w:bookmarkStart w:id="549" w:name="_Toc192323319"/>
      <w:bookmarkStart w:id="550" w:name="_Toc193523656"/>
      <w:bookmarkStart w:id="551" w:name="_Toc165976108"/>
    </w:p>
    <w:bookmarkStart w:id="552" w:name="_Toc237166248"/>
    <w:p w:rsidR="001C03EF" w:rsidRDefault="001C03EF" w:rsidP="003849F8">
      <w:pPr>
        <w:pStyle w:val="AppendixTitle"/>
        <w:rPr>
          <w:sz w:val="22"/>
          <w:szCs w:val="22"/>
        </w:rPr>
      </w:pPr>
      <w:ins w:id="553" w:author="Author" w:date="2012-11-27T10:11:00Z">
        <w:r w:rsidRPr="006F6263">
          <w:rPr>
            <w:sz w:val="22"/>
            <w:szCs w:val="22"/>
          </w:rPr>
          <w:object w:dxaOrig="14934" w:dyaOrig="11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0.75pt;height:462pt" o:ole="">
              <v:imagedata r:id="rId41" o:title=""/>
            </v:shape>
            <o:OLEObject Type="Embed" ProgID="Visio.Drawing.11" ShapeID="_x0000_i1025" DrawAspect="Content" ObjectID="_1416651197" r:id="rId42"/>
          </w:object>
        </w:r>
      </w:ins>
    </w:p>
    <w:p w:rsidR="001C03EF" w:rsidRDefault="001C03EF" w:rsidP="003849F8">
      <w:pPr>
        <w:pStyle w:val="AppendixTitle"/>
        <w:rPr>
          <w:ins w:id="554" w:author="Author" w:date="2012-05-16T10:12:00Z"/>
          <w:sz w:val="22"/>
          <w:szCs w:val="22"/>
        </w:rPr>
        <w:sectPr w:rsidR="001C03EF" w:rsidSect="008A225D">
          <w:footerReference w:type="default" r:id="rId43"/>
          <w:pgSz w:w="15840" w:h="12240" w:orient="landscape" w:code="1"/>
          <w:pgMar w:top="1152" w:right="1440" w:bottom="1152" w:left="1440" w:header="1152" w:footer="1152" w:gutter="0"/>
          <w:pgNumType w:start="1"/>
          <w:cols w:space="720"/>
          <w:docGrid w:linePitch="360"/>
        </w:sectPr>
      </w:pPr>
    </w:p>
    <w:p w:rsidR="00D45164" w:rsidRPr="00401D64" w:rsidRDefault="00501E4E" w:rsidP="003849F8">
      <w:pPr>
        <w:pStyle w:val="AppendixTitle"/>
        <w:rPr>
          <w:sz w:val="22"/>
          <w:szCs w:val="22"/>
        </w:rPr>
      </w:pPr>
      <w:r w:rsidRPr="00401D64">
        <w:rPr>
          <w:sz w:val="22"/>
          <w:szCs w:val="22"/>
        </w:rPr>
        <w:lastRenderedPageBreak/>
        <w:t xml:space="preserve">Exhibit </w:t>
      </w:r>
      <w:ins w:id="555" w:author="Author" w:date="2012-05-16T10:24:00Z">
        <w:r w:rsidR="00DE731B">
          <w:rPr>
            <w:sz w:val="22"/>
            <w:szCs w:val="22"/>
          </w:rPr>
          <w:t>2</w:t>
        </w:r>
        <w:r w:rsidR="00BD240F" w:rsidRPr="00401D64">
          <w:rPr>
            <w:sz w:val="22"/>
            <w:szCs w:val="22"/>
          </w:rPr>
          <w:fldChar w:fldCharType="begin"/>
        </w:r>
        <w:r w:rsidR="00DE731B" w:rsidRPr="00401D64">
          <w:rPr>
            <w:sz w:val="22"/>
            <w:szCs w:val="22"/>
          </w:rPr>
          <w:instrText xml:space="preserve"> SEQ Exhibit_1- \* ALPHABETIC </w:instrText>
        </w:r>
        <w:r w:rsidR="00BD240F" w:rsidRPr="00401D64">
          <w:rPr>
            <w:sz w:val="22"/>
            <w:szCs w:val="22"/>
          </w:rPr>
          <w:fldChar w:fldCharType="separate"/>
        </w:r>
      </w:ins>
      <w:ins w:id="556" w:author="Author" w:date="2012-12-10T13:18:00Z">
        <w:r w:rsidR="00673BB3">
          <w:rPr>
            <w:noProof/>
            <w:sz w:val="22"/>
            <w:szCs w:val="22"/>
          </w:rPr>
          <w:t>A</w:t>
        </w:r>
      </w:ins>
      <w:ins w:id="557" w:author="Author" w:date="2012-05-16T10:24:00Z">
        <w:r w:rsidR="00BD240F" w:rsidRPr="00401D64">
          <w:rPr>
            <w:sz w:val="22"/>
            <w:szCs w:val="22"/>
          </w:rPr>
          <w:fldChar w:fldCharType="end"/>
        </w:r>
        <w:r w:rsidR="00DE731B" w:rsidRPr="00401D64">
          <w:rPr>
            <w:sz w:val="22"/>
            <w:szCs w:val="22"/>
          </w:rPr>
          <w:t xml:space="preserve"> </w:t>
        </w:r>
      </w:ins>
      <w:r w:rsidR="00FC24FF" w:rsidRPr="00401D64">
        <w:rPr>
          <w:sz w:val="22"/>
          <w:szCs w:val="22"/>
        </w:rPr>
        <w:t>-</w:t>
      </w:r>
      <w:r w:rsidR="00D45164" w:rsidRPr="00401D64">
        <w:rPr>
          <w:sz w:val="22"/>
          <w:szCs w:val="22"/>
        </w:rPr>
        <w:t xml:space="preserve"> NRR Document Issuing Form (DIF)</w:t>
      </w:r>
      <w:bookmarkEnd w:id="540"/>
      <w:bookmarkEnd w:id="541"/>
      <w:bookmarkEnd w:id="542"/>
      <w:bookmarkEnd w:id="543"/>
      <w:bookmarkEnd w:id="544"/>
      <w:bookmarkEnd w:id="545"/>
      <w:bookmarkEnd w:id="546"/>
      <w:bookmarkEnd w:id="547"/>
      <w:bookmarkEnd w:id="548"/>
      <w:bookmarkEnd w:id="549"/>
      <w:bookmarkEnd w:id="550"/>
      <w:bookmarkEnd w:id="552"/>
      <w:r w:rsidR="00BD240F" w:rsidRPr="00401D64">
        <w:rPr>
          <w:sz w:val="22"/>
          <w:szCs w:val="22"/>
        </w:rPr>
        <w:fldChar w:fldCharType="begin"/>
      </w:r>
      <w:r w:rsidR="008C7799" w:rsidRPr="00401D64">
        <w:rPr>
          <w:sz w:val="22"/>
          <w:szCs w:val="22"/>
        </w:rPr>
        <w:instrText xml:space="preserve"> TC "</w:instrText>
      </w:r>
      <w:bookmarkStart w:id="558" w:name="_Toc293925079"/>
      <w:r w:rsidR="008C7799" w:rsidRPr="00401D64">
        <w:rPr>
          <w:sz w:val="22"/>
          <w:szCs w:val="22"/>
        </w:rPr>
        <w:instrText xml:space="preserve">Exhibit </w:instrText>
      </w:r>
      <w:ins w:id="559" w:author="Author" w:date="2012-12-03T11:16:00Z">
        <w:r w:rsidR="00B43A29">
          <w:rPr>
            <w:sz w:val="22"/>
            <w:szCs w:val="22"/>
          </w:rPr>
          <w:instrText>2</w:instrText>
        </w:r>
      </w:ins>
      <w:r w:rsidR="008C7799" w:rsidRPr="00401D64">
        <w:rPr>
          <w:noProof/>
          <w:sz w:val="22"/>
          <w:szCs w:val="22"/>
        </w:rPr>
        <w:instrText>A</w:instrText>
      </w:r>
      <w:r w:rsidR="008C7799" w:rsidRPr="00401D64">
        <w:rPr>
          <w:sz w:val="22"/>
          <w:szCs w:val="22"/>
        </w:rPr>
        <w:instrText xml:space="preserve"> - NRR Document Issuing Form (DIF)</w:instrText>
      </w:r>
      <w:bookmarkEnd w:id="558"/>
      <w:r w:rsidR="008C7799" w:rsidRPr="00401D64">
        <w:rPr>
          <w:sz w:val="22"/>
          <w:szCs w:val="22"/>
        </w:rPr>
        <w:instrText xml:space="preserve">" \f C \l "1" </w:instrText>
      </w:r>
      <w:r w:rsidR="00BD240F" w:rsidRPr="00401D64">
        <w:rPr>
          <w:sz w:val="22"/>
          <w:szCs w:val="22"/>
        </w:rPr>
        <w:fldChar w:fldCharType="end"/>
      </w:r>
    </w:p>
    <w:bookmarkEnd w:id="551"/>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w:t>
      </w:r>
      <w:r w:rsidR="00D609FE" w:rsidRPr="00401D64">
        <w:rPr>
          <w:rFonts w:cs="Arial"/>
          <w:szCs w:val="22"/>
        </w:rPr>
        <w:t>NRC internal website: NRR/</w:t>
      </w:r>
      <w:r w:rsidRPr="00401D64">
        <w:rPr>
          <w:rFonts w:cs="Arial"/>
          <w:szCs w:val="22"/>
        </w:rPr>
        <w:t>ROP Digital City</w:t>
      </w:r>
      <w:r w:rsidR="00755B56" w:rsidRPr="00401D64">
        <w:rPr>
          <w:rFonts w:cs="Arial"/>
          <w:szCs w:val="22"/>
        </w:rPr>
        <w:t>)</w:t>
      </w:r>
    </w:p>
    <w:p w:rsidR="003849F8" w:rsidRPr="00401D64" w:rsidRDefault="009C6C64" w:rsidP="009C6C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3849F8" w:rsidRPr="00401D64" w:rsidSect="00DE731B">
          <w:headerReference w:type="default" r:id="rId44"/>
          <w:footerReference w:type="default" r:id="rId45"/>
          <w:pgSz w:w="12240" w:h="15840" w:code="1"/>
          <w:pgMar w:top="1440" w:right="1440" w:bottom="1440" w:left="1440" w:header="1440" w:footer="1440" w:gutter="0"/>
          <w:pgNumType w:start="1"/>
          <w:cols w:space="720"/>
          <w:docGrid w:linePitch="360"/>
        </w:sectPr>
      </w:pPr>
      <w:r w:rsidRPr="00401D64">
        <w:rPr>
          <w:rFonts w:cs="Arial"/>
          <w:szCs w:val="22"/>
        </w:rPr>
        <w:t xml:space="preserve"> </w:t>
      </w:r>
    </w:p>
    <w:p w:rsidR="00174CC8" w:rsidRPr="00401D64" w:rsidRDefault="00174CC8"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174CC8" w:rsidRPr="00401D64" w:rsidSect="00174CC8">
          <w:footerReference w:type="default" r:id="rId46"/>
          <w:type w:val="continuous"/>
          <w:pgSz w:w="12240" w:h="15840"/>
          <w:pgMar w:top="936" w:right="1440" w:bottom="720" w:left="1440" w:header="720" w:footer="720" w:gutter="0"/>
          <w:pgNumType w:start="0"/>
          <w:cols w:space="720"/>
          <w:docGrid w:linePitch="360"/>
        </w:sectPr>
      </w:pPr>
    </w:p>
    <w:p w:rsidR="005609C8" w:rsidRDefault="005609C8" w:rsidP="006204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60" w:author="Author" w:date="2012-12-10T13:10:00Z"/>
          <w:rFonts w:cs="Arial"/>
          <w:szCs w:val="22"/>
        </w:rPr>
        <w:sectPr w:rsidR="005609C8" w:rsidSect="00DE731B">
          <w:headerReference w:type="default" r:id="rId47"/>
          <w:footerReference w:type="default" r:id="rId48"/>
          <w:type w:val="continuous"/>
          <w:pgSz w:w="12240" w:h="15840" w:code="1"/>
          <w:pgMar w:top="1440" w:right="1440" w:bottom="1440" w:left="1440" w:header="1440" w:footer="1440" w:gutter="0"/>
          <w:pgNumType w:start="0"/>
          <w:cols w:space="720"/>
          <w:docGrid w:linePitch="360"/>
        </w:sectPr>
      </w:pPr>
    </w:p>
    <w:p w:rsidR="00C659CB" w:rsidRPr="00401D64" w:rsidRDefault="00C659CB" w:rsidP="006204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41044" w:rsidRPr="00401D64" w:rsidRDefault="00D45164" w:rsidP="003849F8">
      <w:pPr>
        <w:pStyle w:val="AppendixTitle"/>
        <w:rPr>
          <w:sz w:val="22"/>
          <w:szCs w:val="22"/>
        </w:rPr>
      </w:pPr>
      <w:bookmarkStart w:id="561" w:name="_Toc166392886"/>
      <w:bookmarkStart w:id="562" w:name="_Toc166462809"/>
      <w:bookmarkStart w:id="563" w:name="_Toc168390782"/>
      <w:bookmarkStart w:id="564" w:name="_Toc168390857"/>
      <w:bookmarkStart w:id="565" w:name="_Toc168393142"/>
      <w:bookmarkStart w:id="566" w:name="_Toc168393295"/>
      <w:bookmarkStart w:id="567" w:name="_Toc168393400"/>
      <w:bookmarkStart w:id="568" w:name="_Toc168911234"/>
      <w:bookmarkStart w:id="569" w:name="_Toc168911463"/>
      <w:bookmarkStart w:id="570" w:name="_Toc192323320"/>
      <w:bookmarkStart w:id="571" w:name="_Toc193523657"/>
      <w:bookmarkStart w:id="572" w:name="_Toc237166249"/>
      <w:r w:rsidRPr="00401D64">
        <w:rPr>
          <w:sz w:val="22"/>
          <w:szCs w:val="22"/>
        </w:rPr>
        <w:t xml:space="preserve">Exhibit </w:t>
      </w:r>
      <w:ins w:id="573" w:author="Author" w:date="2012-05-16T10:26:00Z">
        <w:r w:rsidR="00DE731B">
          <w:rPr>
            <w:sz w:val="22"/>
            <w:szCs w:val="22"/>
          </w:rPr>
          <w:t>2</w:t>
        </w:r>
        <w:r w:rsidR="00BD240F" w:rsidRPr="00401D64">
          <w:rPr>
            <w:sz w:val="22"/>
            <w:szCs w:val="22"/>
          </w:rPr>
          <w:fldChar w:fldCharType="begin"/>
        </w:r>
        <w:r w:rsidR="00DE731B" w:rsidRPr="00401D64">
          <w:rPr>
            <w:sz w:val="22"/>
            <w:szCs w:val="22"/>
          </w:rPr>
          <w:instrText xml:space="preserve"> SEQ Exhibit_1- \* ALPHABETIC </w:instrText>
        </w:r>
        <w:r w:rsidR="00BD240F" w:rsidRPr="00401D64">
          <w:rPr>
            <w:sz w:val="22"/>
            <w:szCs w:val="22"/>
          </w:rPr>
          <w:fldChar w:fldCharType="separate"/>
        </w:r>
      </w:ins>
      <w:ins w:id="574" w:author="Author" w:date="2012-12-10T13:18:00Z">
        <w:r w:rsidR="00673BB3">
          <w:rPr>
            <w:noProof/>
            <w:sz w:val="22"/>
            <w:szCs w:val="22"/>
          </w:rPr>
          <w:t>B</w:t>
        </w:r>
      </w:ins>
      <w:ins w:id="575" w:author="Author" w:date="2012-05-16T10:26:00Z">
        <w:r w:rsidR="00BD240F" w:rsidRPr="00401D64">
          <w:rPr>
            <w:sz w:val="22"/>
            <w:szCs w:val="22"/>
          </w:rPr>
          <w:fldChar w:fldCharType="end"/>
        </w:r>
        <w:r w:rsidR="00DE731B" w:rsidRPr="00401D64">
          <w:rPr>
            <w:sz w:val="22"/>
            <w:szCs w:val="22"/>
          </w:rPr>
          <w:t xml:space="preserve"> </w:t>
        </w:r>
      </w:ins>
      <w:r w:rsidR="00FC24FF" w:rsidRPr="00401D64">
        <w:rPr>
          <w:sz w:val="22"/>
          <w:szCs w:val="22"/>
        </w:rPr>
        <w:t>-</w:t>
      </w:r>
      <w:r w:rsidRPr="00401D64">
        <w:rPr>
          <w:sz w:val="22"/>
          <w:szCs w:val="22"/>
        </w:rPr>
        <w:t xml:space="preserve"> </w:t>
      </w:r>
      <w:r w:rsidR="00FC24FF" w:rsidRPr="00401D64">
        <w:rPr>
          <w:sz w:val="22"/>
          <w:szCs w:val="22"/>
        </w:rPr>
        <w:t>FSME</w:t>
      </w:r>
      <w:r w:rsidRPr="00401D64">
        <w:rPr>
          <w:sz w:val="22"/>
          <w:szCs w:val="22"/>
        </w:rPr>
        <w:t xml:space="preserve"> Document Issuing Form (DIF)</w:t>
      </w:r>
      <w:bookmarkEnd w:id="561"/>
      <w:bookmarkEnd w:id="562"/>
      <w:bookmarkEnd w:id="563"/>
      <w:bookmarkEnd w:id="564"/>
      <w:bookmarkEnd w:id="565"/>
      <w:bookmarkEnd w:id="566"/>
      <w:bookmarkEnd w:id="567"/>
      <w:bookmarkEnd w:id="568"/>
      <w:bookmarkEnd w:id="569"/>
      <w:bookmarkEnd w:id="570"/>
      <w:bookmarkEnd w:id="571"/>
      <w:bookmarkEnd w:id="572"/>
      <w:r w:rsidR="00BD240F" w:rsidRPr="00401D64">
        <w:rPr>
          <w:sz w:val="22"/>
          <w:szCs w:val="22"/>
        </w:rPr>
        <w:fldChar w:fldCharType="begin"/>
      </w:r>
      <w:r w:rsidR="008C7799" w:rsidRPr="00401D64">
        <w:rPr>
          <w:sz w:val="22"/>
          <w:szCs w:val="22"/>
        </w:rPr>
        <w:instrText xml:space="preserve"> TC "</w:instrText>
      </w:r>
      <w:bookmarkStart w:id="576" w:name="_Toc293925080"/>
      <w:r w:rsidR="008C7799" w:rsidRPr="00401D64">
        <w:rPr>
          <w:sz w:val="22"/>
          <w:szCs w:val="22"/>
        </w:rPr>
        <w:instrText xml:space="preserve">Exhibit </w:instrText>
      </w:r>
      <w:ins w:id="577" w:author="Author" w:date="2012-12-03T11:16:00Z">
        <w:r w:rsidR="00B43A29">
          <w:rPr>
            <w:sz w:val="22"/>
            <w:szCs w:val="22"/>
          </w:rPr>
          <w:instrText>2</w:instrText>
        </w:r>
      </w:ins>
      <w:r w:rsidR="008C7799" w:rsidRPr="00401D64">
        <w:rPr>
          <w:noProof/>
          <w:sz w:val="22"/>
          <w:szCs w:val="22"/>
        </w:rPr>
        <w:instrText>B</w:instrText>
      </w:r>
      <w:r w:rsidR="008C7799" w:rsidRPr="00401D64">
        <w:rPr>
          <w:sz w:val="22"/>
          <w:szCs w:val="22"/>
        </w:rPr>
        <w:instrText xml:space="preserve"> - FSME Document Issuing Form (DIF)</w:instrText>
      </w:r>
      <w:bookmarkEnd w:id="576"/>
      <w:r w:rsidR="008C7799" w:rsidRPr="00401D64">
        <w:rPr>
          <w:sz w:val="22"/>
          <w:szCs w:val="22"/>
        </w:rPr>
        <w:instrText xml:space="preserve">" \f C \l "1" </w:instrText>
      </w:r>
      <w:r w:rsidR="00BD240F" w:rsidRPr="00401D64">
        <w:rPr>
          <w:sz w:val="22"/>
          <w:szCs w:val="22"/>
        </w:rPr>
        <w:fldChar w:fldCharType="end"/>
      </w:r>
    </w:p>
    <w:p w:rsidR="00741044" w:rsidRPr="00401D64"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NRC internal website: NRR/ROP Digital City)</w:t>
      </w:r>
    </w:p>
    <w:p w:rsidR="00D609FE" w:rsidRPr="00401D64" w:rsidRDefault="00D609FE"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C735AB" w:rsidRPr="00401D64" w:rsidRDefault="00C735AB" w:rsidP="00C735AB">
      <w:pPr>
        <w:tabs>
          <w:tab w:val="left" w:pos="605"/>
          <w:tab w:val="left" w:pos="1210"/>
          <w:tab w:val="left" w:pos="1815"/>
          <w:tab w:val="left" w:pos="2420"/>
          <w:tab w:val="left" w:pos="3025"/>
        </w:tabs>
        <w:outlineLvl w:val="1"/>
        <w:rPr>
          <w:rFonts w:cs="Arial"/>
          <w:szCs w:val="22"/>
        </w:rPr>
        <w:sectPr w:rsidR="00C735AB" w:rsidRPr="00401D64" w:rsidSect="005609C8">
          <w:pgSz w:w="12240" w:h="15840" w:code="1"/>
          <w:pgMar w:top="1440" w:right="1440" w:bottom="1440" w:left="1440" w:header="1440" w:footer="1440" w:gutter="0"/>
          <w:pgNumType w:start="0"/>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C735AB" w:rsidRPr="00401D64" w:rsidSect="00174CC8">
          <w:footerReference w:type="default" r:id="rId49"/>
          <w:type w:val="continuous"/>
          <w:pgSz w:w="12240" w:h="15840"/>
          <w:pgMar w:top="936" w:right="1440" w:bottom="720" w:left="1440" w:header="720" w:footer="720" w:gutter="0"/>
          <w:pgNumType w:start="0"/>
          <w:cols w:space="720"/>
          <w:docGrid w:linePitch="360"/>
        </w:sectPr>
      </w:pPr>
    </w:p>
    <w:p w:rsidR="005609C8" w:rsidRDefault="005609C8"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78" w:author="Author" w:date="2012-12-10T13:10:00Z"/>
          <w:rFonts w:cs="Arial"/>
          <w:szCs w:val="22"/>
        </w:rPr>
        <w:sectPr w:rsidR="005609C8" w:rsidSect="000714E0">
          <w:footerReference w:type="default" r:id="rId50"/>
          <w:type w:val="continuous"/>
          <w:pgSz w:w="12240" w:h="15840"/>
          <w:pgMar w:top="936" w:right="1440" w:bottom="720" w:left="1440" w:header="1440" w:footer="1440" w:gutter="0"/>
          <w:pgNumType w:start="0"/>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45164" w:rsidRPr="00401D64" w:rsidRDefault="00D45164" w:rsidP="003849F8">
      <w:pPr>
        <w:pStyle w:val="AppendixTitle"/>
        <w:rPr>
          <w:sz w:val="22"/>
          <w:szCs w:val="22"/>
        </w:rPr>
      </w:pPr>
      <w:bookmarkStart w:id="579" w:name="_Toc166392887"/>
      <w:bookmarkStart w:id="580" w:name="_Toc166462810"/>
      <w:bookmarkStart w:id="581" w:name="_Toc168390783"/>
      <w:bookmarkStart w:id="582" w:name="_Toc168390858"/>
      <w:bookmarkStart w:id="583" w:name="_Toc168393143"/>
      <w:bookmarkStart w:id="584" w:name="_Toc168393296"/>
      <w:bookmarkStart w:id="585" w:name="_Toc168393401"/>
      <w:bookmarkStart w:id="586" w:name="_Toc168911235"/>
      <w:bookmarkStart w:id="587" w:name="_Toc168911464"/>
      <w:bookmarkStart w:id="588" w:name="_Toc192323321"/>
      <w:bookmarkStart w:id="589" w:name="_Toc193523658"/>
      <w:bookmarkStart w:id="590" w:name="_Toc237166250"/>
      <w:r w:rsidRPr="00401D64">
        <w:rPr>
          <w:sz w:val="22"/>
          <w:szCs w:val="22"/>
        </w:rPr>
        <w:t xml:space="preserve">Exhibit </w:t>
      </w:r>
      <w:ins w:id="591" w:author="Author" w:date="2012-05-16T10:26:00Z">
        <w:r w:rsidR="00DE731B">
          <w:rPr>
            <w:sz w:val="22"/>
            <w:szCs w:val="22"/>
          </w:rPr>
          <w:t>2</w:t>
        </w:r>
        <w:r w:rsidR="00BD240F" w:rsidRPr="00401D64">
          <w:rPr>
            <w:sz w:val="22"/>
            <w:szCs w:val="22"/>
          </w:rPr>
          <w:fldChar w:fldCharType="begin"/>
        </w:r>
        <w:r w:rsidR="00DE731B" w:rsidRPr="00401D64">
          <w:rPr>
            <w:sz w:val="22"/>
            <w:szCs w:val="22"/>
          </w:rPr>
          <w:instrText xml:space="preserve"> SEQ Exhibit_1- \* ALPHABETIC </w:instrText>
        </w:r>
        <w:r w:rsidR="00BD240F" w:rsidRPr="00401D64">
          <w:rPr>
            <w:sz w:val="22"/>
            <w:szCs w:val="22"/>
          </w:rPr>
          <w:fldChar w:fldCharType="separate"/>
        </w:r>
      </w:ins>
      <w:ins w:id="592" w:author="Author" w:date="2012-12-10T13:18:00Z">
        <w:r w:rsidR="00673BB3">
          <w:rPr>
            <w:noProof/>
            <w:sz w:val="22"/>
            <w:szCs w:val="22"/>
          </w:rPr>
          <w:t>C</w:t>
        </w:r>
      </w:ins>
      <w:ins w:id="593" w:author="Author" w:date="2012-05-16T10:26:00Z">
        <w:r w:rsidR="00BD240F" w:rsidRPr="00401D64">
          <w:rPr>
            <w:sz w:val="22"/>
            <w:szCs w:val="22"/>
          </w:rPr>
          <w:fldChar w:fldCharType="end"/>
        </w:r>
        <w:r w:rsidR="00DE731B" w:rsidRPr="00401D64">
          <w:rPr>
            <w:sz w:val="22"/>
            <w:szCs w:val="22"/>
          </w:rPr>
          <w:t xml:space="preserve"> </w:t>
        </w:r>
      </w:ins>
      <w:r w:rsidR="00FC24FF" w:rsidRPr="00401D64">
        <w:rPr>
          <w:sz w:val="22"/>
          <w:szCs w:val="22"/>
        </w:rPr>
        <w:t>-</w:t>
      </w:r>
      <w:r w:rsidRPr="00401D64">
        <w:rPr>
          <w:sz w:val="22"/>
          <w:szCs w:val="22"/>
        </w:rPr>
        <w:t xml:space="preserve"> </w:t>
      </w:r>
      <w:r w:rsidR="00FC24FF" w:rsidRPr="00401D64">
        <w:rPr>
          <w:sz w:val="22"/>
          <w:szCs w:val="22"/>
        </w:rPr>
        <w:t>NMSS</w:t>
      </w:r>
      <w:r w:rsidRPr="00401D64">
        <w:rPr>
          <w:sz w:val="22"/>
          <w:szCs w:val="22"/>
        </w:rPr>
        <w:t xml:space="preserve"> Document Issuing Form (DIF)</w:t>
      </w:r>
      <w:bookmarkEnd w:id="579"/>
      <w:bookmarkEnd w:id="580"/>
      <w:bookmarkEnd w:id="581"/>
      <w:bookmarkEnd w:id="582"/>
      <w:bookmarkEnd w:id="583"/>
      <w:bookmarkEnd w:id="584"/>
      <w:bookmarkEnd w:id="585"/>
      <w:bookmarkEnd w:id="586"/>
      <w:bookmarkEnd w:id="587"/>
      <w:bookmarkEnd w:id="588"/>
      <w:bookmarkEnd w:id="589"/>
      <w:bookmarkEnd w:id="590"/>
      <w:r w:rsidR="00BD240F" w:rsidRPr="00401D64">
        <w:rPr>
          <w:sz w:val="22"/>
          <w:szCs w:val="22"/>
        </w:rPr>
        <w:fldChar w:fldCharType="begin"/>
      </w:r>
      <w:r w:rsidR="002047B5" w:rsidRPr="00401D64">
        <w:rPr>
          <w:sz w:val="22"/>
          <w:szCs w:val="22"/>
        </w:rPr>
        <w:instrText xml:space="preserve"> TC "</w:instrText>
      </w:r>
      <w:bookmarkStart w:id="594" w:name="_Toc293925081"/>
      <w:r w:rsidR="002047B5" w:rsidRPr="00401D64">
        <w:rPr>
          <w:sz w:val="22"/>
          <w:szCs w:val="22"/>
        </w:rPr>
        <w:instrText xml:space="preserve">Exhibit </w:instrText>
      </w:r>
      <w:ins w:id="595" w:author="Author" w:date="2012-12-03T11:17:00Z">
        <w:r w:rsidR="00B43A29">
          <w:rPr>
            <w:sz w:val="22"/>
            <w:szCs w:val="22"/>
          </w:rPr>
          <w:instrText>2</w:instrText>
        </w:r>
      </w:ins>
      <w:r w:rsidR="002047B5" w:rsidRPr="00401D64">
        <w:rPr>
          <w:noProof/>
          <w:sz w:val="22"/>
          <w:szCs w:val="22"/>
        </w:rPr>
        <w:instrText>C</w:instrText>
      </w:r>
      <w:r w:rsidR="002047B5" w:rsidRPr="00401D64">
        <w:rPr>
          <w:sz w:val="22"/>
          <w:szCs w:val="22"/>
        </w:rPr>
        <w:instrText xml:space="preserve"> - NMSS Document Issuing Form (DIF)</w:instrText>
      </w:r>
      <w:bookmarkEnd w:id="594"/>
      <w:r w:rsidR="002047B5" w:rsidRPr="00401D64">
        <w:rPr>
          <w:sz w:val="22"/>
          <w:szCs w:val="22"/>
        </w:rPr>
        <w:instrText xml:space="preserve">" \f C \l "1" </w:instrText>
      </w:r>
      <w:r w:rsidR="00BD240F" w:rsidRPr="00401D64">
        <w:rPr>
          <w:sz w:val="22"/>
          <w:szCs w:val="22"/>
        </w:rPr>
        <w:fldChar w:fldCharType="end"/>
      </w:r>
    </w:p>
    <w:p w:rsidR="00741044" w:rsidRPr="00401D64"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NRC internal website: NRR/ROP Digital City)</w:t>
      </w:r>
    </w:p>
    <w:p w:rsidR="00D609FE" w:rsidRPr="00401D64"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DF05DD" w:rsidRPr="00401D64" w:rsidRDefault="00DF05DD" w:rsidP="003849F8">
      <w:pPr>
        <w:pStyle w:val="AppendixTitle"/>
        <w:rPr>
          <w:sz w:val="22"/>
          <w:szCs w:val="22"/>
        </w:rPr>
        <w:sectPr w:rsidR="00DF05DD" w:rsidRPr="00401D64" w:rsidSect="005609C8">
          <w:pgSz w:w="12240" w:h="15840"/>
          <w:pgMar w:top="936" w:right="1440" w:bottom="720" w:left="1440" w:header="1440" w:footer="1440" w:gutter="0"/>
          <w:pgNumType w:start="0"/>
          <w:cols w:space="720"/>
          <w:docGrid w:linePitch="360"/>
        </w:sectPr>
      </w:pPr>
    </w:p>
    <w:p w:rsidR="005609C8" w:rsidRDefault="005609C8" w:rsidP="003849F8">
      <w:pPr>
        <w:pStyle w:val="AppendixTitle"/>
        <w:rPr>
          <w:ins w:id="596" w:author="Author" w:date="2012-12-10T13:10:00Z"/>
          <w:sz w:val="22"/>
          <w:szCs w:val="22"/>
        </w:rPr>
        <w:sectPr w:rsidR="005609C8" w:rsidSect="004D3FDF">
          <w:footerReference w:type="default" r:id="rId51"/>
          <w:type w:val="continuous"/>
          <w:pgSz w:w="12240" w:h="15840"/>
          <w:pgMar w:top="936" w:right="1440" w:bottom="720" w:left="1440" w:header="1440" w:footer="1440" w:gutter="0"/>
          <w:pgNumType w:start="0"/>
          <w:cols w:space="720"/>
          <w:docGrid w:linePitch="360"/>
        </w:sectPr>
      </w:pPr>
    </w:p>
    <w:p w:rsidR="004A5372" w:rsidRPr="00401D64" w:rsidRDefault="004A5372" w:rsidP="003849F8">
      <w:pPr>
        <w:pStyle w:val="AppendixTitle"/>
        <w:rPr>
          <w:sz w:val="22"/>
          <w:szCs w:val="22"/>
        </w:rPr>
      </w:pPr>
      <w:bookmarkStart w:id="597" w:name="_Toc168911236"/>
      <w:bookmarkStart w:id="598" w:name="_Toc168911465"/>
      <w:bookmarkStart w:id="599" w:name="_Toc192323322"/>
      <w:bookmarkStart w:id="600" w:name="_Toc193523659"/>
      <w:bookmarkStart w:id="601" w:name="_Toc237166251"/>
      <w:r w:rsidRPr="00401D64">
        <w:rPr>
          <w:sz w:val="22"/>
          <w:szCs w:val="22"/>
        </w:rPr>
        <w:lastRenderedPageBreak/>
        <w:t xml:space="preserve">Exhibit </w:t>
      </w:r>
      <w:ins w:id="602" w:author="Author" w:date="2012-05-16T10:29:00Z">
        <w:r w:rsidR="00DE731B">
          <w:rPr>
            <w:sz w:val="22"/>
            <w:szCs w:val="22"/>
          </w:rPr>
          <w:t>2</w:t>
        </w:r>
        <w:r w:rsidR="00BD240F" w:rsidRPr="00401D64">
          <w:rPr>
            <w:sz w:val="22"/>
            <w:szCs w:val="22"/>
          </w:rPr>
          <w:fldChar w:fldCharType="begin"/>
        </w:r>
        <w:r w:rsidR="00DE731B" w:rsidRPr="00401D64">
          <w:rPr>
            <w:sz w:val="22"/>
            <w:szCs w:val="22"/>
          </w:rPr>
          <w:instrText xml:space="preserve"> SEQ Exhibit_1- \* ALPHABETIC </w:instrText>
        </w:r>
        <w:r w:rsidR="00BD240F" w:rsidRPr="00401D64">
          <w:rPr>
            <w:sz w:val="22"/>
            <w:szCs w:val="22"/>
          </w:rPr>
          <w:fldChar w:fldCharType="separate"/>
        </w:r>
      </w:ins>
      <w:ins w:id="603" w:author="Author" w:date="2012-12-10T13:18:00Z">
        <w:r w:rsidR="00673BB3">
          <w:rPr>
            <w:noProof/>
            <w:sz w:val="22"/>
            <w:szCs w:val="22"/>
          </w:rPr>
          <w:t>D</w:t>
        </w:r>
      </w:ins>
      <w:ins w:id="604" w:author="Author" w:date="2012-05-16T10:29:00Z">
        <w:r w:rsidR="00BD240F" w:rsidRPr="00401D64">
          <w:rPr>
            <w:sz w:val="22"/>
            <w:szCs w:val="22"/>
          </w:rPr>
          <w:fldChar w:fldCharType="end"/>
        </w:r>
        <w:r w:rsidR="00DE731B" w:rsidRPr="00401D64">
          <w:rPr>
            <w:sz w:val="22"/>
            <w:szCs w:val="22"/>
          </w:rPr>
          <w:t xml:space="preserve"> </w:t>
        </w:r>
      </w:ins>
      <w:r w:rsidR="00FC24FF" w:rsidRPr="00401D64">
        <w:rPr>
          <w:sz w:val="22"/>
          <w:szCs w:val="22"/>
        </w:rPr>
        <w:t>-</w:t>
      </w:r>
      <w:r w:rsidRPr="00401D64">
        <w:rPr>
          <w:sz w:val="22"/>
          <w:szCs w:val="22"/>
        </w:rPr>
        <w:t xml:space="preserve"> NRO Document Issuing Form (DIF)</w:t>
      </w:r>
      <w:bookmarkEnd w:id="597"/>
      <w:bookmarkEnd w:id="598"/>
      <w:bookmarkEnd w:id="599"/>
      <w:bookmarkEnd w:id="600"/>
      <w:bookmarkEnd w:id="601"/>
      <w:r w:rsidR="00BD240F" w:rsidRPr="00401D64">
        <w:rPr>
          <w:sz w:val="22"/>
          <w:szCs w:val="22"/>
        </w:rPr>
        <w:fldChar w:fldCharType="begin"/>
      </w:r>
      <w:r w:rsidR="0036515C" w:rsidRPr="00401D64">
        <w:rPr>
          <w:sz w:val="22"/>
          <w:szCs w:val="22"/>
        </w:rPr>
        <w:instrText xml:space="preserve"> TC "</w:instrText>
      </w:r>
      <w:bookmarkStart w:id="605" w:name="_Toc293925082"/>
      <w:r w:rsidR="0036515C" w:rsidRPr="00401D64">
        <w:rPr>
          <w:sz w:val="22"/>
          <w:szCs w:val="22"/>
        </w:rPr>
        <w:instrText xml:space="preserve">Exhibit </w:instrText>
      </w:r>
      <w:ins w:id="606" w:author="Author" w:date="2012-12-03T11:17:00Z">
        <w:r w:rsidR="00B43A29">
          <w:rPr>
            <w:sz w:val="22"/>
            <w:szCs w:val="22"/>
          </w:rPr>
          <w:instrText>2</w:instrText>
        </w:r>
      </w:ins>
      <w:r w:rsidR="0036515C" w:rsidRPr="00401D64">
        <w:rPr>
          <w:noProof/>
          <w:sz w:val="22"/>
          <w:szCs w:val="22"/>
        </w:rPr>
        <w:instrText>D</w:instrText>
      </w:r>
      <w:r w:rsidR="0036515C" w:rsidRPr="00401D64">
        <w:rPr>
          <w:sz w:val="22"/>
          <w:szCs w:val="22"/>
        </w:rPr>
        <w:instrText xml:space="preserve"> - NRO Document Issuing Form (DIF)</w:instrText>
      </w:r>
      <w:bookmarkEnd w:id="605"/>
      <w:r w:rsidR="0036515C" w:rsidRPr="00401D64">
        <w:rPr>
          <w:sz w:val="22"/>
          <w:szCs w:val="22"/>
        </w:rPr>
        <w:instrText xml:space="preserve">" \f C \l "1" </w:instrText>
      </w:r>
      <w:r w:rsidR="00BD240F" w:rsidRPr="00401D64">
        <w:rPr>
          <w:sz w:val="22"/>
          <w:szCs w:val="22"/>
        </w:rPr>
        <w:fldChar w:fldCharType="end"/>
      </w:r>
    </w:p>
    <w:p w:rsidR="00C606E5" w:rsidRPr="00401D64" w:rsidRDefault="00C606E5" w:rsidP="003849F8">
      <w:pPr>
        <w:pStyle w:val="AppendixTitle"/>
        <w:rPr>
          <w:sz w:val="22"/>
          <w:szCs w:val="22"/>
        </w:r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NRC internal website: NRR/ROP Digital City)</w:t>
      </w:r>
    </w:p>
    <w:p w:rsidR="00D609FE" w:rsidRPr="00401D64"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C735AB" w:rsidRPr="00401D64" w:rsidSect="005609C8">
          <w:pgSz w:w="12240" w:h="15840"/>
          <w:pgMar w:top="936" w:right="1440" w:bottom="720" w:left="1440" w:header="1440" w:footer="1440" w:gutter="0"/>
          <w:pgNumType w:start="0"/>
          <w:cols w:space="720"/>
          <w:docGrid w:linePitch="360"/>
        </w:sectPr>
      </w:pPr>
    </w:p>
    <w:p w:rsidR="00981E31" w:rsidRDefault="00981E31"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07" w:author="Author" w:date="2012-02-14T12:46:00Z"/>
          <w:rFonts w:cs="Arial"/>
          <w:szCs w:val="22"/>
        </w:rPr>
        <w:sectPr w:rsidR="00981E31" w:rsidSect="000714E0">
          <w:footerReference w:type="default" r:id="rId52"/>
          <w:type w:val="continuous"/>
          <w:pgSz w:w="12240" w:h="15840"/>
          <w:pgMar w:top="936" w:right="1440" w:bottom="720" w:left="1440" w:header="1440" w:footer="1440" w:gutter="0"/>
          <w:pgNumType w:start="0"/>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74CC8" w:rsidRPr="00401D64" w:rsidRDefault="00174CC8"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lang w:val="en-CA"/>
        </w:rPr>
      </w:pPr>
    </w:p>
    <w:p w:rsidR="00C606E5" w:rsidRPr="00401D64" w:rsidRDefault="00C606E5" w:rsidP="00C606E5">
      <w:pPr>
        <w:pStyle w:val="AppendixTitle"/>
        <w:rPr>
          <w:sz w:val="22"/>
          <w:szCs w:val="22"/>
        </w:rPr>
      </w:pPr>
      <w:bookmarkStart w:id="609" w:name="_Toc237166252"/>
      <w:r w:rsidRPr="00401D64">
        <w:rPr>
          <w:sz w:val="22"/>
          <w:szCs w:val="22"/>
        </w:rPr>
        <w:t xml:space="preserve">Exhibit </w:t>
      </w:r>
      <w:ins w:id="610" w:author="Author" w:date="2012-05-16T10:29:00Z">
        <w:r w:rsidR="00DE731B">
          <w:rPr>
            <w:sz w:val="22"/>
            <w:szCs w:val="22"/>
          </w:rPr>
          <w:t>2</w:t>
        </w:r>
        <w:r w:rsidR="00DE731B" w:rsidRPr="00401D64">
          <w:rPr>
            <w:sz w:val="22"/>
            <w:szCs w:val="22"/>
          </w:rPr>
          <w:t xml:space="preserve">E </w:t>
        </w:r>
      </w:ins>
      <w:r w:rsidRPr="00401D64">
        <w:rPr>
          <w:sz w:val="22"/>
          <w:szCs w:val="22"/>
        </w:rPr>
        <w:t>- NSIR Document Issuing Form (DIF)</w:t>
      </w:r>
      <w:bookmarkEnd w:id="609"/>
      <w:r w:rsidR="00BD240F" w:rsidRPr="00401D64">
        <w:rPr>
          <w:sz w:val="22"/>
          <w:szCs w:val="22"/>
        </w:rPr>
        <w:fldChar w:fldCharType="begin"/>
      </w:r>
      <w:r w:rsidR="0036515C" w:rsidRPr="00401D64">
        <w:rPr>
          <w:sz w:val="22"/>
          <w:szCs w:val="22"/>
        </w:rPr>
        <w:instrText xml:space="preserve"> TC "</w:instrText>
      </w:r>
      <w:bookmarkStart w:id="611" w:name="_Toc293925083"/>
      <w:r w:rsidR="0036515C" w:rsidRPr="00401D64">
        <w:rPr>
          <w:sz w:val="22"/>
          <w:szCs w:val="22"/>
        </w:rPr>
        <w:instrText xml:space="preserve">Exhibit </w:instrText>
      </w:r>
      <w:ins w:id="612" w:author="Author" w:date="2012-12-03T11:17:00Z">
        <w:r w:rsidR="00B43A29">
          <w:rPr>
            <w:sz w:val="22"/>
            <w:szCs w:val="22"/>
          </w:rPr>
          <w:instrText>2</w:instrText>
        </w:r>
      </w:ins>
      <w:r w:rsidR="0036515C" w:rsidRPr="00401D64">
        <w:rPr>
          <w:sz w:val="22"/>
          <w:szCs w:val="22"/>
        </w:rPr>
        <w:instrText>E - NSIR Document Issuing Form (DIF)</w:instrText>
      </w:r>
      <w:bookmarkEnd w:id="611"/>
      <w:r w:rsidR="0036515C" w:rsidRPr="00401D64">
        <w:rPr>
          <w:sz w:val="22"/>
          <w:szCs w:val="22"/>
        </w:rPr>
        <w:instrText xml:space="preserve">" \f C \l "1" </w:instrText>
      </w:r>
      <w:r w:rsidR="00BD240F" w:rsidRPr="00401D64">
        <w:rPr>
          <w:sz w:val="22"/>
          <w:szCs w:val="22"/>
        </w:rPr>
        <w:fldChar w:fldCharType="end"/>
      </w:r>
    </w:p>
    <w:p w:rsidR="00DF05DD" w:rsidRPr="00401D64" w:rsidRDefault="00DF05DD"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lang w:val="en-CA"/>
        </w:rPr>
      </w:pPr>
    </w:p>
    <w:p w:rsidR="00755B56" w:rsidRPr="00401D64" w:rsidRDefault="00755B56"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lang w:val="en-CA"/>
        </w:rPr>
        <w:sectPr w:rsidR="00755B56" w:rsidRPr="00401D64" w:rsidSect="00981E31">
          <w:footerReference w:type="default" r:id="rId53"/>
          <w:pgSz w:w="12240" w:h="15840"/>
          <w:pgMar w:top="936" w:right="1440" w:bottom="720" w:left="1440" w:header="1440" w:footer="1440" w:gutter="0"/>
          <w:pgNumType w:start="0"/>
          <w:cols w:space="720"/>
          <w:docGrid w:linePitch="360"/>
        </w:sect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lastRenderedPageBreak/>
        <w:t>(</w:t>
      </w:r>
      <w:proofErr w:type="gramStart"/>
      <w:r w:rsidRPr="00401D64">
        <w:rPr>
          <w:rFonts w:cs="Arial"/>
          <w:szCs w:val="22"/>
        </w:rPr>
        <w:t>posted</w:t>
      </w:r>
      <w:proofErr w:type="gramEnd"/>
      <w:r w:rsidRPr="00401D64">
        <w:rPr>
          <w:rFonts w:cs="Arial"/>
          <w:szCs w:val="22"/>
        </w:rPr>
        <w:t xml:space="preserve"> on NRC internal website: NRR/ROP Digital City)</w:t>
      </w:r>
    </w:p>
    <w:p w:rsidR="006204BE" w:rsidRPr="00401D64" w:rsidRDefault="006204BE" w:rsidP="00C606E5">
      <w:pPr>
        <w:pStyle w:val="AppendixTitle"/>
        <w:rPr>
          <w:sz w:val="22"/>
          <w:szCs w:val="22"/>
        </w:rPr>
      </w:pPr>
    </w:p>
    <w:p w:rsidR="00C735AB" w:rsidRPr="00401D64" w:rsidRDefault="00C735AB" w:rsidP="00C735AB">
      <w:pPr>
        <w:tabs>
          <w:tab w:val="left" w:pos="605"/>
          <w:tab w:val="left" w:pos="1210"/>
          <w:tab w:val="left" w:pos="1815"/>
          <w:tab w:val="left" w:pos="2420"/>
          <w:tab w:val="left" w:pos="3025"/>
        </w:tabs>
        <w:outlineLvl w:val="1"/>
        <w:rPr>
          <w:rFonts w:cs="Arial"/>
          <w:szCs w:val="22"/>
        </w:rPr>
      </w:pPr>
    </w:p>
    <w:p w:rsidR="00755B56" w:rsidRPr="00401D64" w:rsidRDefault="00755B56" w:rsidP="00C735AB">
      <w:pPr>
        <w:tabs>
          <w:tab w:val="left" w:pos="605"/>
          <w:tab w:val="left" w:pos="1210"/>
          <w:tab w:val="left" w:pos="1815"/>
          <w:tab w:val="left" w:pos="2420"/>
          <w:tab w:val="left" w:pos="3025"/>
        </w:tabs>
        <w:outlineLvl w:val="1"/>
        <w:rPr>
          <w:rFonts w:cs="Arial"/>
          <w:szCs w:val="22"/>
        </w:rPr>
        <w:sectPr w:rsidR="00755B56" w:rsidRPr="00401D64" w:rsidSect="00C735AB">
          <w:footerReference w:type="default" r:id="rId54"/>
          <w:type w:val="continuous"/>
          <w:pgSz w:w="12240" w:h="15840"/>
          <w:pgMar w:top="936" w:right="1440" w:bottom="720" w:left="1440" w:header="720" w:footer="720" w:gutter="0"/>
          <w:pgNumType w:start="1"/>
          <w:cols w:space="720"/>
          <w:docGrid w:linePitch="360"/>
        </w:sectPr>
      </w:pPr>
    </w:p>
    <w:p w:rsidR="000426B1" w:rsidRDefault="000426B1"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13" w:author="Author" w:date="2012-12-10T08:34:00Z"/>
          <w:rFonts w:cs="Arial"/>
          <w:szCs w:val="22"/>
        </w:rPr>
        <w:sectPr w:rsidR="000426B1" w:rsidSect="000714E0">
          <w:footerReference w:type="default" r:id="rId55"/>
          <w:type w:val="continuous"/>
          <w:pgSz w:w="12240" w:h="15840"/>
          <w:pgMar w:top="1080" w:right="1440" w:bottom="720" w:left="1440" w:header="1440" w:footer="1440" w:gutter="0"/>
          <w:pgNumType w:start="0"/>
          <w:cols w:space="720"/>
          <w:docGrid w:linePitch="360"/>
        </w:sectPr>
      </w:pPr>
    </w:p>
    <w:p w:rsidR="00A80910" w:rsidRPr="00401D64" w:rsidRDefault="00A80910" w:rsidP="00A80910">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849F8" w:rsidRPr="00401D64" w:rsidRDefault="003849F8" w:rsidP="003849F8">
      <w:pPr>
        <w:pStyle w:val="AppendixTitle"/>
        <w:rPr>
          <w:sz w:val="22"/>
          <w:szCs w:val="22"/>
        </w:rPr>
      </w:pPr>
      <w:bookmarkStart w:id="614" w:name="_Toc237166253"/>
      <w:r w:rsidRPr="00401D64">
        <w:rPr>
          <w:sz w:val="22"/>
          <w:szCs w:val="22"/>
        </w:rPr>
        <w:t xml:space="preserve">Exhibit </w:t>
      </w:r>
      <w:ins w:id="615" w:author="Author" w:date="2012-05-16T10:29:00Z">
        <w:r w:rsidR="00DE731B">
          <w:rPr>
            <w:sz w:val="22"/>
            <w:szCs w:val="22"/>
          </w:rPr>
          <w:t>3</w:t>
        </w:r>
        <w:r w:rsidR="00DE731B" w:rsidRPr="00401D64">
          <w:rPr>
            <w:sz w:val="22"/>
            <w:szCs w:val="22"/>
          </w:rPr>
          <w:t xml:space="preserve"> </w:t>
        </w:r>
      </w:ins>
      <w:r w:rsidRPr="00401D64">
        <w:rPr>
          <w:sz w:val="22"/>
          <w:szCs w:val="22"/>
        </w:rPr>
        <w:t>- Example of Comment Resolution Table</w:t>
      </w:r>
      <w:bookmarkEnd w:id="614"/>
      <w:r w:rsidR="00BD240F" w:rsidRPr="00401D64">
        <w:rPr>
          <w:sz w:val="22"/>
          <w:szCs w:val="22"/>
        </w:rPr>
        <w:fldChar w:fldCharType="begin"/>
      </w:r>
      <w:r w:rsidR="0036515C" w:rsidRPr="00401D64">
        <w:rPr>
          <w:sz w:val="22"/>
          <w:szCs w:val="22"/>
        </w:rPr>
        <w:instrText xml:space="preserve"> TC "</w:instrText>
      </w:r>
      <w:bookmarkStart w:id="616" w:name="_Toc293925084"/>
      <w:r w:rsidR="0036515C" w:rsidRPr="00401D64">
        <w:rPr>
          <w:sz w:val="22"/>
          <w:szCs w:val="22"/>
        </w:rPr>
        <w:instrText xml:space="preserve">Exhibit </w:instrText>
      </w:r>
      <w:ins w:id="617" w:author="Author" w:date="2012-05-16T10:29:00Z">
        <w:r w:rsidR="00DE731B">
          <w:rPr>
            <w:sz w:val="22"/>
            <w:szCs w:val="22"/>
          </w:rPr>
          <w:instrText>3</w:instrText>
        </w:r>
        <w:r w:rsidR="00DE731B" w:rsidRPr="00401D64">
          <w:rPr>
            <w:sz w:val="22"/>
            <w:szCs w:val="22"/>
          </w:rPr>
          <w:instrText xml:space="preserve"> </w:instrText>
        </w:r>
      </w:ins>
      <w:r w:rsidR="0036515C" w:rsidRPr="00401D64">
        <w:rPr>
          <w:sz w:val="22"/>
          <w:szCs w:val="22"/>
        </w:rPr>
        <w:instrText>- Example of Comment Resolution Table</w:instrText>
      </w:r>
      <w:bookmarkEnd w:id="616"/>
      <w:r w:rsidR="0036515C" w:rsidRPr="00401D64">
        <w:rPr>
          <w:sz w:val="22"/>
          <w:szCs w:val="22"/>
        </w:rPr>
        <w:instrText xml:space="preserve">" \f C \l "1" </w:instrText>
      </w:r>
      <w:r w:rsidR="00BD240F" w:rsidRPr="00401D64">
        <w:rPr>
          <w:sz w:val="22"/>
          <w:szCs w:val="22"/>
        </w:rPr>
        <w:fldChar w:fldCharType="end"/>
      </w:r>
    </w:p>
    <w:p w:rsidR="00AA6F1F" w:rsidRPr="00401D64" w:rsidRDefault="00AA6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3849F8"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sectPr w:rsidR="003849F8" w:rsidRPr="00401D64" w:rsidSect="000426B1">
          <w:footerReference w:type="default" r:id="rId56"/>
          <w:pgSz w:w="12240" w:h="15840"/>
          <w:pgMar w:top="1080" w:right="1440" w:bottom="720" w:left="1440" w:header="1440" w:footer="1440" w:gutter="0"/>
          <w:pgNumType w:start="1"/>
          <w:cols w:space="720"/>
          <w:docGrid w:linePitch="360"/>
        </w:sectPr>
      </w:pPr>
      <w:r w:rsidRPr="00401D64">
        <w:rPr>
          <w:rFonts w:cs="Arial"/>
          <w:szCs w:val="22"/>
        </w:rPr>
        <w:t>Resolution of Comments for</w:t>
      </w: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401D64">
        <w:rPr>
          <w:rFonts w:cs="Arial"/>
          <w:szCs w:val="22"/>
        </w:rPr>
        <w:t>IMC XXXX (Date)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both"/>
        <w:outlineLvl w:val="1"/>
        <w:rPr>
          <w:rFonts w:cs="Arial"/>
          <w:szCs w:val="22"/>
        </w:rPr>
      </w:pPr>
    </w:p>
    <w:tbl>
      <w:tblPr>
        <w:tblW w:w="0" w:type="auto"/>
        <w:tblInd w:w="81" w:type="dxa"/>
        <w:tblLayout w:type="fixed"/>
        <w:tblCellMar>
          <w:left w:w="81" w:type="dxa"/>
          <w:right w:w="81" w:type="dxa"/>
        </w:tblCellMar>
        <w:tblLook w:val="0000"/>
      </w:tblPr>
      <w:tblGrid>
        <w:gridCol w:w="1080"/>
        <w:gridCol w:w="4140"/>
        <w:gridCol w:w="990"/>
        <w:gridCol w:w="3150"/>
      </w:tblGrid>
      <w:tr w:rsidR="00F27E05" w:rsidRPr="00401D64" w:rsidTr="001E683E">
        <w:trPr>
          <w:cantSplit/>
          <w:tblHeader/>
        </w:trPr>
        <w:tc>
          <w:tcPr>
            <w:tcW w:w="1080" w:type="dxa"/>
            <w:tcBorders>
              <w:top w:val="double" w:sz="4" w:space="0" w:color="auto"/>
              <w:left w:val="double" w:sz="4" w:space="0" w:color="auto"/>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Source</w:t>
            </w:r>
          </w:p>
        </w:tc>
        <w:tc>
          <w:tcPr>
            <w:tcW w:w="4140" w:type="dxa"/>
            <w:tcBorders>
              <w:top w:val="double" w:sz="4" w:space="0" w:color="auto"/>
              <w:left w:val="single" w:sz="6" w:space="0" w:color="000000"/>
              <w:bottom w:val="double" w:sz="4" w:space="0" w:color="auto"/>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Comment</w:t>
            </w:r>
          </w:p>
        </w:tc>
        <w:tc>
          <w:tcPr>
            <w:tcW w:w="990" w:type="dxa"/>
            <w:tcBorders>
              <w:top w:val="double" w:sz="4" w:space="0" w:color="auto"/>
              <w:left w:val="single" w:sz="6" w:space="0" w:color="000000"/>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Added</w:t>
            </w:r>
          </w:p>
        </w:tc>
        <w:tc>
          <w:tcPr>
            <w:tcW w:w="3150" w:type="dxa"/>
            <w:tcBorders>
              <w:top w:val="double" w:sz="4" w:space="0" w:color="auto"/>
              <w:left w:val="single" w:sz="6" w:space="0" w:color="000000"/>
              <w:bottom w:val="double" w:sz="4" w:space="0" w:color="auto"/>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Remarks</w:t>
            </w:r>
          </w:p>
        </w:tc>
      </w:tr>
      <w:tr w:rsidR="00F27E05" w:rsidRPr="00401D64" w:rsidTr="001E683E">
        <w:trPr>
          <w:cantSplit/>
        </w:trPr>
        <w:tc>
          <w:tcPr>
            <w:tcW w:w="1080" w:type="dxa"/>
            <w:tcBorders>
              <w:top w:val="double" w:sz="4" w:space="0" w:color="auto"/>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double" w:sz="4" w:space="0" w:color="auto"/>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The first comment is stated or paraphrased.</w:t>
            </w:r>
          </w:p>
        </w:tc>
        <w:tc>
          <w:tcPr>
            <w:tcW w:w="990" w:type="dxa"/>
            <w:tcBorders>
              <w:top w:val="double" w:sz="4" w:space="0" w:color="auto"/>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double" w:sz="4" w:space="0" w:color="auto"/>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remarks necessary if comment incorporated in full.</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Second comment is stated or paraphrased.</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No</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comment not incorporated into program document.</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comments</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R-III</w:t>
            </w:r>
          </w:p>
        </w:tc>
        <w:tc>
          <w:tcPr>
            <w:tcW w:w="4140" w:type="dxa"/>
            <w:tcBorders>
              <w:top w:val="single" w:sz="6" w:space="0" w:color="000000"/>
              <w:left w:val="single" w:sz="6" w:space="0" w:color="000000"/>
              <w:bottom w:val="single" w:sz="6" w:space="0" w:color="000000"/>
              <w:right w:val="nil"/>
            </w:tcBorders>
            <w:vAlign w:val="center"/>
          </w:tcPr>
          <w:p w:rsidR="00F27E05" w:rsidRPr="00401D64" w:rsidRDefault="00F27E05"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w:t>
            </w:r>
            <w:proofErr w:type="spellStart"/>
            <w:r w:rsidRPr="00401D64">
              <w:rPr>
                <w:szCs w:val="22"/>
              </w:rPr>
              <w:t>xxxx</w:t>
            </w:r>
            <w:proofErr w:type="spellEnd"/>
            <w:r w:rsidRPr="00401D64">
              <w:rPr>
                <w:szCs w:val="22"/>
              </w:rPr>
              <w:t xml:space="preserve"> xxx 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if comment only partially incorporated.</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R-IV</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 xml:space="preserve">Xxx </w:t>
            </w:r>
            <w:proofErr w:type="spellStart"/>
            <w:r w:rsidRPr="00401D64">
              <w:rPr>
                <w:szCs w:val="22"/>
              </w:rPr>
              <w:t>xxxxx</w:t>
            </w:r>
            <w:proofErr w:type="spellEnd"/>
            <w:r w:rsidRPr="00401D64">
              <w:rPr>
                <w:szCs w:val="22"/>
              </w:rPr>
              <w:t xml:space="preserve"> xxx </w:t>
            </w:r>
            <w:proofErr w:type="spellStart"/>
            <w:r w:rsidRPr="00401D64">
              <w:rPr>
                <w:szCs w:val="22"/>
              </w:rPr>
              <w:t>xxxx</w:t>
            </w:r>
            <w:proofErr w:type="spellEnd"/>
            <w:r w:rsidRPr="00401D64">
              <w:rPr>
                <w:szCs w:val="22"/>
              </w:rPr>
              <w:t>.</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NMSS</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657BD1" w:rsidRPr="00401D64" w:rsidTr="00657BD1">
        <w:trPr>
          <w:cantSplit/>
        </w:trPr>
        <w:tc>
          <w:tcPr>
            <w:tcW w:w="1080" w:type="dxa"/>
            <w:tcBorders>
              <w:top w:val="single" w:sz="6" w:space="0" w:color="000000"/>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NSIR</w:t>
            </w:r>
          </w:p>
        </w:tc>
        <w:tc>
          <w:tcPr>
            <w:tcW w:w="4140" w:type="dxa"/>
            <w:tcBorders>
              <w:top w:val="single" w:sz="6" w:space="0" w:color="000000"/>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6" w:space="0" w:color="000000"/>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OE</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OGC</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OIS</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NRR</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NRO</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HR</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F27E05" w:rsidRPr="00401D64" w:rsidTr="00657BD1">
        <w:trPr>
          <w:cantSplit/>
        </w:trPr>
        <w:tc>
          <w:tcPr>
            <w:tcW w:w="1080" w:type="dxa"/>
            <w:tcBorders>
              <w:top w:val="single" w:sz="4" w:space="0" w:color="auto"/>
              <w:left w:val="double" w:sz="4" w:space="0" w:color="auto"/>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FSME</w:t>
            </w:r>
          </w:p>
        </w:tc>
        <w:tc>
          <w:tcPr>
            <w:tcW w:w="4140" w:type="dxa"/>
            <w:tcBorders>
              <w:top w:val="single" w:sz="4" w:space="0" w:color="auto"/>
              <w:left w:val="single" w:sz="6" w:space="0" w:color="000000"/>
              <w:bottom w:val="double" w:sz="4" w:space="0" w:color="auto"/>
              <w:right w:val="nil"/>
            </w:tcBorders>
            <w:vAlign w:val="center"/>
          </w:tcPr>
          <w:p w:rsidR="00F27E05" w:rsidRPr="00401D64" w:rsidRDefault="00F27E05"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double" w:sz="4" w:space="0" w:color="auto"/>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bl>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5DD" w:rsidRPr="00401D64" w:rsidRDefault="00DF05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DF05DD" w:rsidRPr="00401D64" w:rsidSect="003849F8">
          <w:type w:val="continuous"/>
          <w:pgSz w:w="12240" w:h="15840"/>
          <w:pgMar w:top="1080" w:right="1440" w:bottom="720" w:left="1440" w:header="720" w:footer="720" w:gutter="0"/>
          <w:pgNumType w:start="1"/>
          <w:cols w:space="720"/>
          <w:docGrid w:linePitch="360"/>
        </w:sect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564D0" w:rsidRPr="00401D64" w:rsidSect="003849F8">
          <w:type w:val="continuous"/>
          <w:pgSz w:w="12240" w:h="15840"/>
          <w:pgMar w:top="1080" w:right="1440" w:bottom="720" w:left="1440" w:header="720" w:footer="720" w:gutter="0"/>
          <w:pgNumType w:start="1"/>
          <w:cols w:space="720"/>
          <w:docGrid w:linePitch="360"/>
        </w:sectPr>
      </w:pPr>
    </w:p>
    <w:p w:rsidR="00E22A6C" w:rsidRPr="00401D64" w:rsidRDefault="00E22A6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618" w:name="_Toc166392890"/>
      <w:bookmarkStart w:id="619" w:name="_Toc166462813"/>
      <w:bookmarkStart w:id="620" w:name="_Toc168390786"/>
      <w:bookmarkStart w:id="621" w:name="_Toc168390861"/>
      <w:bookmarkStart w:id="622" w:name="_Toc168393146"/>
      <w:bookmarkStart w:id="623" w:name="_Toc168393299"/>
      <w:bookmarkStart w:id="624" w:name="_Toc168393404"/>
      <w:bookmarkStart w:id="625" w:name="_Toc168911238"/>
      <w:bookmarkStart w:id="626" w:name="_Toc168911467"/>
      <w:bookmarkStart w:id="627" w:name="_Toc192323324"/>
      <w:bookmarkStart w:id="628" w:name="_Toc193523661"/>
      <w:r w:rsidRPr="00401D64">
        <w:rPr>
          <w:sz w:val="22"/>
          <w:szCs w:val="22"/>
        </w:rPr>
        <w:lastRenderedPageBreak/>
        <w:t xml:space="preserve">Exhibit </w:t>
      </w:r>
      <w:ins w:id="629" w:author="Author" w:date="2012-05-16T10:30:00Z">
        <w:r w:rsidR="00DE731B">
          <w:rPr>
            <w:sz w:val="22"/>
            <w:szCs w:val="22"/>
          </w:rPr>
          <w:t xml:space="preserve">4 </w:t>
        </w:r>
      </w:ins>
      <w:r w:rsidR="00602684" w:rsidRPr="00401D64">
        <w:rPr>
          <w:sz w:val="22"/>
          <w:szCs w:val="22"/>
        </w:rPr>
        <w:t>-</w:t>
      </w:r>
      <w:r w:rsidRPr="00401D64">
        <w:rPr>
          <w:sz w:val="22"/>
          <w:szCs w:val="22"/>
        </w:rPr>
        <w:t xml:space="preserve"> Example of Revision History </w:t>
      </w:r>
      <w:bookmarkEnd w:id="618"/>
      <w:bookmarkEnd w:id="619"/>
      <w:bookmarkEnd w:id="620"/>
      <w:bookmarkEnd w:id="621"/>
      <w:bookmarkEnd w:id="622"/>
      <w:bookmarkEnd w:id="623"/>
      <w:bookmarkEnd w:id="624"/>
      <w:r w:rsidR="006C3A8D" w:rsidRPr="00401D64">
        <w:rPr>
          <w:sz w:val="22"/>
          <w:szCs w:val="22"/>
        </w:rPr>
        <w:t>Page</w:t>
      </w:r>
      <w:bookmarkEnd w:id="625"/>
      <w:bookmarkEnd w:id="626"/>
      <w:bookmarkEnd w:id="627"/>
      <w:bookmarkEnd w:id="628"/>
      <w:r w:rsidR="00BD240F" w:rsidRPr="00401D64">
        <w:rPr>
          <w:sz w:val="22"/>
          <w:szCs w:val="22"/>
        </w:rPr>
        <w:fldChar w:fldCharType="begin"/>
      </w:r>
      <w:r w:rsidR="0036515C" w:rsidRPr="00401D64">
        <w:rPr>
          <w:sz w:val="22"/>
          <w:szCs w:val="22"/>
        </w:rPr>
        <w:instrText xml:space="preserve"> TC "</w:instrText>
      </w:r>
      <w:bookmarkStart w:id="630" w:name="_Toc293925085"/>
      <w:r w:rsidR="0036515C" w:rsidRPr="00401D64">
        <w:rPr>
          <w:sz w:val="22"/>
          <w:szCs w:val="22"/>
        </w:rPr>
        <w:instrText xml:space="preserve">Exhibit </w:instrText>
      </w:r>
      <w:r w:rsidR="00692B1F">
        <w:rPr>
          <w:sz w:val="22"/>
          <w:szCs w:val="22"/>
        </w:rPr>
        <w:instrText>4</w:instrText>
      </w:r>
      <w:r w:rsidR="00692B1F" w:rsidRPr="00401D64">
        <w:rPr>
          <w:sz w:val="22"/>
          <w:szCs w:val="22"/>
        </w:rPr>
        <w:instrText xml:space="preserve"> </w:instrText>
      </w:r>
      <w:r w:rsidR="0036515C" w:rsidRPr="00401D64">
        <w:rPr>
          <w:sz w:val="22"/>
          <w:szCs w:val="22"/>
        </w:rPr>
        <w:instrText>- Example of Revision History Page</w:instrText>
      </w:r>
      <w:bookmarkEnd w:id="630"/>
      <w:r w:rsidR="0036515C" w:rsidRPr="00401D64">
        <w:rPr>
          <w:sz w:val="22"/>
          <w:szCs w:val="22"/>
        </w:rPr>
        <w:instrText xml:space="preserve">" \f C \l "1" </w:instrText>
      </w:r>
      <w:r w:rsidR="00BD240F" w:rsidRPr="00401D64">
        <w:rPr>
          <w:sz w:val="22"/>
          <w:szCs w:val="22"/>
        </w:rPr>
        <w:fldChar w:fldCharType="end"/>
      </w: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tbl>
      <w:tblPr>
        <w:tblW w:w="0" w:type="auto"/>
        <w:tblInd w:w="120" w:type="dxa"/>
        <w:tblLayout w:type="fixed"/>
        <w:tblCellMar>
          <w:left w:w="120" w:type="dxa"/>
          <w:right w:w="120" w:type="dxa"/>
        </w:tblCellMar>
        <w:tblLook w:val="0000"/>
      </w:tblPr>
      <w:tblGrid>
        <w:gridCol w:w="1620"/>
        <w:gridCol w:w="1710"/>
        <w:gridCol w:w="4230"/>
        <w:gridCol w:w="2340"/>
        <w:gridCol w:w="2430"/>
      </w:tblGrid>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657BD1">
              <w:rPr>
                <w:rFonts w:cs="Arial"/>
                <w:szCs w:val="22"/>
              </w:rPr>
              <w:t xml:space="preserve"> </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Issue Date</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w:t>
            </w:r>
            <w:r>
              <w:rPr>
                <w:rFonts w:cs="Arial"/>
                <w:szCs w:val="22"/>
              </w:rPr>
              <w:t xml:space="preserve"> Required</w:t>
            </w:r>
            <w:r w:rsidRPr="00401D64">
              <w:rPr>
                <w:rFonts w:cs="Arial"/>
                <w:szCs w:val="22"/>
              </w:rPr>
              <w:t xml:space="preserve"> </w:t>
            </w:r>
            <w:r>
              <w:rPr>
                <w:rFonts w:cs="Arial"/>
                <w:szCs w:val="22"/>
              </w:rPr>
              <w:t>and Completion Date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3/17/06</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First issuance. Completed 4 year search for commitments and found none.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MLXXXXXXX11/18/04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include feedback from inspectors and also for editorial changes</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Generic Letter (GL) 04-01</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MLXXXXXXX6</w:t>
            </w:r>
            <w:r>
              <w:rPr>
                <w:rFonts w:cs="Arial"/>
                <w:szCs w:val="22"/>
              </w:rPr>
              <w:t>6</w:t>
            </w:r>
            <w:r w:rsidRPr="00401D64">
              <w:rPr>
                <w:rFonts w:cs="Arial"/>
                <w:szCs w:val="22"/>
              </w:rPr>
              <w:t>/16/04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Incorporated comments of GL 04-01</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Web-based training for all power reactor inspectors</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04/20/04</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ML060905000</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w:t>
            </w:r>
            <w:r>
              <w:rPr>
                <w:rFonts w:cs="Arial"/>
                <w:szCs w:val="22"/>
              </w:rPr>
              <w:t xml:space="preserve"> 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change sample size and clarify inspection guidance. (ROPFFs XXXXX-1234 and XXXXX-1235)</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r>
    </w:tbl>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564D0" w:rsidRPr="00401D64" w:rsidSect="000714E0">
          <w:footerReference w:type="default" r:id="rId57"/>
          <w:pgSz w:w="15840" w:h="12240" w:orient="landscape"/>
          <w:pgMar w:top="1080" w:right="1440" w:bottom="720" w:left="1440" w:header="1440" w:footer="1440" w:gutter="0"/>
          <w:pgNumType w:start="1"/>
          <w:cols w:space="720"/>
          <w:docGrid w:linePitch="360"/>
        </w:sectPr>
      </w:pPr>
    </w:p>
    <w:p w:rsidR="00963228" w:rsidRPr="00401D64" w:rsidRDefault="00800025" w:rsidP="003849F8">
      <w:pPr>
        <w:pStyle w:val="AppendixTitle"/>
        <w:rPr>
          <w:sz w:val="22"/>
          <w:szCs w:val="22"/>
        </w:rPr>
      </w:pPr>
      <w:bookmarkStart w:id="631" w:name="_Toc166392891"/>
      <w:bookmarkStart w:id="632" w:name="_Toc166462814"/>
      <w:bookmarkStart w:id="633" w:name="_Toc168390787"/>
      <w:bookmarkStart w:id="634" w:name="_Toc168390862"/>
      <w:bookmarkStart w:id="635" w:name="_Toc168393147"/>
      <w:bookmarkStart w:id="636" w:name="_Toc168393300"/>
      <w:bookmarkStart w:id="637" w:name="_Toc168393405"/>
      <w:bookmarkStart w:id="638" w:name="_Toc168911239"/>
      <w:bookmarkStart w:id="639" w:name="_Toc168911468"/>
      <w:bookmarkStart w:id="640" w:name="_Toc192323325"/>
      <w:bookmarkStart w:id="641" w:name="_Toc193523662"/>
      <w:bookmarkStart w:id="642" w:name="_Toc237166254"/>
      <w:r w:rsidRPr="00401D64">
        <w:rPr>
          <w:sz w:val="22"/>
          <w:szCs w:val="22"/>
        </w:rPr>
        <w:lastRenderedPageBreak/>
        <w:t xml:space="preserve">Exhibit </w:t>
      </w:r>
      <w:ins w:id="643" w:author="Author" w:date="2012-05-16T10:30:00Z">
        <w:r w:rsidR="00DE731B">
          <w:rPr>
            <w:sz w:val="22"/>
            <w:szCs w:val="22"/>
          </w:rPr>
          <w:t>5</w:t>
        </w:r>
        <w:r w:rsidR="00DE731B" w:rsidRPr="00401D64">
          <w:rPr>
            <w:sz w:val="22"/>
            <w:szCs w:val="22"/>
          </w:rPr>
          <w:t xml:space="preserve"> </w:t>
        </w:r>
      </w:ins>
      <w:r w:rsidR="00602684" w:rsidRPr="00401D64">
        <w:rPr>
          <w:sz w:val="22"/>
          <w:szCs w:val="22"/>
        </w:rPr>
        <w:t>-</w:t>
      </w:r>
      <w:r w:rsidRPr="00401D64">
        <w:rPr>
          <w:sz w:val="22"/>
          <w:szCs w:val="22"/>
        </w:rPr>
        <w:t xml:space="preserve"> Example </w:t>
      </w:r>
      <w:r w:rsidR="00AB2A14" w:rsidRPr="00401D64">
        <w:rPr>
          <w:sz w:val="22"/>
          <w:szCs w:val="22"/>
        </w:rPr>
        <w:t>o</w:t>
      </w:r>
      <w:r w:rsidRPr="00401D64">
        <w:rPr>
          <w:sz w:val="22"/>
          <w:szCs w:val="22"/>
        </w:rPr>
        <w:t>f Document Formatting</w:t>
      </w:r>
      <w:bookmarkEnd w:id="631"/>
      <w:bookmarkEnd w:id="632"/>
      <w:bookmarkEnd w:id="633"/>
      <w:bookmarkEnd w:id="634"/>
      <w:bookmarkEnd w:id="635"/>
      <w:bookmarkEnd w:id="636"/>
      <w:bookmarkEnd w:id="637"/>
      <w:bookmarkEnd w:id="638"/>
      <w:bookmarkEnd w:id="639"/>
      <w:bookmarkEnd w:id="640"/>
      <w:bookmarkEnd w:id="641"/>
      <w:bookmarkEnd w:id="642"/>
      <w:r w:rsidR="00BD240F" w:rsidRPr="00401D64">
        <w:rPr>
          <w:sz w:val="22"/>
          <w:szCs w:val="22"/>
        </w:rPr>
        <w:fldChar w:fldCharType="begin"/>
      </w:r>
      <w:r w:rsidR="0036515C" w:rsidRPr="00401D64">
        <w:rPr>
          <w:sz w:val="22"/>
          <w:szCs w:val="22"/>
        </w:rPr>
        <w:instrText xml:space="preserve"> TC "</w:instrText>
      </w:r>
      <w:bookmarkStart w:id="644" w:name="_Toc293925086"/>
      <w:r w:rsidR="0036515C" w:rsidRPr="00401D64">
        <w:rPr>
          <w:sz w:val="22"/>
          <w:szCs w:val="22"/>
        </w:rPr>
        <w:instrText xml:space="preserve">Exhibit </w:instrText>
      </w:r>
      <w:ins w:id="645" w:author="Author" w:date="2012-05-16T10:30:00Z">
        <w:r w:rsidR="00DE731B">
          <w:rPr>
            <w:sz w:val="22"/>
            <w:szCs w:val="22"/>
          </w:rPr>
          <w:instrText>5</w:instrText>
        </w:r>
        <w:r w:rsidR="00DE731B" w:rsidRPr="00401D64">
          <w:rPr>
            <w:sz w:val="22"/>
            <w:szCs w:val="22"/>
          </w:rPr>
          <w:instrText xml:space="preserve"> </w:instrText>
        </w:r>
      </w:ins>
      <w:r w:rsidR="0036515C" w:rsidRPr="00401D64">
        <w:rPr>
          <w:sz w:val="22"/>
          <w:szCs w:val="22"/>
        </w:rPr>
        <w:instrText>- Example of Document Formatting</w:instrText>
      </w:r>
      <w:bookmarkEnd w:id="644"/>
      <w:r w:rsidR="0036515C" w:rsidRPr="00401D64">
        <w:rPr>
          <w:sz w:val="22"/>
          <w:szCs w:val="22"/>
        </w:rPr>
        <w:instrText xml:space="preserve">" \f C \l "1" </w:instrText>
      </w:r>
      <w:r w:rsidR="00BD240F" w:rsidRPr="00401D64">
        <w:rPr>
          <w:sz w:val="22"/>
          <w:szCs w:val="22"/>
        </w:rPr>
        <w:fldChar w:fldCharType="end"/>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2A7C17" w:rsidRPr="00401D64" w:rsidRDefault="002A7C17" w:rsidP="006F6263">
      <w:pPr>
        <w:tabs>
          <w:tab w:val="center" w:pos="4680"/>
          <w:tab w:val="right" w:pos="9360"/>
        </w:tabs>
        <w:outlineLvl w:val="1"/>
        <w:rPr>
          <w:rFonts w:cs="Arial"/>
          <w:szCs w:val="22"/>
        </w:rPr>
      </w:pPr>
      <w:r w:rsidRPr="00401D64">
        <w:rPr>
          <w:rFonts w:cs="Arial"/>
          <w:szCs w:val="22"/>
        </w:rPr>
        <w:tab/>
      </w:r>
      <w:r w:rsidR="00963228" w:rsidRPr="0089340D">
        <w:rPr>
          <w:rFonts w:cs="Arial"/>
          <w:b/>
          <w:bCs/>
          <w:sz w:val="38"/>
          <w:szCs w:val="38"/>
        </w:rPr>
        <w:t>NRC INSPECTION MANUAL</w:t>
      </w:r>
      <w:r w:rsidRPr="00401D64">
        <w:rPr>
          <w:rFonts w:cs="Arial"/>
          <w:szCs w:val="22"/>
        </w:rPr>
        <w:tab/>
      </w:r>
      <w:r w:rsidR="00963228" w:rsidRPr="006F6263">
        <w:rPr>
          <w:rFonts w:cs="Arial"/>
          <w:sz w:val="20"/>
          <w:szCs w:val="20"/>
        </w:rPr>
        <w:t>ABCD</w:t>
      </w: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602684" w:rsidRPr="00401D64" w:rsidSect="000714E0">
          <w:footerReference w:type="default" r:id="rId58"/>
          <w:pgSz w:w="12240" w:h="15840"/>
          <w:pgMar w:top="1080" w:right="1440" w:bottom="720" w:left="1440" w:header="1440" w:footer="1440" w:gutter="0"/>
          <w:pgNumType w:start="1"/>
          <w:cols w:space="720"/>
          <w:docGrid w:linePitch="360"/>
        </w:sectPr>
      </w:pPr>
    </w:p>
    <w:p w:rsidR="00963228" w:rsidRPr="00401D64" w:rsidRDefault="00BD240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noProof/>
          <w:szCs w:val="22"/>
        </w:rPr>
        <w:lastRenderedPageBreak/>
        <w:pict>
          <v:line id="_x0000_s1026" style="position:absolute;left:0;text-align:left;z-index:251655168" from="0,0" to="468pt,0"/>
        </w:pict>
      </w:r>
      <w:r w:rsidR="002A7C17" w:rsidRPr="00401D64">
        <w:rPr>
          <w:rFonts w:cs="Arial"/>
          <w:szCs w:val="22"/>
        </w:rPr>
        <w:t>MANUAL CHAPTER XXXX</w:t>
      </w:r>
    </w:p>
    <w:p w:rsidR="00963228" w:rsidRPr="00401D64" w:rsidRDefault="00BD240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rPr>
        <w:pict>
          <v:line id="_x0000_s1027" style="position:absolute;z-index:251656192" from="0,2.15pt" to="468pt,2.15pt"/>
        </w:pic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TITLE (All CAPS)</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214A6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XXXX-01</w:t>
      </w:r>
      <w:r w:rsidRPr="00401D64">
        <w:rPr>
          <w:rFonts w:cs="Arial"/>
          <w:szCs w:val="22"/>
        </w:rPr>
        <w:tab/>
      </w:r>
      <w:r w:rsidR="00963228" w:rsidRPr="00401D64">
        <w:rPr>
          <w:rFonts w:cs="Arial"/>
          <w:szCs w:val="22"/>
        </w:rPr>
        <w:t>PURPOSE (All CAPS starting at third tab)</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 xml:space="preserve">Two lines dividing each section.  </w:t>
      </w:r>
      <w:proofErr w:type="gramStart"/>
      <w:r w:rsidRPr="00401D64">
        <w:rPr>
          <w:rFonts w:cs="Arial"/>
          <w:szCs w:val="22"/>
        </w:rPr>
        <w:t>One line divid</w:t>
      </w:r>
      <w:r w:rsidR="00930872" w:rsidRPr="00401D64">
        <w:rPr>
          <w:rFonts w:cs="Arial"/>
          <w:szCs w:val="22"/>
        </w:rPr>
        <w:t>ing paragraphs and subsections.</w:t>
      </w:r>
      <w:proofErr w:type="gramEnd"/>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XXXX-02</w:t>
      </w:r>
      <w:r w:rsidRPr="00401D64">
        <w:rPr>
          <w:rFonts w:cs="Arial"/>
          <w:szCs w:val="22"/>
        </w:rPr>
        <w:tab/>
        <w:t>OBJECTIVE(S) (OR POLICY)</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53506E"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 xml:space="preserve">Sections may be subdivided and paragraphed as follows (do not use 02.01 unless there is </w:t>
      </w:r>
      <w:proofErr w:type="gramStart"/>
      <w:r w:rsidRPr="00401D64">
        <w:rPr>
          <w:rFonts w:cs="Arial"/>
          <w:szCs w:val="22"/>
        </w:rPr>
        <w:t>an</w:t>
      </w:r>
      <w:proofErr w:type="gramEnd"/>
      <w:r w:rsidRPr="00401D64">
        <w:rPr>
          <w:rFonts w:cs="Arial"/>
          <w:szCs w:val="22"/>
        </w:rPr>
        <w:t xml:space="preserve"> 02.02):</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E10123" w:rsidRPr="00401D64" w:rsidRDefault="00E1012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02.01</w:t>
      </w:r>
      <w:r w:rsidRPr="00401D64">
        <w:rPr>
          <w:rFonts w:cs="Arial"/>
          <w:szCs w:val="22"/>
        </w:rPr>
        <w:tab/>
      </w:r>
      <w:r w:rsidRPr="00401D64">
        <w:rPr>
          <w:rFonts w:cs="Arial"/>
          <w:szCs w:val="22"/>
          <w:u w:val="single"/>
        </w:rPr>
        <w:t>Subsections</w:t>
      </w:r>
      <w:r w:rsidRPr="00401D64">
        <w:rPr>
          <w:rFonts w:cs="Arial"/>
          <w:szCs w:val="22"/>
        </w:rPr>
        <w:t xml:space="preserve">. </w:t>
      </w:r>
      <w:proofErr w:type="gramStart"/>
      <w:r w:rsidRPr="00401D64">
        <w:rPr>
          <w:rFonts w:cs="Arial"/>
          <w:szCs w:val="22"/>
        </w:rPr>
        <w:t>Numbered consecutively.</w:t>
      </w:r>
      <w:proofErr w:type="gramEnd"/>
      <w:r w:rsidRPr="00401D64">
        <w:rPr>
          <w:rFonts w:cs="Arial"/>
          <w:szCs w:val="22"/>
        </w:rPr>
        <w:t xml:space="preserve">  Titles are underlined with a period at the end.  Further subdivisions formatt</w:t>
      </w:r>
      <w:r w:rsidR="00930872" w:rsidRPr="00401D64">
        <w:rPr>
          <w:rFonts w:cs="Arial"/>
          <w:szCs w:val="22"/>
        </w:rPr>
        <w:t>ed and numbered as shown below.</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a.</w:t>
      </w:r>
      <w:r w:rsidRPr="00401D64">
        <w:rPr>
          <w:rFonts w:cs="Arial"/>
          <w:szCs w:val="22"/>
        </w:rPr>
        <w:tab/>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r w:rsidR="006D513B" w:rsidRPr="00401D64">
        <w:rPr>
          <w:rFonts w:cs="Arial"/>
          <w:szCs w:val="22"/>
        </w:rPr>
        <w:t xml:space="preserve">x xxx </w:t>
      </w:r>
      <w:proofErr w:type="spellStart"/>
      <w:r w:rsidRPr="00401D64">
        <w:rPr>
          <w:rFonts w:cs="Arial"/>
          <w:szCs w:val="22"/>
        </w:rPr>
        <w:t>xxx</w:t>
      </w:r>
      <w:proofErr w:type="spellEnd"/>
      <w:r w:rsidRPr="00401D64">
        <w:rPr>
          <w:rFonts w:cs="Arial"/>
          <w:szCs w:val="22"/>
        </w:rPr>
        <w:t>.</w:t>
      </w:r>
    </w:p>
    <w:p w:rsidR="00DD56A5" w:rsidRPr="00401D64" w:rsidRDefault="00DD56A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p>
    <w:p w:rsidR="00AC3669" w:rsidRPr="00401D64" w:rsidRDefault="00AC366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b.</w:t>
      </w:r>
      <w:r w:rsidRPr="00401D64">
        <w:rPr>
          <w:rFonts w:cs="Arial"/>
          <w:szCs w:val="22"/>
        </w:rPr>
        <w:tab/>
      </w:r>
      <w:proofErr w:type="spellStart"/>
      <w:r w:rsidRPr="00401D64">
        <w:rPr>
          <w:rFonts w:cs="Arial"/>
          <w:szCs w:val="22"/>
        </w:rPr>
        <w:t>Xxxxxx</w:t>
      </w:r>
      <w:proofErr w:type="spellEnd"/>
      <w:r w:rsidRPr="00401D64">
        <w:rPr>
          <w:rFonts w:cs="Arial"/>
          <w:szCs w:val="22"/>
        </w:rPr>
        <w:t>, “</w:t>
      </w:r>
      <w:proofErr w:type="spellStart"/>
      <w:r w:rsidRPr="00401D64">
        <w:rPr>
          <w:rFonts w:cs="Arial"/>
          <w:szCs w:val="22"/>
        </w:rPr>
        <w:t>xxxx</w:t>
      </w:r>
      <w:proofErr w:type="spellEnd"/>
      <w:r w:rsidRPr="00401D64">
        <w:rPr>
          <w:rFonts w:cs="Arial"/>
          <w:szCs w:val="22"/>
        </w:rPr>
        <w:t xml:space="preserve">.”  </w:t>
      </w:r>
      <w:proofErr w:type="spellStart"/>
      <w:proofErr w:type="gram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x.</w:t>
      </w:r>
      <w:proofErr w:type="gramEnd"/>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jc w:val="both"/>
        <w:outlineLvl w:val="1"/>
        <w:rPr>
          <w:rFonts w:cs="Arial"/>
          <w:szCs w:val="22"/>
        </w:rPr>
      </w:pPr>
      <w:r w:rsidRPr="00401D64">
        <w:rPr>
          <w:rFonts w:cs="Arial"/>
          <w:szCs w:val="22"/>
        </w:rPr>
        <w:t>1.</w:t>
      </w:r>
      <w:r w:rsidRPr="00401D64">
        <w:rPr>
          <w:rFonts w:cs="Arial"/>
          <w:szCs w:val="22"/>
        </w:rPr>
        <w:tab/>
      </w:r>
      <w:proofErr w:type="spellStart"/>
      <w:r w:rsidRPr="00401D64">
        <w:rPr>
          <w:rFonts w:cs="Arial"/>
          <w:szCs w:val="22"/>
        </w:rPr>
        <w:t>Xxxxxxxxx</w:t>
      </w:r>
      <w:proofErr w:type="spellEnd"/>
      <w:r w:rsidRPr="00401D64">
        <w:rPr>
          <w:rFonts w:cs="Arial"/>
          <w:szCs w:val="22"/>
        </w:rPr>
        <w:t xml:space="preserve"> x xxx x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w:t>
      </w:r>
      <w:proofErr w:type="spellStart"/>
      <w:r w:rsidRPr="00401D64">
        <w:rPr>
          <w:rFonts w:cs="Arial"/>
          <w:szCs w:val="22"/>
        </w:rPr>
        <w:t>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r w:rsidRPr="00401D64">
        <w:rPr>
          <w:rFonts w:cs="Arial"/>
          <w:szCs w:val="22"/>
        </w:rPr>
        <w:t>(a)</w:t>
      </w:r>
      <w:r w:rsidRPr="00401D64">
        <w:rPr>
          <w:rFonts w:cs="Arial"/>
          <w:szCs w:val="22"/>
        </w:rPr>
        <w:tab/>
        <w:t xml:space="preserve">Xxx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xxx.</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0" w:hanging="630"/>
        <w:jc w:val="both"/>
        <w:outlineLvl w:val="1"/>
        <w:rPr>
          <w:rFonts w:cs="Arial"/>
          <w:szCs w:val="22"/>
        </w:rPr>
      </w:pPr>
      <w:r w:rsidRPr="00401D64">
        <w:rPr>
          <w:rFonts w:cs="Arial"/>
          <w:szCs w:val="22"/>
        </w:rPr>
        <w:t>(1)</w:t>
      </w:r>
      <w:r w:rsidRPr="00401D64">
        <w:rPr>
          <w:rFonts w:cs="Arial"/>
          <w:szCs w:val="22"/>
        </w:rPr>
        <w:tab/>
      </w:r>
      <w:proofErr w:type="spellStart"/>
      <w:r w:rsidRPr="00401D64">
        <w:rPr>
          <w:rFonts w:cs="Arial"/>
          <w:szCs w:val="22"/>
        </w:rPr>
        <w:t>Xxxxx</w:t>
      </w:r>
      <w:proofErr w:type="spellEnd"/>
      <w:r w:rsidR="006D513B" w:rsidRPr="00401D64">
        <w:rPr>
          <w:rFonts w:cs="Arial"/>
          <w:szCs w:val="22"/>
        </w:rPr>
        <w:t xml:space="preserve"> </w:t>
      </w:r>
      <w:proofErr w:type="spellStart"/>
      <w:r w:rsidRPr="00401D64">
        <w:rPr>
          <w:rFonts w:cs="Arial"/>
          <w:szCs w:val="22"/>
        </w:rPr>
        <w:t>xxxxxxxx</w:t>
      </w:r>
      <w:proofErr w:type="spellEnd"/>
      <w:r w:rsidR="006D513B" w:rsidRPr="00401D64">
        <w:rPr>
          <w:rFonts w:cs="Arial"/>
          <w:szCs w:val="22"/>
        </w:rPr>
        <w:t xml:space="preserve"> </w:t>
      </w:r>
      <w:proofErr w:type="spellStart"/>
      <w:r w:rsidRPr="00401D64">
        <w:rPr>
          <w:rFonts w:cs="Arial"/>
          <w:szCs w:val="22"/>
        </w:rPr>
        <w:t>xxxxxxxxxxxx</w:t>
      </w:r>
      <w:proofErr w:type="spellEnd"/>
      <w:r w:rsidR="006D513B" w:rsidRPr="00401D64">
        <w:rPr>
          <w:rFonts w:cs="Arial"/>
          <w:szCs w:val="22"/>
        </w:rPr>
        <w:t xml:space="preserve"> </w:t>
      </w:r>
      <w:proofErr w:type="spellStart"/>
      <w:r w:rsidRPr="00401D64">
        <w:rPr>
          <w:rFonts w:cs="Arial"/>
          <w:szCs w:val="22"/>
        </w:rPr>
        <w:t>xxxxxxxx</w:t>
      </w:r>
      <w:proofErr w:type="spellEnd"/>
      <w:r w:rsidR="006D513B" w:rsidRPr="00401D64">
        <w:rPr>
          <w:rFonts w:cs="Arial"/>
          <w:szCs w:val="22"/>
        </w:rPr>
        <w:t xml:space="preserve"> </w:t>
      </w:r>
      <w:proofErr w:type="spellStart"/>
      <w:r w:rsidRPr="00401D64">
        <w:rPr>
          <w:rFonts w:cs="Arial"/>
          <w:szCs w:val="22"/>
        </w:rPr>
        <w:t>xxxxx</w:t>
      </w:r>
      <w:proofErr w:type="spellEnd"/>
      <w:r w:rsidR="006D513B" w:rsidRPr="00401D64">
        <w:rPr>
          <w:rFonts w:cs="Arial"/>
          <w:szCs w:val="22"/>
        </w:rPr>
        <w:t xml:space="preserve"> </w:t>
      </w:r>
      <w:r w:rsidRPr="00401D64">
        <w:rPr>
          <w:rFonts w:cs="Arial"/>
          <w:szCs w:val="22"/>
        </w:rPr>
        <w:t>xx</w:t>
      </w:r>
      <w:r w:rsidR="006D513B" w:rsidRPr="00401D64">
        <w:rPr>
          <w:rFonts w:cs="Arial"/>
          <w:szCs w:val="22"/>
        </w:rPr>
        <w:t xml:space="preserve"> </w:t>
      </w:r>
      <w:proofErr w:type="spellStart"/>
      <w:r w:rsidRPr="00401D64">
        <w:rPr>
          <w:rFonts w:cs="Arial"/>
          <w:szCs w:val="22"/>
        </w:rPr>
        <w:t>xxxxxxxxxx</w:t>
      </w:r>
      <w:proofErr w:type="spellEnd"/>
      <w:r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C369EC" w:rsidRPr="00401D64" w:rsidRDefault="008840D2" w:rsidP="00C369EC">
      <w:pPr>
        <w:numPr>
          <w:ilvl w:val="1"/>
          <w:numId w:val="2"/>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jc w:val="both"/>
        <w:outlineLvl w:val="1"/>
        <w:rPr>
          <w:rFonts w:cs="Arial"/>
          <w:szCs w:val="22"/>
        </w:rPr>
      </w:pPr>
      <w:proofErr w:type="spellStart"/>
      <w:r w:rsidRPr="008840D2">
        <w:rPr>
          <w:rFonts w:cs="Arial"/>
          <w:szCs w:val="22"/>
          <w:u w:val="single"/>
        </w:rPr>
        <w:t>Xxxxxxx</w:t>
      </w:r>
      <w:proofErr w:type="spellEnd"/>
      <w:r w:rsidRPr="008840D2">
        <w:rPr>
          <w:rFonts w:cs="Arial"/>
          <w:szCs w:val="22"/>
          <w:u w:val="single"/>
        </w:rPr>
        <w:t xml:space="preserve"> </w:t>
      </w:r>
      <w:proofErr w:type="spellStart"/>
      <w:r w:rsidRPr="008840D2">
        <w:rPr>
          <w:rFonts w:cs="Arial"/>
          <w:szCs w:val="22"/>
          <w:u w:val="single"/>
        </w:rPr>
        <w:t>xxxxxxxxxxx</w:t>
      </w:r>
      <w:proofErr w:type="spellEnd"/>
      <w:r w:rsidR="004B4C64" w:rsidRPr="00401D64">
        <w:rPr>
          <w:rFonts w:cs="Arial"/>
          <w:szCs w:val="22"/>
        </w:rPr>
        <w:t xml:space="preserve">.  </w:t>
      </w:r>
      <w:r w:rsidR="00963228" w:rsidRPr="00401D64">
        <w:rPr>
          <w:rFonts w:cs="Arial"/>
          <w:szCs w:val="22"/>
        </w:rPr>
        <w:t xml:space="preserve">Xxx </w:t>
      </w:r>
      <w:proofErr w:type="spellStart"/>
      <w:r w:rsidR="00963228" w:rsidRPr="00401D64">
        <w:rPr>
          <w:rFonts w:cs="Arial"/>
          <w:szCs w:val="22"/>
        </w:rPr>
        <w:t>xxxx</w:t>
      </w:r>
      <w:proofErr w:type="spellEnd"/>
      <w:r w:rsidR="00963228" w:rsidRPr="00401D64">
        <w:rPr>
          <w:rFonts w:cs="Arial"/>
          <w:szCs w:val="22"/>
        </w:rPr>
        <w:t xml:space="preserve"> x </w:t>
      </w:r>
      <w:proofErr w:type="spellStart"/>
      <w:r w:rsidR="00963228" w:rsidRPr="00401D64">
        <w:rPr>
          <w:rFonts w:cs="Arial"/>
          <w:szCs w:val="22"/>
        </w:rPr>
        <w:t>xxxxxxx</w:t>
      </w:r>
      <w:proofErr w:type="spellEnd"/>
      <w:r w:rsidR="00963228" w:rsidRPr="00401D64">
        <w:rPr>
          <w:rFonts w:cs="Arial"/>
          <w:szCs w:val="22"/>
        </w:rPr>
        <w:t xml:space="preserve"> </w:t>
      </w:r>
      <w:proofErr w:type="spellStart"/>
      <w:r w:rsidR="00963228" w:rsidRPr="00401D64">
        <w:rPr>
          <w:rFonts w:cs="Arial"/>
          <w:szCs w:val="22"/>
        </w:rPr>
        <w:t>xxxxx</w:t>
      </w:r>
      <w:proofErr w:type="spellEnd"/>
      <w:r w:rsidR="00963228" w:rsidRPr="00401D64">
        <w:rPr>
          <w:rFonts w:cs="Arial"/>
          <w:szCs w:val="22"/>
        </w:rPr>
        <w:t xml:space="preserve"> </w:t>
      </w:r>
      <w:proofErr w:type="spellStart"/>
      <w:r w:rsidR="00963228" w:rsidRPr="00401D64">
        <w:rPr>
          <w:rFonts w:cs="Arial"/>
          <w:szCs w:val="22"/>
        </w:rPr>
        <w:t>xxxxxxxx</w:t>
      </w:r>
      <w:proofErr w:type="spellEnd"/>
      <w:r w:rsidR="00963228" w:rsidRPr="00401D64">
        <w:rPr>
          <w:rFonts w:cs="Arial"/>
          <w:szCs w:val="22"/>
        </w:rPr>
        <w:t xml:space="preserve"> </w:t>
      </w:r>
      <w:proofErr w:type="spellStart"/>
      <w:r w:rsidR="00963228" w:rsidRPr="00401D64">
        <w:rPr>
          <w:rFonts w:cs="Arial"/>
          <w:szCs w:val="22"/>
        </w:rPr>
        <w:t>xxxxxxxxx</w:t>
      </w:r>
      <w:proofErr w:type="spellEnd"/>
      <w:r w:rsidR="00963228" w:rsidRPr="00401D64">
        <w:rPr>
          <w:rFonts w:cs="Arial"/>
          <w:szCs w:val="22"/>
        </w:rPr>
        <w:t xml:space="preserve"> x </w:t>
      </w:r>
      <w:proofErr w:type="spellStart"/>
      <w:r w:rsidR="00963228" w:rsidRPr="00401D64">
        <w:rPr>
          <w:rFonts w:cs="Arial"/>
          <w:szCs w:val="22"/>
        </w:rPr>
        <w:t>xxxx</w:t>
      </w:r>
      <w:proofErr w:type="spellEnd"/>
      <w:r w:rsidR="008E58AE" w:rsidRPr="00401D64">
        <w:rPr>
          <w:rFonts w:cs="Arial"/>
          <w:szCs w:val="22"/>
        </w:rPr>
        <w:t xml:space="preserve"> </w:t>
      </w:r>
      <w:proofErr w:type="spellStart"/>
      <w:r w:rsidR="00963228" w:rsidRPr="00401D64">
        <w:rPr>
          <w:rFonts w:cs="Arial"/>
          <w:szCs w:val="22"/>
        </w:rPr>
        <w:t>xxxxxx</w:t>
      </w:r>
      <w:proofErr w:type="spellEnd"/>
      <w:r w:rsidR="00963228" w:rsidRPr="00401D64">
        <w:rPr>
          <w:rFonts w:cs="Arial"/>
          <w:szCs w:val="22"/>
        </w:rPr>
        <w:t xml:space="preserve"> xx </w:t>
      </w:r>
      <w:proofErr w:type="spellStart"/>
      <w:r w:rsidR="00963228" w:rsidRPr="00401D64">
        <w:rPr>
          <w:rFonts w:cs="Arial"/>
          <w:szCs w:val="22"/>
        </w:rPr>
        <w:t>xxxx</w:t>
      </w:r>
      <w:proofErr w:type="spellEnd"/>
      <w:r w:rsidR="00DD56A5"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C5865" w:rsidRPr="00401D64" w:rsidRDefault="008C586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8C5865" w:rsidRPr="00401D64" w:rsidSect="00C34AC8">
          <w:footerReference w:type="default" r:id="rId59"/>
          <w:type w:val="continuous"/>
          <w:pgSz w:w="12240" w:h="15840"/>
          <w:pgMar w:top="1080" w:right="1440" w:bottom="720" w:left="1440" w:header="720" w:footer="720" w:gutter="0"/>
          <w:pgNumType w:start="1"/>
          <w:cols w:space="720"/>
          <w:docGrid w:linePitch="360"/>
        </w:sectPr>
      </w:pPr>
    </w:p>
    <w:p w:rsidR="00AB50BB" w:rsidRPr="00401D64" w:rsidRDefault="00800025" w:rsidP="006F6263">
      <w:pPr>
        <w:pStyle w:val="AppendixTitle"/>
        <w:jc w:val="left"/>
        <w:rPr>
          <w:sz w:val="22"/>
          <w:szCs w:val="22"/>
        </w:rPr>
      </w:pPr>
      <w:bookmarkStart w:id="647" w:name="_Toc166392892"/>
      <w:bookmarkStart w:id="648" w:name="_Toc166462815"/>
      <w:bookmarkStart w:id="649" w:name="_Toc168390788"/>
      <w:bookmarkStart w:id="650" w:name="_Toc168390863"/>
      <w:bookmarkStart w:id="651" w:name="_Toc168393148"/>
      <w:bookmarkStart w:id="652" w:name="_Toc168393301"/>
      <w:bookmarkStart w:id="653" w:name="_Toc168393406"/>
      <w:bookmarkStart w:id="654" w:name="_Toc168911240"/>
      <w:bookmarkStart w:id="655" w:name="_Toc168911469"/>
      <w:bookmarkStart w:id="656" w:name="_Toc192323326"/>
      <w:bookmarkStart w:id="657" w:name="_Toc193523663"/>
      <w:bookmarkStart w:id="658" w:name="_Toc237166255"/>
      <w:r w:rsidRPr="00401D64">
        <w:rPr>
          <w:sz w:val="22"/>
          <w:szCs w:val="22"/>
        </w:rPr>
        <w:lastRenderedPageBreak/>
        <w:t xml:space="preserve">Exhibit </w:t>
      </w:r>
      <w:ins w:id="659" w:author="Author" w:date="2012-05-16T10:31:00Z">
        <w:r w:rsidR="00DE731B">
          <w:rPr>
            <w:sz w:val="22"/>
            <w:szCs w:val="22"/>
          </w:rPr>
          <w:t>6</w:t>
        </w:r>
        <w:r w:rsidR="00DE731B" w:rsidRPr="00401D64">
          <w:rPr>
            <w:sz w:val="22"/>
            <w:szCs w:val="22"/>
          </w:rPr>
          <w:t xml:space="preserve"> </w:t>
        </w:r>
      </w:ins>
      <w:r w:rsidR="00602684" w:rsidRPr="00401D64">
        <w:rPr>
          <w:sz w:val="22"/>
          <w:szCs w:val="22"/>
        </w:rPr>
        <w:t>-</w:t>
      </w:r>
      <w:r w:rsidRPr="00401D64">
        <w:rPr>
          <w:sz w:val="22"/>
          <w:szCs w:val="22"/>
        </w:rPr>
        <w:t xml:space="preserve"> Format Requirements Checklist</w:t>
      </w:r>
      <w:bookmarkEnd w:id="647"/>
      <w:bookmarkEnd w:id="648"/>
      <w:bookmarkEnd w:id="649"/>
      <w:bookmarkEnd w:id="650"/>
      <w:bookmarkEnd w:id="651"/>
      <w:bookmarkEnd w:id="652"/>
      <w:bookmarkEnd w:id="653"/>
      <w:bookmarkEnd w:id="654"/>
      <w:bookmarkEnd w:id="655"/>
      <w:bookmarkEnd w:id="656"/>
      <w:bookmarkEnd w:id="657"/>
      <w:bookmarkEnd w:id="658"/>
      <w:r w:rsidR="00BD240F" w:rsidRPr="00401D64">
        <w:rPr>
          <w:sz w:val="22"/>
          <w:szCs w:val="22"/>
        </w:rPr>
        <w:fldChar w:fldCharType="begin"/>
      </w:r>
      <w:r w:rsidR="0036515C" w:rsidRPr="00401D64">
        <w:rPr>
          <w:sz w:val="22"/>
          <w:szCs w:val="22"/>
        </w:rPr>
        <w:instrText xml:space="preserve"> TC "</w:instrText>
      </w:r>
      <w:bookmarkStart w:id="660" w:name="_Toc293925087"/>
      <w:r w:rsidR="0036515C" w:rsidRPr="00401D64">
        <w:rPr>
          <w:sz w:val="22"/>
          <w:szCs w:val="22"/>
        </w:rPr>
        <w:instrText xml:space="preserve">Exhibit </w:instrText>
      </w:r>
      <w:ins w:id="661" w:author="Author" w:date="2012-05-16T10:31:00Z">
        <w:r w:rsidR="00DE731B">
          <w:rPr>
            <w:sz w:val="22"/>
            <w:szCs w:val="22"/>
          </w:rPr>
          <w:instrText>6</w:instrText>
        </w:r>
        <w:r w:rsidR="00DE731B" w:rsidRPr="00401D64">
          <w:rPr>
            <w:sz w:val="22"/>
            <w:szCs w:val="22"/>
          </w:rPr>
          <w:instrText xml:space="preserve"> </w:instrText>
        </w:r>
      </w:ins>
      <w:r w:rsidR="0036515C" w:rsidRPr="00401D64">
        <w:rPr>
          <w:sz w:val="22"/>
          <w:szCs w:val="22"/>
        </w:rPr>
        <w:instrText>- Format Requirements Checklist</w:instrText>
      </w:r>
      <w:bookmarkEnd w:id="660"/>
      <w:r w:rsidR="0036515C" w:rsidRPr="00401D64">
        <w:rPr>
          <w:sz w:val="22"/>
          <w:szCs w:val="22"/>
        </w:rPr>
        <w:instrText xml:space="preserve">" \f C \l "1" </w:instrText>
      </w:r>
      <w:r w:rsidR="00BD240F" w:rsidRPr="00401D64">
        <w:rPr>
          <w:sz w:val="22"/>
          <w:szCs w:val="22"/>
        </w:rPr>
        <w:fldChar w:fldCharType="end"/>
      </w:r>
    </w:p>
    <w:p w:rsidR="008F255C" w:rsidRPr="00401D64" w:rsidRDefault="008F255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 xml:space="preserve">Refer to Exhibit 6 </w:t>
      </w:r>
      <w:r w:rsidR="00F01862" w:rsidRPr="00401D64">
        <w:rPr>
          <w:rFonts w:cs="Arial"/>
          <w:szCs w:val="22"/>
        </w:rPr>
        <w:t>for</w:t>
      </w:r>
      <w:r w:rsidRPr="00401D64">
        <w:rPr>
          <w:rFonts w:cs="Arial"/>
          <w:szCs w:val="22"/>
        </w:rPr>
        <w:t xml:space="preserve"> instructions on how to format using </w:t>
      </w:r>
      <w:r w:rsidR="00602684" w:rsidRPr="00401D64">
        <w:rPr>
          <w:rFonts w:cs="Arial"/>
          <w:szCs w:val="22"/>
        </w:rPr>
        <w:t xml:space="preserve">MS </w:t>
      </w:r>
      <w:r w:rsidRPr="00401D64">
        <w:rPr>
          <w:rFonts w:cs="Arial"/>
          <w:szCs w:val="22"/>
        </w:rPr>
        <w:t>Word.</w:t>
      </w: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F255C" w:rsidRPr="00401D64" w:rsidRDefault="00CB205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Margins for </w:t>
      </w:r>
      <w:r w:rsidR="008E58AE" w:rsidRPr="00401D64">
        <w:rPr>
          <w:rFonts w:cs="Arial"/>
          <w:szCs w:val="22"/>
        </w:rPr>
        <w:t xml:space="preserve">all </w:t>
      </w:r>
      <w:r w:rsidRPr="00401D64">
        <w:rPr>
          <w:rFonts w:cs="Arial"/>
          <w:szCs w:val="22"/>
        </w:rPr>
        <w:t>pages:</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Top margin at </w:t>
      </w:r>
      <w:r w:rsidR="00657BD1">
        <w:rPr>
          <w:rFonts w:cs="Arial"/>
          <w:szCs w:val="22"/>
        </w:rPr>
        <w:t>1.0</w:t>
      </w:r>
      <w:r w:rsidR="00CB205C" w:rsidRPr="00401D64">
        <w:rPr>
          <w:rFonts w:cs="Arial"/>
          <w:szCs w:val="22"/>
        </w:rPr>
        <w:t xml:space="preserve">” </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Bottom margin at </w:t>
      </w:r>
      <w:r w:rsidR="00657BD1">
        <w:rPr>
          <w:rFonts w:cs="Arial"/>
          <w:szCs w:val="22"/>
        </w:rPr>
        <w:t>1.0</w:t>
      </w:r>
      <w:r w:rsidR="00CB205C" w:rsidRPr="00401D64">
        <w:rPr>
          <w:rFonts w:cs="Arial"/>
          <w:szCs w:val="22"/>
        </w:rPr>
        <w:t xml:space="preserve">” </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Left and right margins at 1.0”</w:t>
      </w: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1</w:t>
      </w:r>
      <w:r w:rsidRPr="00401D64">
        <w:rPr>
          <w:rFonts w:cs="Arial"/>
          <w:szCs w:val="22"/>
          <w:vertAlign w:val="superscript"/>
        </w:rPr>
        <w:t>st</w:t>
      </w:r>
      <w:r w:rsidRPr="00401D64">
        <w:rPr>
          <w:rFonts w:cs="Arial"/>
          <w:szCs w:val="22"/>
        </w:rPr>
        <w:t xml:space="preserve"> line</w:t>
      </w:r>
      <w:r w:rsidR="002829F0" w:rsidRPr="00401D64">
        <w:rPr>
          <w:rFonts w:cs="Arial"/>
          <w:szCs w:val="22"/>
        </w:rPr>
        <w:t xml:space="preserve"> (NRC Inspection Manual in center </w:t>
      </w:r>
      <w:r w:rsidR="00602684" w:rsidRPr="00401D64">
        <w:rPr>
          <w:rFonts w:cs="Arial"/>
          <w:szCs w:val="22"/>
        </w:rPr>
        <w:t>and</w:t>
      </w:r>
      <w:r w:rsidR="002829F0" w:rsidRPr="00401D64">
        <w:rPr>
          <w:rFonts w:cs="Arial"/>
          <w:szCs w:val="22"/>
        </w:rPr>
        <w:t xml:space="preserve"> Originating Organization code at right)</w:t>
      </w:r>
      <w:r w:rsidRPr="00401D64">
        <w:rPr>
          <w:rFonts w:cs="Arial"/>
          <w:szCs w:val="22"/>
        </w:rPr>
        <w:t>:</w:t>
      </w: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3.25” Center Tab</w:t>
      </w:r>
    </w:p>
    <w:p w:rsidR="006B2A22"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6.5” Right Tab</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B2A22" w:rsidRPr="00401D64" w:rsidRDefault="006B2A2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w:t>
      </w:r>
      <w:r w:rsidR="002829F0" w:rsidRPr="00401D64">
        <w:rPr>
          <w:rFonts w:cs="Arial"/>
          <w:szCs w:val="22"/>
        </w:rPr>
        <w:t xml:space="preserve"> for body of document</w:t>
      </w:r>
      <w:r w:rsidRPr="00401D64">
        <w:rPr>
          <w:rFonts w:cs="Arial"/>
          <w:szCs w:val="22"/>
        </w:rPr>
        <w:t>:</w:t>
      </w:r>
    </w:p>
    <w:p w:rsidR="006B2A22" w:rsidRPr="00401D64" w:rsidRDefault="006B2A22" w:rsidP="006F626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outlineLvl w:val="1"/>
        <w:rPr>
          <w:rFonts w:cs="Arial"/>
          <w:szCs w:val="22"/>
        </w:rPr>
      </w:pPr>
      <w:r w:rsidRPr="00401D64">
        <w:rPr>
          <w:rFonts w:cs="Arial"/>
          <w:szCs w:val="22"/>
        </w:rPr>
        <w:t>Relative to left margin: 0.19”, 0.56”, 1.00”, 1.44”, 1.88”, 2.25”, 2.69”, 3.13”, 3.50”, 3.94”, 4.38”, 5.19”, 5.63”, 6.06”</w:t>
      </w:r>
    </w:p>
    <w:p w:rsidR="002829F0"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6B2A22" w:rsidRPr="00401D64">
        <w:rPr>
          <w:rFonts w:cs="Arial"/>
          <w:szCs w:val="22"/>
        </w:rPr>
        <w:t>Default tab stops: 0.42”</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footer:</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Portrait format:</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3.25” Center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6.5” Right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Landscape format;</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4.5” Center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Pr="00401D64">
        <w:rPr>
          <w:rFonts w:cs="Arial"/>
          <w:szCs w:val="22"/>
        </w:rPr>
        <w:tab/>
        <w:t>9” Right Tab</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B205C" w:rsidRPr="00401D64" w:rsidRDefault="00FA32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one requirements:</w:t>
      </w:r>
    </w:p>
    <w:p w:rsidR="00FF2483"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roofErr w:type="gramStart"/>
      <w:r w:rsidR="00560DF2" w:rsidRPr="00401D64">
        <w:rPr>
          <w:rFonts w:cs="Arial"/>
          <w:szCs w:val="22"/>
        </w:rPr>
        <w:t xml:space="preserve">Line 1: </w:t>
      </w:r>
      <w:r w:rsidRPr="00401D64">
        <w:rPr>
          <w:rFonts w:cs="Arial"/>
          <w:szCs w:val="22"/>
        </w:rPr>
        <w:t xml:space="preserve"> </w:t>
      </w:r>
      <w:r w:rsidR="00FF2483" w:rsidRPr="00401D64">
        <w:rPr>
          <w:rFonts w:cs="Arial"/>
          <w:szCs w:val="22"/>
        </w:rPr>
        <w:t xml:space="preserve">NRC Inspection Manual in </w:t>
      </w:r>
      <w:r w:rsidR="00261C7C" w:rsidRPr="00401D64">
        <w:rPr>
          <w:rFonts w:cs="Arial"/>
          <w:szCs w:val="22"/>
        </w:rPr>
        <w:t xml:space="preserve">all CAPS in bold Arial </w:t>
      </w:r>
      <w:r w:rsidR="00FF2483" w:rsidRPr="00401D64">
        <w:rPr>
          <w:rFonts w:cs="Arial"/>
          <w:szCs w:val="22"/>
        </w:rPr>
        <w:t>19-</w:t>
      </w:r>
      <w:r w:rsidR="00261C7C" w:rsidRPr="00401D64">
        <w:rPr>
          <w:rFonts w:cs="Arial"/>
          <w:szCs w:val="22"/>
        </w:rPr>
        <w:t xml:space="preserve">point </w:t>
      </w:r>
      <w:r w:rsidR="00FF2483" w:rsidRPr="00401D64">
        <w:rPr>
          <w:rFonts w:cs="Arial"/>
          <w:szCs w:val="22"/>
        </w:rPr>
        <w:t>font</w:t>
      </w:r>
      <w:r w:rsidR="00FA32D1" w:rsidRPr="00401D64">
        <w:rPr>
          <w:rFonts w:cs="Arial"/>
          <w:szCs w:val="22"/>
        </w:rPr>
        <w:t>, centered</w:t>
      </w:r>
      <w:r w:rsidR="00F01862" w:rsidRPr="00401D64">
        <w:rPr>
          <w:rFonts w:cs="Arial"/>
          <w:szCs w:val="22"/>
        </w:rPr>
        <w:t>;</w:t>
      </w:r>
      <w:r w:rsidR="008A0FC6" w:rsidRPr="00401D64">
        <w:rPr>
          <w:rFonts w:cs="Arial"/>
          <w:szCs w:val="22"/>
        </w:rPr>
        <w:t xml:space="preserve"> and o</w:t>
      </w:r>
      <w:r w:rsidR="00FF2483" w:rsidRPr="00401D64">
        <w:rPr>
          <w:rFonts w:cs="Arial"/>
          <w:szCs w:val="22"/>
        </w:rPr>
        <w:t>riginating organization code in Arial 10</w:t>
      </w:r>
      <w:r w:rsidR="004C4C6B" w:rsidRPr="00401D64">
        <w:rPr>
          <w:rFonts w:cs="Arial"/>
          <w:szCs w:val="22"/>
        </w:rPr>
        <w:t>-point</w:t>
      </w:r>
      <w:r w:rsidR="00FF2483" w:rsidRPr="00401D64">
        <w:rPr>
          <w:rFonts w:cs="Arial"/>
          <w:szCs w:val="22"/>
        </w:rPr>
        <w:t xml:space="preserve"> font</w:t>
      </w:r>
      <w:r w:rsidR="00FA32D1" w:rsidRPr="00401D64">
        <w:rPr>
          <w:rFonts w:cs="Arial"/>
          <w:szCs w:val="22"/>
        </w:rPr>
        <w:t>, against</w:t>
      </w:r>
      <w:r w:rsidR="00F01862" w:rsidRPr="00401D64">
        <w:rPr>
          <w:rFonts w:cs="Arial"/>
          <w:szCs w:val="22"/>
        </w:rPr>
        <w:t xml:space="preserve"> the </w:t>
      </w:r>
      <w:r w:rsidR="00FA32D1" w:rsidRPr="00401D64">
        <w:rPr>
          <w:rFonts w:cs="Arial"/>
          <w:szCs w:val="22"/>
        </w:rPr>
        <w:t>right margin</w:t>
      </w:r>
      <w:r w:rsidR="008A0FC6" w:rsidRPr="00401D64">
        <w:rPr>
          <w:rFonts w:cs="Arial"/>
          <w:szCs w:val="22"/>
        </w:rPr>
        <w:t>.</w:t>
      </w:r>
      <w:proofErr w:type="gramEnd"/>
    </w:p>
    <w:p w:rsidR="00F91382"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rsidR="008A0FC6" w:rsidRPr="00401D64" w:rsidRDefault="005160CB" w:rsidP="006F6263">
      <w:pPr>
        <w:pStyle w:val="InspectionManual"/>
        <w:tabs>
          <w:tab w:val="left" w:pos="270"/>
          <w:tab w:val="left" w:pos="720"/>
          <w:tab w:val="center" w:pos="4680"/>
          <w:tab w:val="right" w:pos="9360"/>
        </w:tabs>
        <w:ind w:firstLine="0"/>
        <w:jc w:val="left"/>
        <w:rPr>
          <w:rFonts w:cs="Arial"/>
          <w:sz w:val="22"/>
          <w:szCs w:val="22"/>
        </w:rPr>
      </w:pPr>
      <w:r w:rsidRPr="00401D64">
        <w:rPr>
          <w:rFonts w:cs="Arial"/>
          <w:sz w:val="22"/>
          <w:szCs w:val="22"/>
        </w:rPr>
        <w:tab/>
        <w:t>Line 1</w:t>
      </w:r>
      <w:r w:rsidR="001967BD" w:rsidRPr="00401D64">
        <w:rPr>
          <w:rFonts w:cs="Arial"/>
          <w:sz w:val="22"/>
          <w:szCs w:val="22"/>
        </w:rPr>
        <w:tab/>
      </w:r>
      <w:r w:rsidR="008A0FC6" w:rsidRPr="00401D64">
        <w:rPr>
          <w:rFonts w:cs="Arial"/>
          <w:sz w:val="36"/>
          <w:szCs w:val="36"/>
        </w:rPr>
        <w:t>NRC INSPECTION MANUAL</w:t>
      </w:r>
      <w:r w:rsidR="008A0FC6" w:rsidRPr="00401D64">
        <w:rPr>
          <w:rFonts w:cs="Arial"/>
          <w:sz w:val="22"/>
          <w:szCs w:val="22"/>
        </w:rPr>
        <w:tab/>
      </w:r>
      <w:r w:rsidR="008A0FC6" w:rsidRPr="00401D64">
        <w:rPr>
          <w:rFonts w:cs="Arial"/>
          <w:b w:val="0"/>
          <w:sz w:val="22"/>
          <w:szCs w:val="22"/>
        </w:rPr>
        <w:t>IRIB</w:t>
      </w:r>
    </w:p>
    <w:p w:rsidR="00B37DE8"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rsidR="00A9562E"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A9562E" w:rsidRPr="00401D64">
        <w:rPr>
          <w:rFonts w:cs="Arial"/>
          <w:szCs w:val="22"/>
        </w:rPr>
        <w:t xml:space="preserve">Line 2: </w:t>
      </w:r>
      <w:r w:rsidR="00401D64">
        <w:rPr>
          <w:rFonts w:cs="Arial"/>
          <w:szCs w:val="22"/>
        </w:rPr>
        <w:t xml:space="preserve"> </w:t>
      </w:r>
      <w:r w:rsidR="00A9562E" w:rsidRPr="00401D64">
        <w:rPr>
          <w:rFonts w:cs="Arial"/>
          <w:szCs w:val="22"/>
        </w:rPr>
        <w:t>Blank</w:t>
      </w:r>
    </w:p>
    <w:p w:rsidR="003133FB"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560DF2" w:rsidRPr="00401D64">
        <w:rPr>
          <w:rFonts w:cs="Arial"/>
          <w:szCs w:val="22"/>
        </w:rPr>
        <w:t xml:space="preserve">Line </w:t>
      </w:r>
      <w:r w:rsidR="00602684" w:rsidRPr="00401D64">
        <w:rPr>
          <w:rFonts w:cs="Arial"/>
          <w:szCs w:val="22"/>
        </w:rPr>
        <w:t>3</w:t>
      </w:r>
      <w:r w:rsidR="00560DF2" w:rsidRPr="00401D64">
        <w:rPr>
          <w:rFonts w:cs="Arial"/>
          <w:szCs w:val="22"/>
        </w:rPr>
        <w:t xml:space="preserve">: </w:t>
      </w:r>
      <w:r w:rsidR="00602684" w:rsidRPr="00401D64">
        <w:rPr>
          <w:rFonts w:cs="Arial"/>
          <w:szCs w:val="22"/>
        </w:rPr>
        <w:t xml:space="preserve"> </w:t>
      </w:r>
      <w:r w:rsidR="00560DF2" w:rsidRPr="00401D64">
        <w:rPr>
          <w:rFonts w:cs="Arial"/>
          <w:szCs w:val="22"/>
        </w:rPr>
        <w:t xml:space="preserve">Document </w:t>
      </w:r>
      <w:r w:rsidR="008A0FC6" w:rsidRPr="00401D64">
        <w:rPr>
          <w:rFonts w:cs="Arial"/>
          <w:szCs w:val="22"/>
        </w:rPr>
        <w:t>t</w:t>
      </w:r>
      <w:r w:rsidR="00560DF2" w:rsidRPr="00401D64">
        <w:rPr>
          <w:rFonts w:cs="Arial"/>
          <w:szCs w:val="22"/>
        </w:rPr>
        <w:t>itle</w:t>
      </w:r>
      <w:r w:rsidR="00FC26C7" w:rsidRPr="00401D64">
        <w:rPr>
          <w:rFonts w:cs="Arial"/>
          <w:szCs w:val="22"/>
        </w:rPr>
        <w:t xml:space="preserve"> in all CAPS in Arial </w:t>
      </w:r>
      <w:r w:rsidR="00657BD1" w:rsidRPr="00401D64">
        <w:rPr>
          <w:rFonts w:cs="Arial"/>
          <w:szCs w:val="22"/>
        </w:rPr>
        <w:t>1</w:t>
      </w:r>
      <w:r w:rsidR="00657BD1">
        <w:rPr>
          <w:rFonts w:cs="Arial"/>
          <w:szCs w:val="22"/>
        </w:rPr>
        <w:t>1</w:t>
      </w:r>
      <w:r w:rsidR="00FC26C7" w:rsidRPr="00401D64">
        <w:rPr>
          <w:rFonts w:cs="Arial"/>
          <w:szCs w:val="22"/>
        </w:rPr>
        <w:t>-point font, centered</w:t>
      </w:r>
      <w:r w:rsidR="003133FB" w:rsidRPr="00401D64">
        <w:rPr>
          <w:rFonts w:cs="Arial"/>
          <w:szCs w:val="22"/>
        </w:rPr>
        <w:t xml:space="preserve"> with horizontal line above and below document title.</w:t>
      </w:r>
    </w:p>
    <w:p w:rsidR="003133FB" w:rsidRPr="00401D64" w:rsidRDefault="00BD240F"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w:pict>
          <v:line id="_x0000_s1035" style="position:absolute;left:0;text-align:left;z-index:251659264" from="12.6pt,12.15pt" to="480.6pt,12.15pt"/>
        </w:pict>
      </w:r>
    </w:p>
    <w:p w:rsidR="007D3CDD" w:rsidRPr="00401D64" w:rsidRDefault="005160CB" w:rsidP="006F6263">
      <w:pPr>
        <w:tabs>
          <w:tab w:val="left" w:pos="0"/>
          <w:tab w:val="left" w:pos="270"/>
          <w:tab w:val="left" w:pos="720"/>
          <w:tab w:val="left" w:pos="3420"/>
          <w:tab w:val="left" w:pos="4680"/>
          <w:tab w:val="left" w:pos="6840"/>
          <w:tab w:val="center" w:pos="9360"/>
        </w:tabs>
        <w:outlineLvl w:val="1"/>
        <w:rPr>
          <w:rFonts w:cs="Arial"/>
          <w:szCs w:val="22"/>
        </w:rPr>
      </w:pPr>
      <w:r w:rsidRPr="00401D64">
        <w:rPr>
          <w:rFonts w:cs="Arial"/>
          <w:szCs w:val="22"/>
        </w:rPr>
        <w:tab/>
      </w:r>
      <w:r w:rsidRPr="00401D64">
        <w:rPr>
          <w:rFonts w:cs="Arial"/>
          <w:b/>
          <w:szCs w:val="22"/>
        </w:rPr>
        <w:t>Line 3</w:t>
      </w:r>
      <w:r w:rsidRPr="00401D64">
        <w:rPr>
          <w:rFonts w:cs="Arial"/>
          <w:szCs w:val="22"/>
        </w:rPr>
        <w:tab/>
      </w:r>
      <w:r w:rsidR="00560DF2" w:rsidRPr="00401D64">
        <w:rPr>
          <w:rFonts w:cs="Arial"/>
          <w:szCs w:val="22"/>
        </w:rPr>
        <w:t xml:space="preserve">MANUAL </w:t>
      </w:r>
      <w:proofErr w:type="gramStart"/>
      <w:r w:rsidR="00560DF2" w:rsidRPr="00401D64">
        <w:rPr>
          <w:rFonts w:cs="Arial"/>
          <w:szCs w:val="22"/>
        </w:rPr>
        <w:t>CHAPTER</w:t>
      </w:r>
      <w:proofErr w:type="gramEnd"/>
      <w:r w:rsidR="00560DF2" w:rsidRPr="00401D64">
        <w:rPr>
          <w:rFonts w:cs="Arial"/>
          <w:szCs w:val="22"/>
        </w:rPr>
        <w:t xml:space="preserve"> 0040</w:t>
      </w:r>
    </w:p>
    <w:p w:rsidR="003133FB" w:rsidRPr="00401D64" w:rsidRDefault="00BD240F"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w:pict>
          <v:line id="_x0000_s1036" style="position:absolute;left:0;text-align:left;z-index:251660288" from="12.6pt,2.55pt" to="480.6pt,2.55pt"/>
        </w:pict>
      </w:r>
    </w:p>
    <w:p w:rsidR="00B37DE8" w:rsidRPr="00401D64" w:rsidRDefault="00560DF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ab/>
      </w:r>
      <w:r w:rsidRPr="00401D64">
        <w:rPr>
          <w:szCs w:val="22"/>
        </w:rPr>
        <w:tab/>
      </w:r>
    </w:p>
    <w:p w:rsidR="003133FB"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b/>
      </w:r>
      <w:r w:rsidR="00560DF2" w:rsidRPr="00401D64">
        <w:rPr>
          <w:szCs w:val="22"/>
        </w:rPr>
        <w:t xml:space="preserve">Lines </w:t>
      </w:r>
      <w:r w:rsidR="00602684" w:rsidRPr="00401D64">
        <w:rPr>
          <w:szCs w:val="22"/>
        </w:rPr>
        <w:t>4</w:t>
      </w:r>
      <w:r w:rsidR="00560DF2" w:rsidRPr="00401D64">
        <w:rPr>
          <w:szCs w:val="22"/>
        </w:rPr>
        <w:t xml:space="preserve"> and </w:t>
      </w:r>
      <w:r w:rsidR="00602684" w:rsidRPr="00401D64">
        <w:rPr>
          <w:szCs w:val="22"/>
        </w:rPr>
        <w:t>5</w:t>
      </w:r>
      <w:r w:rsidR="00560DF2" w:rsidRPr="00401D64">
        <w:rPr>
          <w:szCs w:val="22"/>
        </w:rPr>
        <w:t>:</w:t>
      </w:r>
      <w:r w:rsidR="00602684" w:rsidRPr="00401D64">
        <w:rPr>
          <w:szCs w:val="22"/>
        </w:rPr>
        <w:t xml:space="preserve"> </w:t>
      </w:r>
      <w:r w:rsidR="00560DF2" w:rsidRPr="00401D64">
        <w:rPr>
          <w:szCs w:val="22"/>
        </w:rPr>
        <w:t xml:space="preserve"> Blank</w:t>
      </w:r>
    </w:p>
    <w:p w:rsidR="003133FB"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ascii="WP TypographicSymbols" w:hAnsi="WP TypographicSymbols" w:cs="Arial"/>
          <w:szCs w:val="22"/>
        </w:rPr>
        <w:tab/>
      </w:r>
      <w:r w:rsidR="003133FB" w:rsidRPr="00401D64">
        <w:rPr>
          <w:rFonts w:cs="Arial"/>
          <w:szCs w:val="22"/>
        </w:rPr>
        <w:t xml:space="preserve">Line </w:t>
      </w:r>
      <w:r w:rsidR="00602684" w:rsidRPr="00401D64">
        <w:rPr>
          <w:rFonts w:cs="Arial"/>
          <w:szCs w:val="22"/>
        </w:rPr>
        <w:t>6</w:t>
      </w:r>
      <w:r w:rsidR="00F91382" w:rsidRPr="00401D64">
        <w:rPr>
          <w:rFonts w:cs="Arial"/>
          <w:szCs w:val="22"/>
        </w:rPr>
        <w:t>:</w:t>
      </w:r>
      <w:r w:rsidR="00602684" w:rsidRPr="00401D64">
        <w:rPr>
          <w:rFonts w:cs="Arial"/>
          <w:szCs w:val="22"/>
        </w:rPr>
        <w:t xml:space="preserve"> </w:t>
      </w:r>
      <w:r w:rsidR="00F91382" w:rsidRPr="00401D64">
        <w:rPr>
          <w:rFonts w:cs="Arial"/>
          <w:szCs w:val="22"/>
        </w:rPr>
        <w:t xml:space="preserve"> </w:t>
      </w:r>
      <w:r w:rsidR="003133FB" w:rsidRPr="00401D64">
        <w:rPr>
          <w:rFonts w:cs="Arial"/>
          <w:szCs w:val="22"/>
        </w:rPr>
        <w:t xml:space="preserve">Document Name in all CAPS in Arial </w:t>
      </w:r>
      <w:r w:rsidR="00657BD1">
        <w:rPr>
          <w:rFonts w:cs="Arial"/>
          <w:szCs w:val="22"/>
        </w:rPr>
        <w:t>11</w:t>
      </w:r>
      <w:r w:rsidR="003133FB" w:rsidRPr="00401D64">
        <w:rPr>
          <w:rFonts w:cs="Arial"/>
          <w:szCs w:val="22"/>
        </w:rPr>
        <w:t>-point font, centered.</w:t>
      </w:r>
    </w:p>
    <w:p w:rsidR="00F91382" w:rsidRPr="00401D64" w:rsidRDefault="00F91382" w:rsidP="006F6263">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firstLine="605"/>
        <w:jc w:val="left"/>
        <w:rPr>
          <w:rFonts w:cs="Arial"/>
          <w:sz w:val="22"/>
          <w:szCs w:val="22"/>
        </w:rPr>
      </w:pPr>
    </w:p>
    <w:p w:rsidR="003133FB" w:rsidRPr="00401D64" w:rsidRDefault="005160CB" w:rsidP="006F6263">
      <w:pPr>
        <w:pStyle w:val="ManualDocumentTitle"/>
        <w:tabs>
          <w:tab w:val="left" w:pos="270"/>
          <w:tab w:val="left" w:pos="806"/>
          <w:tab w:val="left" w:pos="1890"/>
          <w:tab w:val="left" w:pos="2070"/>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b/>
      </w:r>
      <w:r w:rsidRPr="00401D64">
        <w:rPr>
          <w:rFonts w:cs="Arial"/>
          <w:b/>
          <w:sz w:val="22"/>
          <w:szCs w:val="22"/>
        </w:rPr>
        <w:t>Line 6</w:t>
      </w:r>
      <w:r w:rsidRPr="00401D64">
        <w:rPr>
          <w:rFonts w:cs="Arial"/>
          <w:sz w:val="22"/>
          <w:szCs w:val="22"/>
        </w:rPr>
        <w:tab/>
      </w:r>
      <w:r w:rsidRPr="00401D64">
        <w:rPr>
          <w:rFonts w:cs="Arial"/>
          <w:sz w:val="22"/>
          <w:szCs w:val="22"/>
        </w:rPr>
        <w:tab/>
      </w:r>
      <w:r w:rsidR="003133FB" w:rsidRPr="00401D64">
        <w:rPr>
          <w:rFonts w:cs="Arial"/>
          <w:sz w:val="22"/>
          <w:szCs w:val="22"/>
        </w:rPr>
        <w:t>PREPARING, REVISING, AND ISSUING DOCUMENTS</w:t>
      </w:r>
    </w:p>
    <w:p w:rsidR="00560DF2" w:rsidRPr="00401D64" w:rsidRDefault="006F626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3133FB" w:rsidRPr="00401D64">
        <w:rPr>
          <w:rFonts w:cs="Arial"/>
          <w:szCs w:val="22"/>
        </w:rPr>
        <w:t>FOR THE NRC INSPECTION MANUAL</w:t>
      </w:r>
    </w:p>
    <w:p w:rsidR="002964AD" w:rsidRPr="00401D64" w:rsidRDefault="002964A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E6DE6" w:rsidRPr="00401D64"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FC26C7" w:rsidRPr="00401D64" w:rsidRDefault="00FC26C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Body of document:</w:t>
      </w:r>
    </w:p>
    <w:p w:rsidR="00AB24E3" w:rsidRPr="00401D64" w:rsidRDefault="00657B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Pr>
          <w:rFonts w:cs="Arial"/>
          <w:szCs w:val="22"/>
        </w:rPr>
        <w:t>11</w:t>
      </w:r>
      <w:r w:rsidR="00740A62" w:rsidRPr="00401D64">
        <w:rPr>
          <w:rFonts w:cs="Arial"/>
          <w:szCs w:val="22"/>
        </w:rPr>
        <w:t>-point Arial font</w:t>
      </w:r>
    </w:p>
    <w:p w:rsidR="00FC26C7" w:rsidRPr="00401D64" w:rsidRDefault="00740A6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 xml:space="preserve">Justification set to </w:t>
      </w:r>
      <w:ins w:id="662" w:author="Author" w:date="2012-11-15T12:02:00Z">
        <w:r w:rsidR="00790C2D">
          <w:rPr>
            <w:rFonts w:cs="Arial"/>
            <w:szCs w:val="22"/>
          </w:rPr>
          <w:t>left</w:t>
        </w:r>
      </w:ins>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E2413"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numbers:</w:t>
      </w:r>
    </w:p>
    <w:p w:rsidR="00FE2413" w:rsidRPr="00401D64" w:rsidRDefault="00FE241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szCs w:val="22"/>
        </w:rPr>
      </w:pPr>
      <w:r w:rsidRPr="00401D64">
        <w:rPr>
          <w:rFonts w:cs="Arial"/>
          <w:szCs w:val="22"/>
        </w:rPr>
        <w:t>When</w:t>
      </w:r>
      <w:r w:rsidRPr="00401D64">
        <w:rPr>
          <w:szCs w:val="22"/>
        </w:rPr>
        <w:t xml:space="preserve"> there is a table of contents, do not number the </w:t>
      </w:r>
      <w:r w:rsidR="00832033" w:rsidRPr="00401D64">
        <w:rPr>
          <w:szCs w:val="22"/>
        </w:rPr>
        <w:t xml:space="preserve">title </w:t>
      </w:r>
      <w:r w:rsidRPr="00401D64">
        <w:rPr>
          <w:szCs w:val="22"/>
        </w:rPr>
        <w:t>page before it.</w:t>
      </w:r>
    </w:p>
    <w:p w:rsidR="002E4FD6"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Number the table of contents with lower-case Roman numerals (</w:t>
      </w:r>
      <w:proofErr w:type="spellStart"/>
      <w:r w:rsidRPr="00401D64">
        <w:rPr>
          <w:rFonts w:cs="Arial"/>
          <w:szCs w:val="22"/>
        </w:rPr>
        <w:t>i</w:t>
      </w:r>
      <w:proofErr w:type="spellEnd"/>
      <w:r w:rsidRPr="00401D64">
        <w:rPr>
          <w:rFonts w:cs="Arial"/>
          <w:szCs w:val="22"/>
        </w:rPr>
        <w:t>, ii, iii)</w:t>
      </w:r>
      <w:r w:rsidR="00832033" w:rsidRPr="00401D64">
        <w:rPr>
          <w:rFonts w:cs="Arial"/>
          <w:szCs w:val="22"/>
        </w:rPr>
        <w:t>.</w:t>
      </w:r>
    </w:p>
    <w:p w:rsidR="002E4FD6"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 xml:space="preserve">Number the body of the document with Arabic numerals (1, 2, </w:t>
      </w:r>
      <w:proofErr w:type="gramStart"/>
      <w:r w:rsidRPr="00401D64">
        <w:rPr>
          <w:rFonts w:cs="Arial"/>
          <w:szCs w:val="22"/>
        </w:rPr>
        <w:t>3</w:t>
      </w:r>
      <w:proofErr w:type="gramEnd"/>
      <w:r w:rsidRPr="00401D64">
        <w:rPr>
          <w:rFonts w:cs="Arial"/>
          <w:szCs w:val="22"/>
        </w:rPr>
        <w:t>)</w:t>
      </w:r>
      <w:r w:rsidR="00832033" w:rsidRPr="00401D64">
        <w:rPr>
          <w:rFonts w:cs="Arial"/>
          <w:szCs w:val="22"/>
        </w:rPr>
        <w:t>.</w:t>
      </w:r>
    </w:p>
    <w:p w:rsidR="006B40BC"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outlineLvl w:val="1"/>
        <w:rPr>
          <w:rFonts w:cs="Arial"/>
          <w:szCs w:val="22"/>
        </w:rPr>
      </w:pPr>
      <w:r w:rsidRPr="00401D64">
        <w:rPr>
          <w:rFonts w:cs="Arial"/>
          <w:szCs w:val="22"/>
        </w:rPr>
        <w:t>Number each new section following the body with its own prefix (e.g., E1 for Exhibit 1, Att1 for Attachment 1)</w:t>
      </w:r>
      <w:r w:rsidR="00832033" w:rsidRPr="00401D64">
        <w:rPr>
          <w:rFonts w:cs="Arial"/>
          <w:szCs w:val="22"/>
        </w:rPr>
        <w:t>,</w:t>
      </w:r>
      <w:r w:rsidRPr="00401D64">
        <w:rPr>
          <w:rFonts w:cs="Arial"/>
          <w:szCs w:val="22"/>
        </w:rPr>
        <w:t xml:space="preserve"> followed by a hyphen</w:t>
      </w:r>
      <w:r w:rsidR="00832033" w:rsidRPr="00401D64">
        <w:rPr>
          <w:rFonts w:cs="Arial"/>
          <w:szCs w:val="22"/>
        </w:rPr>
        <w:t>,</w:t>
      </w:r>
      <w:r w:rsidRPr="00401D64">
        <w:rPr>
          <w:rFonts w:cs="Arial"/>
          <w:szCs w:val="22"/>
        </w:rPr>
        <w:t xml:space="preserve"> and </w:t>
      </w:r>
      <w:r w:rsidR="00832033" w:rsidRPr="00401D64">
        <w:rPr>
          <w:rFonts w:cs="Arial"/>
          <w:szCs w:val="22"/>
        </w:rPr>
        <w:t xml:space="preserve">then </w:t>
      </w:r>
      <w:r w:rsidRPr="00401D64">
        <w:rPr>
          <w:rFonts w:cs="Arial"/>
          <w:szCs w:val="22"/>
        </w:rPr>
        <w:t>an Arabic num</w:t>
      </w:r>
      <w:r w:rsidR="009051E6" w:rsidRPr="00401D64">
        <w:rPr>
          <w:rFonts w:cs="Arial"/>
          <w:szCs w:val="22"/>
        </w:rPr>
        <w:t>eral</w:t>
      </w:r>
      <w:r w:rsidRPr="00401D64">
        <w:rPr>
          <w:rFonts w:cs="Arial"/>
          <w:szCs w:val="22"/>
        </w:rPr>
        <w:t xml:space="preserve">.  </w:t>
      </w:r>
      <w:r w:rsidR="008A0FC6" w:rsidRPr="00401D64">
        <w:rPr>
          <w:rFonts w:cs="Arial"/>
          <w:szCs w:val="22"/>
        </w:rPr>
        <w:t xml:space="preserve">Begin renumbering with page 1 for </w:t>
      </w:r>
      <w:r w:rsidRPr="00401D64">
        <w:rPr>
          <w:rFonts w:cs="Arial"/>
          <w:szCs w:val="22"/>
        </w:rPr>
        <w:t xml:space="preserve">each new section </w:t>
      </w:r>
      <w:r w:rsidR="009051E6" w:rsidRPr="00401D64">
        <w:rPr>
          <w:rFonts w:cs="Arial"/>
          <w:szCs w:val="22"/>
        </w:rPr>
        <w:t>(</w:t>
      </w:r>
      <w:r w:rsidRPr="00401D64">
        <w:rPr>
          <w:rFonts w:cs="Arial"/>
          <w:szCs w:val="22"/>
        </w:rPr>
        <w:t>E1-1, Att1-1</w:t>
      </w:r>
      <w:r w:rsidR="009051E6" w:rsidRPr="00401D64">
        <w:rPr>
          <w:rFonts w:cs="Arial"/>
          <w:szCs w:val="22"/>
        </w:rPr>
        <w:t>).</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10A74" w:rsidRPr="00401D64" w:rsidRDefault="00C10A7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Footers:</w:t>
      </w:r>
    </w:p>
    <w:p w:rsidR="002E4FD6" w:rsidRPr="00401D64" w:rsidRDefault="00F0186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w:t>
      </w:r>
      <w:r w:rsidR="002E4FD6" w:rsidRPr="00401D64">
        <w:rPr>
          <w:rFonts w:cs="Arial"/>
          <w:szCs w:val="22"/>
        </w:rPr>
        <w:t xml:space="preserve">Issue Date: </w:t>
      </w:r>
      <w:r w:rsidR="00657BD1">
        <w:rPr>
          <w:rFonts w:cs="Arial"/>
          <w:szCs w:val="22"/>
        </w:rPr>
        <w:t xml:space="preserve"> </w:t>
      </w:r>
      <w:r w:rsidR="002E4FD6" w:rsidRPr="00401D64">
        <w:rPr>
          <w:rFonts w:cs="Arial"/>
          <w:szCs w:val="22"/>
        </w:rPr>
        <w:t>XX/XX/XX</w:t>
      </w:r>
      <w:r w:rsidRPr="00401D64">
        <w:rPr>
          <w:rFonts w:cs="Arial"/>
          <w:szCs w:val="22"/>
        </w:rPr>
        <w:t>’</w:t>
      </w:r>
      <w:r w:rsidR="002E4FD6" w:rsidRPr="00401D64">
        <w:rPr>
          <w:rFonts w:cs="Arial"/>
          <w:szCs w:val="22"/>
        </w:rPr>
        <w:t xml:space="preserve"> against left margin</w:t>
      </w:r>
    </w:p>
    <w:p w:rsidR="006B40BC" w:rsidRPr="00401D64" w:rsidRDefault="006B40B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Page number in center</w:t>
      </w:r>
    </w:p>
    <w:p w:rsidR="002E4FD6" w:rsidRPr="00401D64" w:rsidRDefault="00F0186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w:t>
      </w:r>
      <w:r w:rsidR="002E4FD6" w:rsidRPr="00401D64">
        <w:rPr>
          <w:rFonts w:cs="Arial"/>
          <w:szCs w:val="22"/>
        </w:rPr>
        <w:t>(Document Number)</w:t>
      </w:r>
      <w:r w:rsidRPr="00401D64">
        <w:rPr>
          <w:rFonts w:cs="Arial"/>
          <w:szCs w:val="22"/>
        </w:rPr>
        <w:t>’</w:t>
      </w:r>
      <w:r w:rsidR="002E4FD6" w:rsidRPr="00401D64">
        <w:rPr>
          <w:rFonts w:cs="Arial"/>
          <w:szCs w:val="22"/>
        </w:rPr>
        <w:t xml:space="preserve"> against right margin</w:t>
      </w:r>
    </w:p>
    <w:p w:rsidR="00AB24E3" w:rsidRPr="00401D64" w:rsidRDefault="00657B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1</w:t>
      </w:r>
      <w:r>
        <w:rPr>
          <w:rFonts w:cs="Arial"/>
          <w:szCs w:val="22"/>
        </w:rPr>
        <w:t>1</w:t>
      </w:r>
      <w:r w:rsidR="00AB24E3" w:rsidRPr="00401D64">
        <w:rPr>
          <w:rFonts w:cs="Arial"/>
          <w:szCs w:val="22"/>
        </w:rPr>
        <w:t>-point Arial font</w:t>
      </w:r>
    </w:p>
    <w:p w:rsidR="002E4FD6"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Official Use Only Document Headers/ Footers:</w:t>
      </w:r>
    </w:p>
    <w:p w:rsidR="006B40BC" w:rsidRPr="00401D64" w:rsidRDefault="00C535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outlineLvl w:val="1"/>
        <w:rPr>
          <w:rFonts w:cs="Arial"/>
          <w:szCs w:val="22"/>
        </w:rPr>
      </w:pPr>
      <w:r w:rsidRPr="00401D64">
        <w:rPr>
          <w:rFonts w:cs="Arial"/>
          <w:szCs w:val="22"/>
        </w:rPr>
        <w:t>Follow</w:t>
      </w:r>
      <w:r w:rsidR="00D169D1" w:rsidRPr="00401D64">
        <w:rPr>
          <w:rFonts w:cs="Arial"/>
          <w:szCs w:val="22"/>
        </w:rPr>
        <w:t xml:space="preserve"> the SUNSI guidance and place the required wording (e.g., “Official Use Only”) centered </w:t>
      </w:r>
      <w:r w:rsidR="008E58AE" w:rsidRPr="00401D64">
        <w:rPr>
          <w:rFonts w:cs="Arial"/>
          <w:szCs w:val="22"/>
        </w:rPr>
        <w:t xml:space="preserve">in the headers and footers </w:t>
      </w:r>
      <w:r w:rsidR="00D169D1" w:rsidRPr="00401D64">
        <w:rPr>
          <w:rFonts w:cs="Arial"/>
          <w:szCs w:val="22"/>
        </w:rPr>
        <w:t>of all applicable pages.</w:t>
      </w: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D5405" w:rsidRPr="00401D64" w:rsidRDefault="008D54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8D5405" w:rsidRPr="00401D64" w:rsidSect="000714E0">
          <w:footerReference w:type="default" r:id="rId60"/>
          <w:pgSz w:w="12240" w:h="15840"/>
          <w:pgMar w:top="1080" w:right="1440" w:bottom="720" w:left="1440" w:header="1440" w:footer="1440" w:gutter="0"/>
          <w:pgNumType w:start="1"/>
          <w:cols w:space="720"/>
          <w:docGrid w:linePitch="360"/>
        </w:sectPr>
      </w:pPr>
    </w:p>
    <w:p w:rsidR="006B2A22" w:rsidRPr="00401D64" w:rsidRDefault="00BE3B25" w:rsidP="003849F8">
      <w:pPr>
        <w:pStyle w:val="AppendixTitle"/>
        <w:rPr>
          <w:sz w:val="22"/>
          <w:szCs w:val="22"/>
        </w:rPr>
      </w:pPr>
      <w:bookmarkStart w:id="663" w:name="_Toc168390789"/>
      <w:bookmarkStart w:id="664" w:name="_Toc168390864"/>
      <w:bookmarkStart w:id="665" w:name="_Toc168393149"/>
      <w:bookmarkStart w:id="666" w:name="_Toc168393302"/>
      <w:bookmarkStart w:id="667" w:name="_Toc168393407"/>
      <w:bookmarkStart w:id="668" w:name="_Toc168911241"/>
      <w:bookmarkStart w:id="669" w:name="_Toc168911470"/>
      <w:bookmarkStart w:id="670" w:name="_Toc192323327"/>
      <w:bookmarkStart w:id="671" w:name="_Toc193523664"/>
      <w:bookmarkStart w:id="672" w:name="_Toc237166256"/>
      <w:r w:rsidRPr="00401D64">
        <w:rPr>
          <w:sz w:val="22"/>
          <w:szCs w:val="22"/>
        </w:rPr>
        <w:lastRenderedPageBreak/>
        <w:t xml:space="preserve">Exhibit </w:t>
      </w:r>
      <w:ins w:id="673" w:author="Author" w:date="2012-05-16T10:32:00Z">
        <w:r w:rsidR="005F30D2">
          <w:rPr>
            <w:sz w:val="22"/>
            <w:szCs w:val="22"/>
          </w:rPr>
          <w:t>7</w:t>
        </w:r>
        <w:r w:rsidR="005F30D2" w:rsidRPr="00401D64">
          <w:rPr>
            <w:sz w:val="22"/>
            <w:szCs w:val="22"/>
          </w:rPr>
          <w:t xml:space="preserve"> </w:t>
        </w:r>
      </w:ins>
      <w:r w:rsidR="00602684" w:rsidRPr="00401D64">
        <w:rPr>
          <w:sz w:val="22"/>
          <w:szCs w:val="22"/>
        </w:rPr>
        <w:t>-</w:t>
      </w:r>
      <w:r w:rsidRPr="00401D64">
        <w:rPr>
          <w:sz w:val="22"/>
          <w:szCs w:val="22"/>
        </w:rPr>
        <w:t xml:space="preserve"> Guidance for Using </w:t>
      </w:r>
      <w:r w:rsidR="00602684" w:rsidRPr="00401D64">
        <w:rPr>
          <w:sz w:val="22"/>
          <w:szCs w:val="22"/>
        </w:rPr>
        <w:t xml:space="preserve">MS </w:t>
      </w:r>
      <w:r w:rsidRPr="00401D64">
        <w:rPr>
          <w:sz w:val="22"/>
          <w:szCs w:val="22"/>
        </w:rPr>
        <w:t>Word</w:t>
      </w:r>
      <w:bookmarkEnd w:id="663"/>
      <w:bookmarkEnd w:id="664"/>
      <w:bookmarkEnd w:id="665"/>
      <w:bookmarkEnd w:id="666"/>
      <w:bookmarkEnd w:id="667"/>
      <w:bookmarkEnd w:id="668"/>
      <w:bookmarkEnd w:id="669"/>
      <w:bookmarkEnd w:id="670"/>
      <w:bookmarkEnd w:id="671"/>
      <w:bookmarkEnd w:id="672"/>
      <w:r w:rsidR="00220E26" w:rsidRPr="00401D64">
        <w:rPr>
          <w:sz w:val="22"/>
          <w:szCs w:val="22"/>
        </w:rPr>
        <w:t xml:space="preserve"> 2007</w:t>
      </w:r>
      <w:r w:rsidR="00BD240F" w:rsidRPr="00401D64">
        <w:rPr>
          <w:sz w:val="22"/>
          <w:szCs w:val="22"/>
        </w:rPr>
        <w:fldChar w:fldCharType="begin"/>
      </w:r>
      <w:r w:rsidR="0036515C" w:rsidRPr="00401D64">
        <w:rPr>
          <w:sz w:val="22"/>
          <w:szCs w:val="22"/>
        </w:rPr>
        <w:instrText xml:space="preserve"> TC "</w:instrText>
      </w:r>
      <w:bookmarkStart w:id="674" w:name="_Toc293925088"/>
      <w:r w:rsidR="0036515C" w:rsidRPr="00401D64">
        <w:rPr>
          <w:sz w:val="22"/>
          <w:szCs w:val="22"/>
        </w:rPr>
        <w:instrText xml:space="preserve">Exhibit </w:instrText>
      </w:r>
      <w:ins w:id="675" w:author="Author" w:date="2012-05-16T10:32:00Z">
        <w:r w:rsidR="005F30D2">
          <w:rPr>
            <w:sz w:val="22"/>
            <w:szCs w:val="22"/>
          </w:rPr>
          <w:instrText>7</w:instrText>
        </w:r>
        <w:r w:rsidR="005F30D2" w:rsidRPr="00401D64">
          <w:rPr>
            <w:sz w:val="22"/>
            <w:szCs w:val="22"/>
          </w:rPr>
          <w:instrText xml:space="preserve"> </w:instrText>
        </w:r>
      </w:ins>
      <w:r w:rsidR="0036515C" w:rsidRPr="00401D64">
        <w:rPr>
          <w:sz w:val="22"/>
          <w:szCs w:val="22"/>
        </w:rPr>
        <w:instrText>- Guidance for Using MS Word 2007</w:instrText>
      </w:r>
      <w:bookmarkEnd w:id="674"/>
      <w:r w:rsidR="0036515C" w:rsidRPr="00401D64">
        <w:rPr>
          <w:sz w:val="22"/>
          <w:szCs w:val="22"/>
        </w:rPr>
        <w:instrText xml:space="preserve">" \f C \l "1" </w:instrText>
      </w:r>
      <w:r w:rsidR="00BD240F" w:rsidRPr="00401D64">
        <w:rPr>
          <w:sz w:val="22"/>
          <w:szCs w:val="22"/>
        </w:rPr>
        <w:fldChar w:fldCharType="end"/>
      </w:r>
    </w:p>
    <w:p w:rsidR="009B2BEB" w:rsidRPr="00401D64" w:rsidRDefault="009B2B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05667" w:rsidRPr="00401D64" w:rsidRDefault="006233E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H</w:t>
      </w:r>
      <w:r w:rsidR="00A05667" w:rsidRPr="00401D64">
        <w:rPr>
          <w:rFonts w:cs="Arial"/>
          <w:szCs w:val="22"/>
          <w:u w:val="single"/>
        </w:rPr>
        <w:t xml:space="preserve">orizontal </w:t>
      </w:r>
      <w:r w:rsidR="00524A35" w:rsidRPr="00401D64">
        <w:rPr>
          <w:rFonts w:cs="Arial"/>
          <w:szCs w:val="22"/>
          <w:u w:val="single"/>
        </w:rPr>
        <w:t>l</w:t>
      </w:r>
      <w:r w:rsidR="00A05667" w:rsidRPr="00401D64">
        <w:rPr>
          <w:rFonts w:cs="Arial"/>
          <w:szCs w:val="22"/>
          <w:u w:val="single"/>
        </w:rPr>
        <w:t>ines above and below title</w:t>
      </w:r>
      <w:r w:rsidR="00A05667" w:rsidRPr="00401D64">
        <w:rPr>
          <w:rFonts w:cs="Arial"/>
          <w:szCs w:val="22"/>
        </w:rPr>
        <w:t>:</w:t>
      </w:r>
    </w:p>
    <w:p w:rsidR="00AB24E3"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T</w:t>
      </w:r>
      <w:r w:rsidR="00220E26" w:rsidRPr="00401D64">
        <w:rPr>
          <w:rFonts w:cs="Arial"/>
          <w:szCs w:val="22"/>
        </w:rPr>
        <w:t>ype three dashes in a row without spaces (---) and press the Enter key.</w:t>
      </w:r>
    </w:p>
    <w:p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B24E3" w:rsidRPr="00401D64" w:rsidRDefault="00AB24E3"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Margins</w:t>
      </w:r>
      <w:r w:rsidRPr="00401D64">
        <w:rPr>
          <w:sz w:val="22"/>
          <w:szCs w:val="22"/>
        </w:rPr>
        <w:t>:</w:t>
      </w:r>
    </w:p>
    <w:p w:rsidR="00AB24E3" w:rsidRPr="00401D64" w:rsidRDefault="000A101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rFonts w:ascii="WP TypographicSymbols" w:hAnsi="WP TypographicSymbols"/>
          <w:szCs w:val="22"/>
        </w:rPr>
        <w:tab/>
      </w:r>
      <w:r w:rsidR="00220E26" w:rsidRPr="00401D64">
        <w:rPr>
          <w:b/>
          <w:szCs w:val="22"/>
        </w:rPr>
        <w:t xml:space="preserve">Page Layout </w:t>
      </w:r>
      <w:r w:rsidR="00C369EC" w:rsidRPr="00401D64">
        <w:rPr>
          <w:szCs w:val="22"/>
        </w:rPr>
        <w:t>tab</w:t>
      </w:r>
      <w:r w:rsidR="00220E26" w:rsidRPr="00401D64">
        <w:rPr>
          <w:szCs w:val="22"/>
        </w:rPr>
        <w:t xml:space="preserve">, click on Page Setup.  </w:t>
      </w:r>
      <w:r w:rsidR="00AB24E3" w:rsidRPr="00401D64">
        <w:rPr>
          <w:szCs w:val="22"/>
        </w:rPr>
        <w:t>Enter margins (see Exhibit 5).</w:t>
      </w:r>
    </w:p>
    <w:p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B24E3" w:rsidRPr="00401D64" w:rsidRDefault="00AB24E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Page Numbering</w:t>
      </w:r>
      <w:r w:rsidRPr="00401D64">
        <w:rPr>
          <w:rFonts w:cs="Arial"/>
          <w:szCs w:val="22"/>
        </w:rPr>
        <w:t>:</w:t>
      </w:r>
    </w:p>
    <w:p w:rsidR="00A71104" w:rsidRPr="00401D64" w:rsidRDefault="00A7110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Create a new section each time the page numbering or formatting changes.  New sections should be created for the title page, table of contents, main body, and each </w:t>
      </w:r>
      <w:proofErr w:type="gramStart"/>
      <w:r w:rsidRPr="00401D64">
        <w:rPr>
          <w:rFonts w:cs="Arial"/>
          <w:szCs w:val="22"/>
        </w:rPr>
        <w:t>attachment</w:t>
      </w:r>
      <w:r w:rsidR="00171743" w:rsidRPr="00401D64">
        <w:rPr>
          <w:rFonts w:cs="Arial"/>
          <w:szCs w:val="22"/>
        </w:rPr>
        <w:t xml:space="preserve"> </w:t>
      </w:r>
      <w:r w:rsidR="00524A35" w:rsidRPr="00401D64">
        <w:rPr>
          <w:rFonts w:cs="Arial"/>
          <w:szCs w:val="22"/>
        </w:rPr>
        <w:t>.</w:t>
      </w:r>
      <w:proofErr w:type="gramEnd"/>
      <w:r w:rsidR="00524A35" w:rsidRPr="00401D64">
        <w:rPr>
          <w:rFonts w:cs="Arial"/>
          <w:szCs w:val="22"/>
        </w:rPr>
        <w:t xml:space="preserve">  To create a section break, from the </w:t>
      </w:r>
      <w:r w:rsidR="00C369EC" w:rsidRPr="00401D64">
        <w:rPr>
          <w:rFonts w:cs="Arial"/>
          <w:b/>
          <w:szCs w:val="22"/>
        </w:rPr>
        <w:t>Page Layout</w:t>
      </w:r>
      <w:r w:rsidR="00524A35" w:rsidRPr="00401D64">
        <w:rPr>
          <w:rFonts w:cs="Arial"/>
          <w:szCs w:val="22"/>
        </w:rPr>
        <w:t xml:space="preserve"> tab, click on Breaks and </w:t>
      </w:r>
      <w:r w:rsidR="005F4CD4" w:rsidRPr="00401D64">
        <w:rPr>
          <w:rFonts w:cs="Arial"/>
          <w:szCs w:val="22"/>
        </w:rPr>
        <w:t>under Section Breaks,</w:t>
      </w:r>
      <w:r w:rsidR="00475A40" w:rsidRPr="00401D64">
        <w:rPr>
          <w:rFonts w:cs="Arial"/>
          <w:szCs w:val="22"/>
        </w:rPr>
        <w:t xml:space="preserve"> </w:t>
      </w:r>
      <w:r w:rsidR="00657BD1">
        <w:rPr>
          <w:rFonts w:cs="Arial"/>
          <w:szCs w:val="22"/>
        </w:rPr>
        <w:t xml:space="preserve">click </w:t>
      </w:r>
      <w:r w:rsidR="00524A35" w:rsidRPr="00401D64">
        <w:rPr>
          <w:rFonts w:cs="Arial"/>
          <w:szCs w:val="22"/>
        </w:rPr>
        <w:t>next page.</w:t>
      </w:r>
    </w:p>
    <w:p w:rsidR="00300240" w:rsidRPr="00401D64" w:rsidRDefault="0030024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5346" w:rsidRPr="00401D64" w:rsidRDefault="00747E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u w:val="single"/>
        </w:rPr>
        <w:drawing>
          <wp:anchor distT="0" distB="0" distL="114300" distR="114300" simplePos="0" relativeHeight="251687936" behindDoc="1" locked="0" layoutInCell="1" allowOverlap="1">
            <wp:simplePos x="0" y="0"/>
            <wp:positionH relativeFrom="column">
              <wp:posOffset>3105150</wp:posOffset>
            </wp:positionH>
            <wp:positionV relativeFrom="paragraph">
              <wp:posOffset>26670</wp:posOffset>
            </wp:positionV>
            <wp:extent cx="2838450" cy="3905250"/>
            <wp:effectExtent l="19050" t="0" r="0" b="0"/>
            <wp:wrapTight wrapText="bothSides">
              <wp:wrapPolygon edited="0">
                <wp:start x="-145" y="0"/>
                <wp:lineTo x="-145" y="21495"/>
                <wp:lineTo x="21600" y="21495"/>
                <wp:lineTo x="21600" y="0"/>
                <wp:lineTo x="-145"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1" cstate="print"/>
                    <a:srcRect/>
                    <a:stretch>
                      <a:fillRect/>
                    </a:stretch>
                  </pic:blipFill>
                  <pic:spPr bwMode="auto">
                    <a:xfrm>
                      <a:off x="0" y="0"/>
                      <a:ext cx="2838450" cy="3905250"/>
                    </a:xfrm>
                    <a:prstGeom prst="rect">
                      <a:avLst/>
                    </a:prstGeom>
                    <a:noFill/>
                    <a:ln w="9525">
                      <a:noFill/>
                      <a:miter lim="800000"/>
                      <a:headEnd/>
                      <a:tailEnd/>
                    </a:ln>
                  </pic:spPr>
                </pic:pic>
              </a:graphicData>
            </a:graphic>
          </wp:anchor>
        </w:drawing>
      </w:r>
      <w:r w:rsidR="006233E1" w:rsidRPr="00401D64">
        <w:rPr>
          <w:rFonts w:cs="Arial"/>
          <w:szCs w:val="22"/>
          <w:u w:val="single"/>
        </w:rPr>
        <w:t>Tabs</w:t>
      </w:r>
      <w:r w:rsidR="00300240" w:rsidRPr="00401D64">
        <w:rPr>
          <w:rFonts w:cs="Arial"/>
          <w:szCs w:val="22"/>
        </w:rPr>
        <w:t>:</w:t>
      </w:r>
    </w:p>
    <w:p w:rsidR="00356670" w:rsidRPr="00401D64" w:rsidRDefault="00524A3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b/>
          <w:szCs w:val="22"/>
        </w:rPr>
        <w:t>Home</w:t>
      </w:r>
      <w:r w:rsidRPr="00401D64">
        <w:rPr>
          <w:rFonts w:cs="Arial"/>
          <w:szCs w:val="22"/>
        </w:rPr>
        <w:t xml:space="preserve"> tab, click on Paragraph</w:t>
      </w:r>
      <w:r w:rsidR="00BF76CD" w:rsidRPr="00401D64">
        <w:rPr>
          <w:rFonts w:cs="Arial"/>
          <w:szCs w:val="22"/>
        </w:rPr>
        <w:t xml:space="preserve"> (box</w:t>
      </w:r>
      <w:r w:rsidR="008612CE" w:rsidRPr="00401D64">
        <w:rPr>
          <w:rFonts w:cs="Arial"/>
          <w:szCs w:val="22"/>
        </w:rPr>
        <w:t xml:space="preserve"> </w:t>
      </w:r>
      <w:r w:rsidR="006C63F0" w:rsidRPr="00401D64">
        <w:rPr>
          <w:rFonts w:cs="Arial"/>
          <w:szCs w:val="22"/>
        </w:rPr>
        <w:t>below</w:t>
      </w:r>
      <w:r w:rsidR="008612CE" w:rsidRPr="00401D64">
        <w:rPr>
          <w:rFonts w:cs="Arial"/>
          <w:szCs w:val="22"/>
        </w:rPr>
        <w:t xml:space="preserve"> </w:t>
      </w:r>
      <w:r w:rsidR="00BF76CD" w:rsidRPr="00401D64">
        <w:rPr>
          <w:rFonts w:cs="Arial"/>
          <w:szCs w:val="22"/>
        </w:rPr>
        <w:t>appears)</w:t>
      </w:r>
      <w:r w:rsidR="008612CE" w:rsidRPr="00401D64">
        <w:rPr>
          <w:rFonts w:cs="Arial"/>
          <w:szCs w:val="22"/>
        </w:rPr>
        <w:t xml:space="preserve">. </w:t>
      </w:r>
      <w:r w:rsidR="006233E1" w:rsidRPr="00401D64">
        <w:rPr>
          <w:rFonts w:cs="Arial"/>
          <w:szCs w:val="22"/>
        </w:rPr>
        <w:t xml:space="preserve">Click on Tabs (bottom left) and enter </w:t>
      </w:r>
      <w:r w:rsidR="0016355D" w:rsidRPr="00401D64">
        <w:rPr>
          <w:rFonts w:cs="Arial"/>
          <w:szCs w:val="22"/>
        </w:rPr>
        <w:t xml:space="preserve">the list of settings from Exhibit 5 </w:t>
      </w:r>
      <w:r w:rsidR="006C63F0" w:rsidRPr="00401D64">
        <w:rPr>
          <w:rFonts w:cs="Arial"/>
          <w:szCs w:val="22"/>
        </w:rPr>
        <w:t>for tab settings for body of document</w:t>
      </w:r>
      <w:r w:rsidR="006233E1" w:rsidRPr="00401D64">
        <w:rPr>
          <w:rFonts w:cs="Arial"/>
          <w:szCs w:val="22"/>
        </w:rPr>
        <w:t xml:space="preserve">. </w:t>
      </w:r>
    </w:p>
    <w:p w:rsidR="00356670" w:rsidRPr="00401D64" w:rsidRDefault="0035667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rsidR="00356670" w:rsidRPr="00401D64" w:rsidRDefault="006C63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b/>
          <w:szCs w:val="22"/>
        </w:rPr>
      </w:pPr>
      <w:r w:rsidRPr="00401D64">
        <w:rPr>
          <w:rFonts w:cs="Arial"/>
          <w:szCs w:val="22"/>
        </w:rPr>
        <w:t>A</w:t>
      </w:r>
      <w:r w:rsidR="006233E1" w:rsidRPr="00401D64">
        <w:rPr>
          <w:rFonts w:cs="Arial"/>
          <w:szCs w:val="22"/>
        </w:rPr>
        <w:t>djust tabs while working on the document</w:t>
      </w:r>
      <w:r w:rsidR="0016355D" w:rsidRPr="00401D64">
        <w:rPr>
          <w:rFonts w:cs="Arial"/>
          <w:szCs w:val="22"/>
        </w:rPr>
        <w:t xml:space="preserve"> by highlighting text to be formatted, clicking on</w:t>
      </w:r>
      <w:r w:rsidR="00293647" w:rsidRPr="00401D64">
        <w:rPr>
          <w:rFonts w:cs="Arial"/>
          <w:szCs w:val="22"/>
        </w:rPr>
        <w:t xml:space="preserve"> </w:t>
      </w:r>
      <w:r w:rsidR="006233E1" w:rsidRPr="00401D64">
        <w:rPr>
          <w:rFonts w:cs="Arial"/>
          <w:szCs w:val="22"/>
        </w:rPr>
        <w:t>Paragraph</w:t>
      </w:r>
      <w:r w:rsidR="00356670" w:rsidRPr="00401D64">
        <w:rPr>
          <w:rFonts w:cs="Arial"/>
          <w:szCs w:val="22"/>
        </w:rPr>
        <w:t>,</w:t>
      </w:r>
      <w:r w:rsidR="006233E1" w:rsidRPr="00401D64">
        <w:rPr>
          <w:rFonts w:cs="Arial"/>
          <w:szCs w:val="22"/>
        </w:rPr>
        <w:t xml:space="preserve"> </w:t>
      </w:r>
      <w:r w:rsidR="0016355D" w:rsidRPr="00401D64">
        <w:rPr>
          <w:rFonts w:cs="Arial"/>
          <w:szCs w:val="22"/>
        </w:rPr>
        <w:t xml:space="preserve">and </w:t>
      </w:r>
      <w:r w:rsidRPr="00401D64">
        <w:rPr>
          <w:rFonts w:cs="Arial"/>
          <w:szCs w:val="22"/>
        </w:rPr>
        <w:t>e</w:t>
      </w:r>
      <w:r w:rsidR="00524A35" w:rsidRPr="00401D64">
        <w:rPr>
          <w:rFonts w:cs="Arial"/>
          <w:szCs w:val="22"/>
        </w:rPr>
        <w:t>nter</w:t>
      </w:r>
      <w:r w:rsidR="0016355D" w:rsidRPr="00401D64">
        <w:rPr>
          <w:rFonts w:cs="Arial"/>
          <w:szCs w:val="22"/>
        </w:rPr>
        <w:t>ing</w:t>
      </w:r>
      <w:r w:rsidR="006233E1" w:rsidRPr="00401D64">
        <w:rPr>
          <w:rFonts w:cs="Arial"/>
          <w:szCs w:val="22"/>
        </w:rPr>
        <w:t>:</w:t>
      </w:r>
      <w:r w:rsidR="008612CE" w:rsidRPr="00401D64">
        <w:rPr>
          <w:rFonts w:cs="Arial"/>
          <w:b/>
          <w:szCs w:val="22"/>
        </w:rPr>
        <w:t xml:space="preserve"> </w:t>
      </w:r>
    </w:p>
    <w:p w:rsidR="00356670" w:rsidRPr="00401D64" w:rsidRDefault="002F0F9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Alignment</w:t>
      </w:r>
      <w:r w:rsidR="00657BD1">
        <w:rPr>
          <w:rFonts w:cs="Arial"/>
          <w:szCs w:val="22"/>
        </w:rPr>
        <w:t xml:space="preserve"> </w:t>
      </w:r>
      <w:r w:rsidRPr="00401D64">
        <w:rPr>
          <w:rFonts w:cs="Arial"/>
          <w:szCs w:val="22"/>
        </w:rPr>
        <w:t>=</w:t>
      </w:r>
      <w:r w:rsidR="00657BD1">
        <w:rPr>
          <w:rFonts w:cs="Arial"/>
          <w:szCs w:val="22"/>
        </w:rPr>
        <w:t xml:space="preserve"> </w:t>
      </w:r>
      <w:ins w:id="676" w:author="Author" w:date="2012-11-15T12:02:00Z">
        <w:r w:rsidR="00790C2D">
          <w:rPr>
            <w:rFonts w:cs="Arial"/>
            <w:szCs w:val="22"/>
          </w:rPr>
          <w:t>Left</w:t>
        </w:r>
      </w:ins>
    </w:p>
    <w:p w:rsidR="00293647" w:rsidRPr="00401D64" w:rsidRDefault="0029364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Left Indentation</w:t>
      </w:r>
    </w:p>
    <w:p w:rsidR="002F0F94" w:rsidRPr="00401D64" w:rsidRDefault="00CD0C4B" w:rsidP="006F6263">
      <w:pPr>
        <w:pStyle w:val="ListParagraph"/>
        <w:numPr>
          <w:ilvl w:val="0"/>
          <w:numId w:val="31"/>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spellStart"/>
      <w:r w:rsidRPr="00401D64">
        <w:rPr>
          <w:rFonts w:cs="Arial"/>
          <w:szCs w:val="22"/>
        </w:rPr>
        <w:t>a,b,c</w:t>
      </w:r>
      <w:proofErr w:type="spellEnd"/>
      <w:r w:rsidRPr="00401D64">
        <w:rPr>
          <w:rFonts w:cs="Arial"/>
          <w:szCs w:val="22"/>
        </w:rPr>
        <w:t xml:space="preserve"> </w:t>
      </w:r>
      <w:r w:rsidR="002F0F94" w:rsidRPr="00401D64">
        <w:rPr>
          <w:rFonts w:cs="Arial"/>
          <w:szCs w:val="22"/>
        </w:rPr>
        <w:t>=</w:t>
      </w:r>
      <w:r w:rsidRPr="00401D64">
        <w:rPr>
          <w:rFonts w:cs="Arial"/>
          <w:szCs w:val="22"/>
        </w:rPr>
        <w:t xml:space="preserve"> </w:t>
      </w:r>
      <w:r w:rsidR="002F0F94" w:rsidRPr="00401D64">
        <w:rPr>
          <w:rFonts w:cs="Arial"/>
          <w:szCs w:val="22"/>
        </w:rPr>
        <w:t>0.19”</w:t>
      </w:r>
      <w:r w:rsidR="00475A40" w:rsidRPr="00401D64">
        <w:rPr>
          <w:rFonts w:cs="Arial"/>
          <w:szCs w:val="22"/>
        </w:rPr>
        <w:t xml:space="preserve"> </w:t>
      </w:r>
      <w:r w:rsidR="002F0F94" w:rsidRPr="00401D64">
        <w:rPr>
          <w:rFonts w:cs="Arial"/>
          <w:szCs w:val="22"/>
        </w:rPr>
        <w:t>Hanging by 0.37”</w:t>
      </w:r>
    </w:p>
    <w:p w:rsidR="001B5562" w:rsidRPr="00401D64" w:rsidRDefault="006C63F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1,2,</w:t>
      </w:r>
      <w:r w:rsidR="00CD0C4B" w:rsidRPr="00401D64">
        <w:rPr>
          <w:rFonts w:cs="Arial"/>
          <w:szCs w:val="22"/>
        </w:rPr>
        <w:t xml:space="preserve">3 </w:t>
      </w:r>
      <w:r w:rsidR="001B5562" w:rsidRPr="00401D64">
        <w:rPr>
          <w:rFonts w:cs="Arial"/>
          <w:szCs w:val="22"/>
        </w:rPr>
        <w:t>=</w:t>
      </w:r>
      <w:r w:rsidR="00CD0C4B" w:rsidRPr="00401D64">
        <w:rPr>
          <w:rFonts w:cs="Arial"/>
          <w:szCs w:val="22"/>
        </w:rPr>
        <w:t xml:space="preserve"> </w:t>
      </w:r>
      <w:r w:rsidR="001B5562" w:rsidRPr="00401D64">
        <w:rPr>
          <w:rFonts w:cs="Arial"/>
          <w:szCs w:val="22"/>
        </w:rPr>
        <w:t>0.56</w:t>
      </w:r>
      <w:r w:rsidR="004042FB" w:rsidRPr="00401D64">
        <w:rPr>
          <w:rFonts w:cs="Arial"/>
          <w:szCs w:val="22"/>
        </w:rPr>
        <w:t>”</w:t>
      </w:r>
      <w:r w:rsidR="001B5562" w:rsidRPr="00401D64">
        <w:rPr>
          <w:rFonts w:cs="Arial"/>
          <w:szCs w:val="22"/>
        </w:rPr>
        <w:t xml:space="preserve"> Hanging by 0.44”</w:t>
      </w:r>
    </w:p>
    <w:p w:rsidR="00732080" w:rsidRPr="00401D64" w:rsidRDefault="0073208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w:t>
      </w:r>
      <w:r w:rsidR="009B746D" w:rsidRPr="00401D64">
        <w:rPr>
          <w:rFonts w:cs="Arial"/>
          <w:szCs w:val="22"/>
        </w:rPr>
        <w:t>1</w:t>
      </w:r>
      <w:r w:rsidRPr="00401D64">
        <w:rPr>
          <w:rFonts w:cs="Arial"/>
          <w:szCs w:val="22"/>
        </w:rPr>
        <w:t>), (</w:t>
      </w:r>
      <w:r w:rsidR="009B746D" w:rsidRPr="00401D64">
        <w:rPr>
          <w:rFonts w:cs="Arial"/>
          <w:szCs w:val="22"/>
        </w:rPr>
        <w:t>2</w:t>
      </w:r>
      <w:r w:rsidRPr="00401D64">
        <w:rPr>
          <w:rFonts w:cs="Arial"/>
          <w:szCs w:val="22"/>
        </w:rPr>
        <w:t>), (</w:t>
      </w:r>
      <w:r w:rsidR="009B746D" w:rsidRPr="00401D64">
        <w:rPr>
          <w:rFonts w:cs="Arial"/>
          <w:szCs w:val="22"/>
        </w:rPr>
        <w:t>3</w:t>
      </w:r>
      <w:r w:rsidRPr="00401D64">
        <w:rPr>
          <w:rFonts w:cs="Arial"/>
          <w:szCs w:val="22"/>
        </w:rPr>
        <w:t>)</w:t>
      </w:r>
      <w:r w:rsidR="00CD0C4B" w:rsidRPr="00401D64">
        <w:rPr>
          <w:rFonts w:cs="Arial"/>
          <w:szCs w:val="22"/>
        </w:rPr>
        <w:t xml:space="preserve"> </w:t>
      </w:r>
      <w:r w:rsidR="00475A40" w:rsidRPr="00401D64">
        <w:rPr>
          <w:rFonts w:cs="Arial"/>
          <w:szCs w:val="22"/>
        </w:rPr>
        <w:t>=</w:t>
      </w:r>
      <w:r w:rsidR="00CD0C4B" w:rsidRPr="00401D64">
        <w:rPr>
          <w:rFonts w:cs="Arial"/>
          <w:szCs w:val="22"/>
        </w:rPr>
        <w:t xml:space="preserve"> </w:t>
      </w:r>
      <w:r w:rsidR="00475A40" w:rsidRPr="00401D64">
        <w:rPr>
          <w:rFonts w:cs="Arial"/>
          <w:szCs w:val="22"/>
        </w:rPr>
        <w:t>1.</w:t>
      </w:r>
      <w:r w:rsidR="00293647" w:rsidRPr="00401D64">
        <w:rPr>
          <w:rFonts w:cs="Arial"/>
          <w:szCs w:val="22"/>
        </w:rPr>
        <w:t>00</w:t>
      </w:r>
      <w:r w:rsidR="00475A40" w:rsidRPr="00401D64">
        <w:rPr>
          <w:rFonts w:cs="Arial"/>
          <w:szCs w:val="22"/>
        </w:rPr>
        <w:t>”</w:t>
      </w:r>
      <w:r w:rsidRPr="00401D64">
        <w:rPr>
          <w:rFonts w:cs="Arial"/>
          <w:szCs w:val="22"/>
        </w:rPr>
        <w:t xml:space="preserve"> Hanging by </w:t>
      </w:r>
      <w:r w:rsidR="00842BF4" w:rsidRPr="00401D64">
        <w:rPr>
          <w:rFonts w:cs="Arial"/>
          <w:szCs w:val="22"/>
        </w:rPr>
        <w:t>0</w:t>
      </w:r>
      <w:r w:rsidRPr="00401D64">
        <w:rPr>
          <w:rFonts w:cs="Arial"/>
          <w:szCs w:val="22"/>
        </w:rPr>
        <w:t>.44”</w:t>
      </w:r>
    </w:p>
    <w:p w:rsidR="006C63F0" w:rsidRPr="00401D64" w:rsidRDefault="006C63F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(a),(b),(c)</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1.</w:t>
      </w:r>
      <w:r w:rsidR="00293647" w:rsidRPr="00401D64">
        <w:rPr>
          <w:rFonts w:cs="Arial"/>
          <w:szCs w:val="22"/>
        </w:rPr>
        <w:t>44</w:t>
      </w:r>
      <w:r w:rsidRPr="00401D64">
        <w:rPr>
          <w:rFonts w:cs="Arial"/>
          <w:szCs w:val="22"/>
        </w:rPr>
        <w:t>”</w:t>
      </w:r>
      <w:r w:rsidR="00293647" w:rsidRPr="00401D64">
        <w:rPr>
          <w:rFonts w:cs="Arial"/>
          <w:szCs w:val="22"/>
        </w:rPr>
        <w:t xml:space="preserve"> </w:t>
      </w:r>
      <w:r w:rsidRPr="00401D64">
        <w:rPr>
          <w:rFonts w:cs="Arial"/>
          <w:szCs w:val="22"/>
        </w:rPr>
        <w:t>Hanging by 0.44”</w:t>
      </w:r>
    </w:p>
    <w:p w:rsidR="00293647" w:rsidRPr="00401D64" w:rsidRDefault="00293647"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Right indentation</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0”</w:t>
      </w:r>
    </w:p>
    <w:p w:rsidR="0016355D" w:rsidRPr="00401D64" w:rsidRDefault="0016355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Spacing Before and After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0</w:t>
      </w:r>
    </w:p>
    <w:p w:rsidR="0016355D" w:rsidRPr="00401D64" w:rsidRDefault="0016355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Line spacing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Single</w:t>
      </w:r>
    </w:p>
    <w:p w:rsidR="00732080" w:rsidRPr="00401D64" w:rsidRDefault="0073208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2684" w:rsidRPr="00401D64" w:rsidRDefault="00BD240F" w:rsidP="006F6263">
      <w:pPr>
        <w:rPr>
          <w:szCs w:val="22"/>
        </w:rPr>
      </w:pPr>
      <w:r w:rsidRPr="00BD240F">
        <w:rPr>
          <w:rFonts w:cs="Arial"/>
          <w:noProof/>
          <w:szCs w:val="22"/>
        </w:rPr>
        <w:pict>
          <v:shapetype id="_x0000_t202" coordsize="21600,21600" o:spt="202" path="m,l,21600r21600,l21600,xe">
            <v:stroke joinstyle="miter"/>
            <v:path gradientshapeok="t" o:connecttype="rect"/>
          </v:shapetype>
          <v:shape id="_x0000_s1038" type="#_x0000_t202" style="position:absolute;margin-left:238.65pt;margin-top:13.3pt;width:247.7pt;height:26.6pt;z-index:251684864;mso-width-relative:margin;mso-height-relative:margin" filled="f" stroked="f">
            <v:textbox style="mso-next-textbox:#_x0000_s1038">
              <w:txbxContent>
                <w:p w:rsidR="006079F5" w:rsidRPr="001C5D98" w:rsidRDefault="006079F5" w:rsidP="001C5D98">
                  <w:pPr>
                    <w:jc w:val="center"/>
                    <w:rPr>
                      <w:sz w:val="24"/>
                    </w:rPr>
                  </w:pPr>
                  <w:r w:rsidRPr="001C5D98">
                    <w:rPr>
                      <w:sz w:val="24"/>
                    </w:rPr>
                    <w:t xml:space="preserve">Example of formatting for </w:t>
                  </w:r>
                  <w:proofErr w:type="spellStart"/>
                  <w:r w:rsidRPr="001C5D98">
                    <w:rPr>
                      <w:sz w:val="24"/>
                    </w:rPr>
                    <w:t>a</w:t>
                  </w:r>
                  <w:proofErr w:type="gramStart"/>
                  <w:r w:rsidRPr="001C5D98">
                    <w:rPr>
                      <w:sz w:val="24"/>
                    </w:rPr>
                    <w:t>,b,c</w:t>
                  </w:r>
                  <w:proofErr w:type="spellEnd"/>
                  <w:proofErr w:type="gramEnd"/>
                  <w:r w:rsidRPr="001C5D98">
                    <w:rPr>
                      <w:sz w:val="24"/>
                    </w:rPr>
                    <w:t>,</w:t>
                  </w:r>
                </w:p>
              </w:txbxContent>
            </v:textbox>
          </v:shape>
        </w:pict>
      </w:r>
      <w:r w:rsidR="001C5D98" w:rsidRPr="00401D64">
        <w:rPr>
          <w:rFonts w:cs="Arial"/>
          <w:szCs w:val="22"/>
        </w:rPr>
        <w:t xml:space="preserve">Note: </w:t>
      </w:r>
      <w:r w:rsidR="00732080" w:rsidRPr="00401D64">
        <w:rPr>
          <w:rFonts w:cs="Arial"/>
          <w:szCs w:val="22"/>
        </w:rPr>
        <w:t xml:space="preserve">The correct format can be copied </w:t>
      </w:r>
      <w:r w:rsidR="00027534" w:rsidRPr="00401D64">
        <w:rPr>
          <w:rFonts w:cs="Arial"/>
          <w:szCs w:val="22"/>
        </w:rPr>
        <w:t>from one section to another by highlighting text from the section you want copied, clicking on the Format Paint (brush icon), and highlighting the section to which you want the format copied.</w:t>
      </w:r>
    </w:p>
    <w:p w:rsidR="001C7917" w:rsidRPr="00401D64" w:rsidRDefault="004234DF"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05"/>
        <w:outlineLvl w:val="1"/>
        <w:rPr>
          <w:szCs w:val="22"/>
        </w:rPr>
      </w:pPr>
      <w:r w:rsidRPr="00401D64">
        <w:rPr>
          <w:rFonts w:cs="Arial"/>
          <w:szCs w:val="22"/>
        </w:rPr>
        <w:br w:type="page"/>
      </w:r>
    </w:p>
    <w:p w:rsidR="00F5626F" w:rsidRPr="00401D64" w:rsidRDefault="005F4C9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lastRenderedPageBreak/>
        <w:t>Footers</w:t>
      </w:r>
      <w:r w:rsidRPr="00401D64">
        <w:rPr>
          <w:rFonts w:cs="Arial"/>
          <w:szCs w:val="22"/>
        </w:rPr>
        <w:t>:</w:t>
      </w:r>
    </w:p>
    <w:p w:rsidR="00F5626F" w:rsidRPr="00401D64" w:rsidRDefault="00BF76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Insert tab, select Footer</w:t>
      </w:r>
      <w:r w:rsidR="00475A40" w:rsidRPr="00401D64">
        <w:rPr>
          <w:rFonts w:cs="Arial"/>
          <w:szCs w:val="22"/>
        </w:rPr>
        <w:t xml:space="preserve"> </w:t>
      </w:r>
      <w:r w:rsidRPr="00401D64">
        <w:rPr>
          <w:rFonts w:cs="Arial"/>
          <w:szCs w:val="22"/>
        </w:rPr>
        <w:t xml:space="preserve">and pull down to </w:t>
      </w:r>
      <w:r w:rsidR="009A58BE" w:rsidRPr="00401D64">
        <w:rPr>
          <w:rFonts w:cs="Arial"/>
          <w:szCs w:val="22"/>
        </w:rPr>
        <w:t>‘</w:t>
      </w:r>
      <w:r w:rsidRPr="00401D64">
        <w:rPr>
          <w:rFonts w:cs="Arial"/>
          <w:szCs w:val="22"/>
        </w:rPr>
        <w:t>Blank (Three Columns)</w:t>
      </w:r>
      <w:r w:rsidR="009A58BE" w:rsidRPr="00401D64">
        <w:rPr>
          <w:rFonts w:cs="Arial"/>
          <w:szCs w:val="22"/>
        </w:rPr>
        <w:t>.’</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For left footer, type: </w:t>
      </w:r>
      <w:r w:rsidR="00692B1F">
        <w:rPr>
          <w:rFonts w:cs="Arial"/>
          <w:szCs w:val="22"/>
        </w:rPr>
        <w:t xml:space="preserve"> </w:t>
      </w:r>
      <w:r w:rsidRPr="00401D64">
        <w:rPr>
          <w:rFonts w:cs="Arial"/>
          <w:szCs w:val="22"/>
        </w:rPr>
        <w:t xml:space="preserve">Issue Date: </w:t>
      </w:r>
      <w:r w:rsidR="000714E0">
        <w:rPr>
          <w:rFonts w:cs="Arial"/>
          <w:szCs w:val="22"/>
        </w:rPr>
        <w:t xml:space="preserve"> </w:t>
      </w:r>
      <w:r w:rsidRPr="00401D64">
        <w:rPr>
          <w:rFonts w:cs="Arial"/>
          <w:szCs w:val="22"/>
        </w:rPr>
        <w:t>XX/XX/XX</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right footer, type: number of document</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center footer, click Insert tab, click on Page Number, (if applicable enter any</w:t>
      </w:r>
      <w:r w:rsidR="00475A40" w:rsidRPr="00401D64">
        <w:rPr>
          <w:rFonts w:cs="Arial"/>
          <w:szCs w:val="22"/>
        </w:rPr>
        <w:t xml:space="preserve"> </w:t>
      </w:r>
      <w:r w:rsidRPr="00401D64">
        <w:rPr>
          <w:rFonts w:cs="Arial"/>
          <w:szCs w:val="22"/>
        </w:rPr>
        <w:t>prefix to the number), and select Plain Number</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030DDC" w:rsidRPr="00401D64" w:rsidRDefault="003F3CA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To make changes from one footer section to the next, open the Header/Footer toolbar by double-clicking in the footer</w:t>
      </w:r>
      <w:r w:rsidR="00293647" w:rsidRPr="00401D64">
        <w:rPr>
          <w:rFonts w:cs="Arial"/>
          <w:szCs w:val="22"/>
        </w:rPr>
        <w:t>.</w:t>
      </w:r>
      <w:r w:rsidR="00293647" w:rsidRPr="00401D64">
        <w:rPr>
          <w:rFonts w:cs="Arial"/>
          <w:szCs w:val="22"/>
        </w:rPr>
        <w:tab/>
      </w:r>
      <w:proofErr w:type="gramStart"/>
      <w:r w:rsidR="00293647" w:rsidRPr="00401D64">
        <w:rPr>
          <w:rFonts w:cs="Arial"/>
          <w:szCs w:val="22"/>
        </w:rPr>
        <w:t>C</w:t>
      </w:r>
      <w:r w:rsidR="00F5626F" w:rsidRPr="00401D64">
        <w:rPr>
          <w:rFonts w:cs="Arial"/>
          <w:szCs w:val="22"/>
        </w:rPr>
        <w:t>lick on ‘Link to Previous,’ to remove the link from the previous footer.</w:t>
      </w:r>
      <w:proofErr w:type="gramEnd"/>
      <w:r w:rsidR="00F5626F" w:rsidRPr="00401D64">
        <w:rPr>
          <w:rFonts w:cs="Arial"/>
          <w:szCs w:val="22"/>
        </w:rPr>
        <w:t xml:space="preserve">  (This is a toggle switch.)</w:t>
      </w:r>
    </w:p>
    <w:p w:rsidR="00F5626F" w:rsidRPr="00401D64" w:rsidRDefault="00F5626F"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p>
    <w:p w:rsidR="003973C2" w:rsidRPr="00401D64" w:rsidRDefault="002A4960"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Table of Contents</w:t>
      </w:r>
      <w:r w:rsidRPr="00401D64">
        <w:rPr>
          <w:sz w:val="22"/>
          <w:szCs w:val="22"/>
        </w:rPr>
        <w:t>:</w:t>
      </w:r>
    </w:p>
    <w:p w:rsidR="00A309FF"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Entries in the table of contents shall list titles and page numbers.  </w:t>
      </w:r>
    </w:p>
    <w:p w:rsidR="00A309FF" w:rsidRPr="00401D64" w:rsidRDefault="00A309FF"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835"/>
        <w:rPr>
          <w:rFonts w:cs="Arial"/>
          <w:szCs w:val="22"/>
        </w:rPr>
      </w:pPr>
    </w:p>
    <w:p w:rsidR="004614CD" w:rsidRPr="00401D64" w:rsidRDefault="004614CD" w:rsidP="006F6263">
      <w:pPr>
        <w:ind w:left="274"/>
        <w:rPr>
          <w:szCs w:val="22"/>
        </w:rPr>
      </w:pPr>
      <w:r w:rsidRPr="00401D64">
        <w:rPr>
          <w:szCs w:val="22"/>
        </w:rPr>
        <w:t>First mark the items you want displayed in the Table of Contents:</w:t>
      </w:r>
    </w:p>
    <w:p w:rsidR="004614CD" w:rsidRPr="00401D64" w:rsidRDefault="001C5D98" w:rsidP="006F6263">
      <w:pPr>
        <w:rPr>
          <w:szCs w:val="22"/>
        </w:rPr>
      </w:pPr>
      <w:r w:rsidRPr="00401D64">
        <w:rPr>
          <w:noProof/>
          <w:szCs w:val="22"/>
        </w:rPr>
        <w:drawing>
          <wp:anchor distT="0" distB="0" distL="114300" distR="114300" simplePos="0" relativeHeight="251681792" behindDoc="1" locked="0" layoutInCell="1" allowOverlap="1">
            <wp:simplePos x="0" y="0"/>
            <wp:positionH relativeFrom="column">
              <wp:posOffset>3512185</wp:posOffset>
            </wp:positionH>
            <wp:positionV relativeFrom="paragraph">
              <wp:posOffset>153035</wp:posOffset>
            </wp:positionV>
            <wp:extent cx="2620010" cy="1276350"/>
            <wp:effectExtent l="19050" t="0" r="889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2" cstate="print"/>
                    <a:srcRect l="35840" t="37719" r="35473" b="43889"/>
                    <a:stretch>
                      <a:fillRect/>
                    </a:stretch>
                  </pic:blipFill>
                  <pic:spPr bwMode="auto">
                    <a:xfrm>
                      <a:off x="0" y="0"/>
                      <a:ext cx="2620010" cy="1276350"/>
                    </a:xfrm>
                    <a:prstGeom prst="rect">
                      <a:avLst/>
                    </a:prstGeom>
                    <a:noFill/>
                    <a:ln w="9525">
                      <a:noFill/>
                      <a:miter lim="800000"/>
                      <a:headEnd/>
                      <a:tailEnd/>
                    </a:ln>
                  </pic:spPr>
                </pic:pic>
              </a:graphicData>
            </a:graphic>
          </wp:anchor>
        </w:drawing>
      </w:r>
    </w:p>
    <w:p w:rsidR="004614CD" w:rsidRPr="00401D64" w:rsidRDefault="004614CD" w:rsidP="006F6263">
      <w:pPr>
        <w:pStyle w:val="ListParagraph"/>
        <w:numPr>
          <w:ilvl w:val="0"/>
          <w:numId w:val="13"/>
        </w:numPr>
        <w:ind w:left="634"/>
        <w:contextualSpacing/>
        <w:rPr>
          <w:szCs w:val="22"/>
        </w:rPr>
      </w:pPr>
      <w:r w:rsidRPr="00401D64">
        <w:rPr>
          <w:szCs w:val="22"/>
        </w:rPr>
        <w:t xml:space="preserve">Highlight the text </w:t>
      </w:r>
      <w:r w:rsidR="00293647" w:rsidRPr="00401D64">
        <w:rPr>
          <w:szCs w:val="22"/>
        </w:rPr>
        <w:t xml:space="preserve">and </w:t>
      </w:r>
      <w:r w:rsidR="009F7DB1" w:rsidRPr="00401D64">
        <w:rPr>
          <w:szCs w:val="22"/>
        </w:rPr>
        <w:t>h</w:t>
      </w:r>
      <w:r w:rsidRPr="00401D64">
        <w:rPr>
          <w:szCs w:val="22"/>
        </w:rPr>
        <w:t>old down the keys CNTRL + SHIFT</w:t>
      </w:r>
      <w:r w:rsidR="005F4C9E" w:rsidRPr="00401D64">
        <w:rPr>
          <w:szCs w:val="22"/>
        </w:rPr>
        <w:t xml:space="preserve"> </w:t>
      </w:r>
      <w:r w:rsidRPr="00401D64">
        <w:rPr>
          <w:szCs w:val="22"/>
        </w:rPr>
        <w:t>+</w:t>
      </w:r>
      <w:r w:rsidR="005F4C9E" w:rsidRPr="00401D64">
        <w:rPr>
          <w:szCs w:val="22"/>
        </w:rPr>
        <w:t xml:space="preserve"> </w:t>
      </w:r>
      <w:r w:rsidRPr="00401D64">
        <w:rPr>
          <w:szCs w:val="22"/>
        </w:rPr>
        <w:t>the letter O</w:t>
      </w:r>
      <w:r w:rsidR="006D2C6C" w:rsidRPr="00401D64">
        <w:rPr>
          <w:szCs w:val="22"/>
        </w:rPr>
        <w:t>.</w:t>
      </w:r>
    </w:p>
    <w:p w:rsidR="00B8165B" w:rsidRPr="00401D64" w:rsidRDefault="00B8165B" w:rsidP="006F6263">
      <w:pPr>
        <w:pStyle w:val="ListParagraph"/>
        <w:spacing w:after="200" w:line="276" w:lineRule="auto"/>
        <w:ind w:left="630"/>
        <w:contextualSpacing/>
        <w:rPr>
          <w:szCs w:val="22"/>
        </w:rPr>
      </w:pPr>
    </w:p>
    <w:p w:rsidR="004614CD" w:rsidRPr="00401D64" w:rsidRDefault="004614CD" w:rsidP="006F6263">
      <w:pPr>
        <w:pStyle w:val="ListParagraph"/>
        <w:numPr>
          <w:ilvl w:val="0"/>
          <w:numId w:val="13"/>
        </w:numPr>
        <w:ind w:left="634"/>
        <w:contextualSpacing/>
        <w:rPr>
          <w:szCs w:val="22"/>
        </w:rPr>
      </w:pPr>
      <w:r w:rsidRPr="00401D64">
        <w:rPr>
          <w:szCs w:val="22"/>
        </w:rPr>
        <w:t xml:space="preserve">In the box that appears, select the Level Numbers </w:t>
      </w:r>
    </w:p>
    <w:p w:rsidR="004614CD" w:rsidRPr="00401D64" w:rsidRDefault="004614CD" w:rsidP="006F6263">
      <w:pPr>
        <w:pStyle w:val="ListParagraph"/>
        <w:ind w:left="1440"/>
        <w:contextualSpacing/>
        <w:rPr>
          <w:szCs w:val="22"/>
        </w:rPr>
      </w:pPr>
      <w:r w:rsidRPr="00401D64">
        <w:rPr>
          <w:szCs w:val="22"/>
        </w:rPr>
        <w:t>Sections (</w:t>
      </w:r>
      <w:r w:rsidR="00475A40" w:rsidRPr="00401D64">
        <w:rPr>
          <w:szCs w:val="22"/>
        </w:rPr>
        <w:t>0</w:t>
      </w:r>
      <w:r w:rsidRPr="00401D64">
        <w:rPr>
          <w:szCs w:val="22"/>
        </w:rPr>
        <w:t>040-01) = Level 1</w:t>
      </w:r>
    </w:p>
    <w:p w:rsidR="004614CD" w:rsidRPr="00401D64" w:rsidRDefault="00BD240F" w:rsidP="006F6263">
      <w:pPr>
        <w:pStyle w:val="ListParagraph"/>
        <w:ind w:left="1440"/>
        <w:contextualSpacing/>
        <w:rPr>
          <w:szCs w:val="22"/>
        </w:rPr>
      </w:pPr>
      <w:r w:rsidRPr="00BD240F">
        <w:rPr>
          <w:rFonts w:cs="Arial"/>
          <w:noProof/>
          <w:szCs w:val="22"/>
        </w:rPr>
        <w:pict>
          <v:shape id="_x0000_s1039" type="#_x0000_t202" style="position:absolute;left:0;text-align:left;margin-left:279.3pt;margin-top:5pt;width:217.25pt;height:33.25pt;z-index:251685888;mso-width-relative:margin;mso-height-relative:margin" stroked="f">
            <v:textbox style="mso-next-textbox:#_x0000_s1039;mso-fit-shape-to-text:t">
              <w:txbxContent>
                <w:p w:rsidR="006079F5" w:rsidRDefault="006079F5" w:rsidP="001C5D98">
                  <w:pPr>
                    <w:jc w:val="center"/>
                  </w:pPr>
                  <w:r>
                    <w:t>Box that appears after entering SHIFT+CNTRL+O</w:t>
                  </w:r>
                </w:p>
              </w:txbxContent>
            </v:textbox>
          </v:shape>
        </w:pict>
      </w:r>
      <w:r w:rsidR="004614CD" w:rsidRPr="00401D64">
        <w:rPr>
          <w:szCs w:val="22"/>
        </w:rPr>
        <w:t>Subsections (01.01) = Level 2</w:t>
      </w:r>
    </w:p>
    <w:p w:rsidR="004614CD" w:rsidRDefault="004614CD" w:rsidP="006F6263">
      <w:pPr>
        <w:pStyle w:val="ListParagraph"/>
        <w:ind w:left="1440"/>
        <w:contextualSpacing/>
        <w:rPr>
          <w:szCs w:val="22"/>
        </w:rPr>
      </w:pPr>
      <w:r w:rsidRPr="00401D64">
        <w:rPr>
          <w:szCs w:val="22"/>
        </w:rPr>
        <w:t xml:space="preserve">Add additional levels if appropriate </w:t>
      </w:r>
    </w:p>
    <w:p w:rsidR="00DB26D6" w:rsidRPr="00401D64" w:rsidRDefault="00DB26D6" w:rsidP="006F6263">
      <w:pPr>
        <w:pStyle w:val="ListParagraph"/>
        <w:ind w:left="1440"/>
        <w:contextualSpacing/>
        <w:rPr>
          <w:szCs w:val="22"/>
        </w:rPr>
      </w:pPr>
    </w:p>
    <w:p w:rsidR="004614CD" w:rsidRPr="00401D64" w:rsidRDefault="009F7DB1" w:rsidP="006F6263">
      <w:pPr>
        <w:ind w:left="274"/>
        <w:rPr>
          <w:szCs w:val="22"/>
        </w:rPr>
      </w:pPr>
      <w:r w:rsidRPr="00401D64">
        <w:rPr>
          <w:szCs w:val="22"/>
        </w:rPr>
        <w:t xml:space="preserve">After all items are marked, </w:t>
      </w:r>
      <w:r w:rsidR="004614CD" w:rsidRPr="00401D64">
        <w:rPr>
          <w:szCs w:val="22"/>
        </w:rPr>
        <w:t>display the Table of Contents.</w:t>
      </w:r>
    </w:p>
    <w:p w:rsidR="004614CD" w:rsidRPr="00401D64" w:rsidRDefault="004614CD" w:rsidP="006F6263">
      <w:pPr>
        <w:rPr>
          <w:szCs w:val="22"/>
        </w:rPr>
      </w:pPr>
    </w:p>
    <w:p w:rsidR="006D2C6C" w:rsidRPr="00401D64" w:rsidRDefault="00F0221C" w:rsidP="006F6263">
      <w:pPr>
        <w:pStyle w:val="ListParagraph"/>
        <w:numPr>
          <w:ilvl w:val="0"/>
          <w:numId w:val="13"/>
        </w:numPr>
        <w:ind w:left="807" w:hanging="533"/>
        <w:contextualSpacing/>
        <w:rPr>
          <w:szCs w:val="22"/>
        </w:rPr>
      </w:pPr>
      <w:r w:rsidRPr="00401D64">
        <w:rPr>
          <w:noProof/>
          <w:szCs w:val="22"/>
        </w:rPr>
        <w:drawing>
          <wp:anchor distT="0" distB="0" distL="114300" distR="114300" simplePos="0" relativeHeight="251683840" behindDoc="0" locked="0" layoutInCell="1" allowOverlap="1">
            <wp:simplePos x="0" y="0"/>
            <wp:positionH relativeFrom="column">
              <wp:posOffset>3512185</wp:posOffset>
            </wp:positionH>
            <wp:positionV relativeFrom="paragraph">
              <wp:posOffset>752475</wp:posOffset>
            </wp:positionV>
            <wp:extent cx="2341880" cy="2030095"/>
            <wp:effectExtent l="1905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3" cstate="print"/>
                    <a:srcRect l="32136" t="25562" r="31927" b="32865"/>
                    <a:stretch>
                      <a:fillRect/>
                    </a:stretch>
                  </pic:blipFill>
                  <pic:spPr bwMode="auto">
                    <a:xfrm>
                      <a:off x="0" y="0"/>
                      <a:ext cx="2341880" cy="2030095"/>
                    </a:xfrm>
                    <a:prstGeom prst="rect">
                      <a:avLst/>
                    </a:prstGeom>
                    <a:noFill/>
                    <a:ln w="9525">
                      <a:noFill/>
                      <a:miter lim="800000"/>
                      <a:headEnd/>
                      <a:tailEnd/>
                    </a:ln>
                  </pic:spPr>
                </pic:pic>
              </a:graphicData>
            </a:graphic>
          </wp:anchor>
        </w:drawing>
      </w:r>
      <w:r w:rsidRPr="00401D64">
        <w:rPr>
          <w:noProof/>
          <w:szCs w:val="22"/>
        </w:rPr>
        <w:drawing>
          <wp:anchor distT="0" distB="0" distL="114300" distR="114300" simplePos="0" relativeHeight="251682816" behindDoc="1" locked="0" layoutInCell="1" allowOverlap="1">
            <wp:simplePos x="0" y="0"/>
            <wp:positionH relativeFrom="column">
              <wp:posOffset>-157480</wp:posOffset>
            </wp:positionH>
            <wp:positionV relativeFrom="paragraph">
              <wp:posOffset>756285</wp:posOffset>
            </wp:positionV>
            <wp:extent cx="3585210" cy="3072765"/>
            <wp:effectExtent l="19050" t="0" r="0" b="0"/>
            <wp:wrapTight wrapText="bothSides">
              <wp:wrapPolygon edited="0">
                <wp:start x="-115" y="0"/>
                <wp:lineTo x="-115" y="21426"/>
                <wp:lineTo x="21577" y="21426"/>
                <wp:lineTo x="21577" y="0"/>
                <wp:lineTo x="-11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cstate="print"/>
                    <a:srcRect l="25181" t="32615" r="23605" b="8623"/>
                    <a:stretch>
                      <a:fillRect/>
                    </a:stretch>
                  </pic:blipFill>
                  <pic:spPr bwMode="auto">
                    <a:xfrm>
                      <a:off x="0" y="0"/>
                      <a:ext cx="3585210" cy="3072765"/>
                    </a:xfrm>
                    <a:prstGeom prst="rect">
                      <a:avLst/>
                    </a:prstGeom>
                    <a:noFill/>
                    <a:ln w="9525">
                      <a:noFill/>
                      <a:miter lim="800000"/>
                      <a:headEnd/>
                      <a:tailEnd/>
                    </a:ln>
                  </pic:spPr>
                </pic:pic>
              </a:graphicData>
            </a:graphic>
          </wp:anchor>
        </w:drawing>
      </w:r>
      <w:r w:rsidR="009F7DB1" w:rsidRPr="00401D64">
        <w:rPr>
          <w:szCs w:val="22"/>
        </w:rPr>
        <w:t>Click on the</w:t>
      </w:r>
      <w:r w:rsidR="00A326F2" w:rsidRPr="00401D64">
        <w:rPr>
          <w:szCs w:val="22"/>
        </w:rPr>
        <w:t xml:space="preserve"> place where you want the table of contents inserted.  </w:t>
      </w:r>
      <w:r w:rsidR="004614CD" w:rsidRPr="00401D64">
        <w:rPr>
          <w:szCs w:val="22"/>
        </w:rPr>
        <w:t xml:space="preserve">On the </w:t>
      </w:r>
      <w:r w:rsidR="004614CD" w:rsidRPr="00401D64">
        <w:rPr>
          <w:b/>
          <w:szCs w:val="22"/>
        </w:rPr>
        <w:t>References</w:t>
      </w:r>
      <w:r w:rsidR="004614CD" w:rsidRPr="00401D64">
        <w:rPr>
          <w:szCs w:val="22"/>
        </w:rPr>
        <w:t xml:space="preserve"> tab, select Table of Contents</w:t>
      </w:r>
      <w:r w:rsidR="009F7DB1" w:rsidRPr="00401D64">
        <w:rPr>
          <w:szCs w:val="22"/>
        </w:rPr>
        <w:t>.  P</w:t>
      </w:r>
      <w:r w:rsidR="004614CD" w:rsidRPr="00401D64">
        <w:rPr>
          <w:szCs w:val="22"/>
        </w:rPr>
        <w:t>ull down to Insert Table of Contents (see image</w:t>
      </w:r>
      <w:r w:rsidR="00C734D3" w:rsidRPr="00401D64">
        <w:rPr>
          <w:szCs w:val="22"/>
        </w:rPr>
        <w:t xml:space="preserve"> </w:t>
      </w:r>
      <w:r w:rsidR="001C5D98" w:rsidRPr="00401D64">
        <w:rPr>
          <w:szCs w:val="22"/>
        </w:rPr>
        <w:t xml:space="preserve">below </w:t>
      </w:r>
      <w:r w:rsidR="00C734D3" w:rsidRPr="00401D64">
        <w:rPr>
          <w:szCs w:val="22"/>
        </w:rPr>
        <w:t>at left</w:t>
      </w:r>
      <w:r w:rsidR="004614CD" w:rsidRPr="00401D64">
        <w:rPr>
          <w:szCs w:val="22"/>
        </w:rPr>
        <w:t>)</w:t>
      </w:r>
      <w:r w:rsidR="009F7DB1" w:rsidRPr="00401D64">
        <w:rPr>
          <w:szCs w:val="22"/>
        </w:rPr>
        <w:t xml:space="preserve">. </w:t>
      </w:r>
      <w:r w:rsidR="004614CD" w:rsidRPr="00401D64">
        <w:rPr>
          <w:rFonts w:cs="Arial"/>
          <w:szCs w:val="22"/>
        </w:rPr>
        <w:t>Uncheck</w:t>
      </w:r>
      <w:r w:rsidR="00510859" w:rsidRPr="00401D64">
        <w:rPr>
          <w:rFonts w:cs="Arial"/>
          <w:szCs w:val="22"/>
        </w:rPr>
        <w:t xml:space="preserve"> Use hyperlinks instead of page numbers</w:t>
      </w:r>
      <w:r w:rsidR="009A58BE" w:rsidRPr="00401D64">
        <w:rPr>
          <w:rFonts w:cs="Arial"/>
          <w:szCs w:val="22"/>
        </w:rPr>
        <w:t xml:space="preserve"> </w:t>
      </w:r>
      <w:r w:rsidR="009A58BE" w:rsidRPr="00401D64">
        <w:rPr>
          <w:szCs w:val="22"/>
        </w:rPr>
        <w:t>and c</w:t>
      </w:r>
      <w:r w:rsidR="00510859" w:rsidRPr="00401D64">
        <w:rPr>
          <w:szCs w:val="22"/>
        </w:rPr>
        <w:t>lick on Option</w:t>
      </w:r>
      <w:r w:rsidR="00A06B01" w:rsidRPr="00401D64">
        <w:rPr>
          <w:szCs w:val="22"/>
        </w:rPr>
        <w:t xml:space="preserve">s. </w:t>
      </w:r>
      <w:r w:rsidR="006D2C6C" w:rsidRPr="00401D64">
        <w:rPr>
          <w:szCs w:val="22"/>
        </w:rPr>
        <w:t>(This brings up</w:t>
      </w:r>
      <w:r w:rsidR="00A06B01" w:rsidRPr="00401D64">
        <w:rPr>
          <w:szCs w:val="22"/>
        </w:rPr>
        <w:t xml:space="preserve"> the</w:t>
      </w:r>
      <w:r w:rsidR="006D2C6C" w:rsidRPr="00401D64">
        <w:rPr>
          <w:szCs w:val="22"/>
        </w:rPr>
        <w:t xml:space="preserve"> image</w:t>
      </w:r>
      <w:r w:rsidR="00C734D3" w:rsidRPr="00401D64">
        <w:rPr>
          <w:szCs w:val="22"/>
        </w:rPr>
        <w:t xml:space="preserve"> at right</w:t>
      </w:r>
      <w:r w:rsidR="006D2C6C" w:rsidRPr="00401D64">
        <w:rPr>
          <w:szCs w:val="22"/>
        </w:rPr>
        <w:t>).</w:t>
      </w:r>
    </w:p>
    <w:p w:rsidR="00510859" w:rsidRPr="00401D64" w:rsidRDefault="00510859" w:rsidP="004614CD">
      <w:pPr>
        <w:pStyle w:val="ListParagraph"/>
        <w:rPr>
          <w:szCs w:val="22"/>
        </w:rPr>
      </w:pPr>
    </w:p>
    <w:p w:rsidR="00510859" w:rsidRDefault="00510859" w:rsidP="004614CD">
      <w:pPr>
        <w:rPr>
          <w:szCs w:val="22"/>
        </w:rPr>
      </w:pPr>
    </w:p>
    <w:p w:rsidR="00DB26D6" w:rsidRPr="00401D64" w:rsidRDefault="00DB26D6" w:rsidP="004614CD">
      <w:pPr>
        <w:rPr>
          <w:szCs w:val="22"/>
        </w:rPr>
      </w:pPr>
    </w:p>
    <w:p w:rsidR="002C2978" w:rsidRPr="00401D64" w:rsidRDefault="002C2978" w:rsidP="006F6263">
      <w:pPr>
        <w:pStyle w:val="ListParagraph"/>
        <w:numPr>
          <w:ilvl w:val="0"/>
          <w:numId w:val="13"/>
        </w:num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rPr>
          <w:szCs w:val="22"/>
        </w:rPr>
      </w:pPr>
      <w:r w:rsidRPr="00401D64">
        <w:rPr>
          <w:szCs w:val="22"/>
        </w:rPr>
        <w:lastRenderedPageBreak/>
        <w:t>Uncheck the Styles and Outline levels, check Table entry fields, and click OK twice</w:t>
      </w:r>
      <w:r w:rsidR="00A326F2" w:rsidRPr="00401D64">
        <w:rPr>
          <w:szCs w:val="22"/>
        </w:rPr>
        <w:t xml:space="preserve"> to generate the table of contents</w:t>
      </w:r>
      <w:r w:rsidRPr="00401D64">
        <w:rPr>
          <w:szCs w:val="22"/>
        </w:rPr>
        <w:t>.</w:t>
      </w:r>
    </w:p>
    <w:p w:rsidR="000714E0" w:rsidRPr="00401D64" w:rsidRDefault="000714E0" w:rsidP="006F6263">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rPr>
          <w:szCs w:val="22"/>
        </w:rPr>
      </w:pPr>
    </w:p>
    <w:p w:rsidR="00C734D3" w:rsidRPr="00401D64" w:rsidRDefault="00A326F2" w:rsidP="006F6263">
      <w:pPr>
        <w:pStyle w:val="ListParagraph"/>
        <w:numPr>
          <w:ilvl w:val="0"/>
          <w:numId w:val="13"/>
        </w:numPr>
        <w:rPr>
          <w:szCs w:val="22"/>
        </w:rPr>
      </w:pPr>
      <w:r w:rsidRPr="00401D64">
        <w:rPr>
          <w:rFonts w:cs="Arial"/>
          <w:szCs w:val="22"/>
        </w:rPr>
        <w:t>After the table of contents is displayed</w:t>
      </w:r>
      <w:r w:rsidR="00C734D3" w:rsidRPr="00401D64">
        <w:rPr>
          <w:rFonts w:cs="Arial"/>
          <w:szCs w:val="22"/>
        </w:rPr>
        <w:t>:</w:t>
      </w:r>
      <w:r w:rsidRPr="00401D64">
        <w:rPr>
          <w:rFonts w:cs="Arial"/>
          <w:szCs w:val="22"/>
        </w:rPr>
        <w:t xml:space="preserve"> </w:t>
      </w:r>
    </w:p>
    <w:p w:rsidR="00C734D3" w:rsidRPr="00401D64" w:rsidRDefault="000058D6" w:rsidP="006F6263">
      <w:pPr>
        <w:pStyle w:val="ListParagraph"/>
        <w:numPr>
          <w:ilvl w:val="0"/>
          <w:numId w:val="32"/>
        </w:numPr>
        <w:rPr>
          <w:rFonts w:cs="Arial"/>
          <w:szCs w:val="22"/>
        </w:rPr>
      </w:pPr>
      <w:r w:rsidRPr="00401D64">
        <w:rPr>
          <w:rFonts w:cs="Arial"/>
          <w:szCs w:val="22"/>
        </w:rPr>
        <w:t>For</w:t>
      </w:r>
      <w:r w:rsidR="00D02329" w:rsidRPr="00401D64">
        <w:rPr>
          <w:rFonts w:cs="Arial"/>
          <w:szCs w:val="22"/>
        </w:rPr>
        <w:t xml:space="preserve"> entries after the main body, type in the prefix before the 1</w:t>
      </w:r>
    </w:p>
    <w:p w:rsidR="00030DDC" w:rsidRPr="00401D64" w:rsidRDefault="000058D6" w:rsidP="006F6263">
      <w:pPr>
        <w:pStyle w:val="ListParagraph"/>
        <w:numPr>
          <w:ilvl w:val="0"/>
          <w:numId w:val="32"/>
        </w:numPr>
        <w:rPr>
          <w:rFonts w:cs="Arial"/>
          <w:szCs w:val="22"/>
        </w:rPr>
      </w:pPr>
      <w:r w:rsidRPr="00401D64">
        <w:rPr>
          <w:rFonts w:cs="Arial"/>
          <w:szCs w:val="22"/>
        </w:rPr>
        <w:t>R</w:t>
      </w:r>
      <w:r w:rsidR="00A326F2" w:rsidRPr="00401D64">
        <w:rPr>
          <w:rFonts w:cs="Arial"/>
          <w:szCs w:val="22"/>
        </w:rPr>
        <w:t>emove any underlining by highlighting the text and clicking on the underline button</w:t>
      </w:r>
      <w:r w:rsidR="00D02329" w:rsidRPr="00401D64">
        <w:rPr>
          <w:rFonts w:cs="Arial"/>
          <w:szCs w:val="22"/>
        </w:rPr>
        <w:t>.</w:t>
      </w:r>
    </w:p>
    <w:p w:rsidR="00A326F2" w:rsidRPr="00401D64" w:rsidRDefault="00A326F2"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jc w:val="left"/>
        <w:rPr>
          <w:rFonts w:cs="Arial"/>
          <w:sz w:val="22"/>
          <w:szCs w:val="22"/>
        </w:rPr>
      </w:pPr>
    </w:p>
    <w:p w:rsidR="004672D9" w:rsidRPr="00401D64" w:rsidRDefault="00365460" w:rsidP="006F6263">
      <w:pPr>
        <w:pStyle w:val="checkbox"/>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After making changes to the text, re-generate the table of contents by depressing the F9 key</w:t>
      </w:r>
      <w:r w:rsidR="00D02329" w:rsidRPr="00401D64">
        <w:rPr>
          <w:rFonts w:cs="Arial"/>
          <w:sz w:val="22"/>
          <w:szCs w:val="22"/>
        </w:rPr>
        <w:t>.</w:t>
      </w:r>
    </w:p>
    <w:p w:rsidR="004672D9" w:rsidRPr="00401D64" w:rsidRDefault="004672D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u w:val="single"/>
        </w:rPr>
      </w:pPr>
    </w:p>
    <w:p w:rsidR="00DB29C7" w:rsidRPr="00401D64" w:rsidRDefault="008A1DF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u w:val="single"/>
        </w:rPr>
        <w:t xml:space="preserve">Set </w:t>
      </w:r>
      <w:r w:rsidR="00DB29C7" w:rsidRPr="00401D64">
        <w:rPr>
          <w:rFonts w:cs="Arial"/>
          <w:sz w:val="22"/>
          <w:szCs w:val="22"/>
          <w:u w:val="single"/>
        </w:rPr>
        <w:t>the Track Changes Options</w:t>
      </w:r>
      <w:r w:rsidR="00B94BC3" w:rsidRPr="00401D64">
        <w:rPr>
          <w:rFonts w:cs="Arial"/>
          <w:sz w:val="22"/>
          <w:szCs w:val="22"/>
          <w:u w:val="single"/>
        </w:rPr>
        <w:t xml:space="preserve"> to display red font and lines for changes</w:t>
      </w:r>
      <w:r w:rsidR="00DB29C7" w:rsidRPr="00401D64">
        <w:rPr>
          <w:rFonts w:cs="Arial"/>
          <w:sz w:val="22"/>
          <w:szCs w:val="22"/>
        </w:rPr>
        <w:t>:</w:t>
      </w:r>
    </w:p>
    <w:p w:rsidR="00B55CB7"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ab/>
      </w:r>
      <w:r w:rsidR="00DB29C7" w:rsidRPr="00401D64">
        <w:rPr>
          <w:rFonts w:cs="Arial"/>
          <w:szCs w:val="22"/>
        </w:rPr>
        <w:tab/>
      </w:r>
    </w:p>
    <w:p w:rsidR="00DB29C7"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b/>
          <w:szCs w:val="22"/>
        </w:rPr>
      </w:pPr>
      <w:r w:rsidRPr="00401D64">
        <w:rPr>
          <w:rFonts w:cs="Arial"/>
          <w:szCs w:val="22"/>
        </w:rPr>
        <w:t xml:space="preserve">For </w:t>
      </w:r>
      <w:r w:rsidRPr="00401D64">
        <w:rPr>
          <w:rFonts w:cs="Arial"/>
          <w:b/>
          <w:szCs w:val="22"/>
        </w:rPr>
        <w:t>final drafts of documents to be issued:</w:t>
      </w:r>
    </w:p>
    <w:p w:rsidR="008C7799" w:rsidRPr="00401D64" w:rsidRDefault="00DB29C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In </w:t>
      </w:r>
      <w:r w:rsidR="006C0CAC" w:rsidRPr="00401D64">
        <w:rPr>
          <w:rFonts w:cs="Arial"/>
          <w:szCs w:val="22"/>
        </w:rPr>
        <w:t xml:space="preserve">the Review tab, </w:t>
      </w:r>
      <w:r w:rsidR="000714E0">
        <w:rPr>
          <w:rFonts w:cs="Arial"/>
          <w:szCs w:val="22"/>
        </w:rPr>
        <w:t xml:space="preserve">under </w:t>
      </w:r>
      <w:r w:rsidR="006C0CAC" w:rsidRPr="00401D64">
        <w:rPr>
          <w:rFonts w:cs="Arial"/>
          <w:szCs w:val="22"/>
        </w:rPr>
        <w:t>Track</w:t>
      </w:r>
      <w:r w:rsidR="00B94BC3" w:rsidRPr="00401D64">
        <w:rPr>
          <w:rFonts w:cs="Arial"/>
          <w:szCs w:val="22"/>
        </w:rPr>
        <w:t>ing,</w:t>
      </w:r>
      <w:r w:rsidR="006C0CAC" w:rsidRPr="00401D64">
        <w:rPr>
          <w:rFonts w:cs="Arial"/>
          <w:szCs w:val="22"/>
        </w:rPr>
        <w:t xml:space="preserve"> s</w:t>
      </w:r>
      <w:r w:rsidRPr="00401D64">
        <w:rPr>
          <w:rFonts w:cs="Arial"/>
          <w:szCs w:val="22"/>
        </w:rPr>
        <w:t xml:space="preserve">elect </w:t>
      </w:r>
      <w:r w:rsidR="00B94BC3" w:rsidRPr="00401D64">
        <w:rPr>
          <w:rFonts w:cs="Arial"/>
          <w:szCs w:val="22"/>
        </w:rPr>
        <w:t xml:space="preserve">Final </w:t>
      </w:r>
      <w:r w:rsidR="00E155C5">
        <w:rPr>
          <w:rFonts w:cs="Arial"/>
          <w:noProof/>
          <w:szCs w:val="22"/>
        </w:rPr>
        <w:drawing>
          <wp:anchor distT="0" distB="0" distL="114300" distR="114300" simplePos="0" relativeHeight="251686912" behindDoc="1" locked="0" layoutInCell="1" allowOverlap="1">
            <wp:simplePos x="0" y="0"/>
            <wp:positionH relativeFrom="column">
              <wp:posOffset>3234690</wp:posOffset>
            </wp:positionH>
            <wp:positionV relativeFrom="paragraph">
              <wp:posOffset>3810</wp:posOffset>
            </wp:positionV>
            <wp:extent cx="2708910" cy="3909060"/>
            <wp:effectExtent l="19050" t="0" r="0" b="0"/>
            <wp:wrapTight wrapText="bothSides">
              <wp:wrapPolygon edited="0">
                <wp:start x="-152" y="0"/>
                <wp:lineTo x="-152" y="21474"/>
                <wp:lineTo x="21570" y="21474"/>
                <wp:lineTo x="21570" y="0"/>
                <wp:lineTo x="-152"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5" cstate="print"/>
                    <a:srcRect/>
                    <a:stretch>
                      <a:fillRect/>
                    </a:stretch>
                  </pic:blipFill>
                  <pic:spPr bwMode="auto">
                    <a:xfrm>
                      <a:off x="0" y="0"/>
                      <a:ext cx="2708910" cy="3909060"/>
                    </a:xfrm>
                    <a:prstGeom prst="rect">
                      <a:avLst/>
                    </a:prstGeom>
                    <a:noFill/>
                    <a:ln w="9525">
                      <a:noFill/>
                      <a:miter lim="800000"/>
                      <a:headEnd/>
                      <a:tailEnd/>
                    </a:ln>
                  </pic:spPr>
                </pic:pic>
              </a:graphicData>
            </a:graphic>
          </wp:anchor>
        </w:drawing>
      </w:r>
      <w:r w:rsidR="00B94BC3" w:rsidRPr="00401D64">
        <w:rPr>
          <w:rFonts w:cs="Arial"/>
          <w:szCs w:val="22"/>
        </w:rPr>
        <w:t>Showing Markup</w:t>
      </w:r>
      <w:r w:rsidR="000714E0">
        <w:rPr>
          <w:rFonts w:cs="Arial"/>
          <w:szCs w:val="22"/>
        </w:rPr>
        <w:t>,</w:t>
      </w:r>
      <w:r w:rsidR="00B94BC3" w:rsidRPr="00401D64">
        <w:rPr>
          <w:rFonts w:cs="Arial"/>
          <w:szCs w:val="22"/>
        </w:rPr>
        <w:t xml:space="preserve"> and then click on Track Changes/</w:t>
      </w:r>
      <w:r w:rsidR="006C0CAC" w:rsidRPr="00401D64">
        <w:rPr>
          <w:rFonts w:cs="Arial"/>
          <w:szCs w:val="22"/>
        </w:rPr>
        <w:t>Change</w:t>
      </w:r>
      <w:r w:rsidR="00B94BC3" w:rsidRPr="00401D64">
        <w:rPr>
          <w:rFonts w:cs="Arial"/>
          <w:szCs w:val="22"/>
        </w:rPr>
        <w:t xml:space="preserve"> Tracking</w:t>
      </w:r>
      <w:r w:rsidR="006C0CAC" w:rsidRPr="00401D64">
        <w:rPr>
          <w:rFonts w:cs="Arial"/>
          <w:szCs w:val="22"/>
        </w:rPr>
        <w:t xml:space="preserve"> </w:t>
      </w:r>
      <w:r w:rsidRPr="00401D64">
        <w:rPr>
          <w:rFonts w:cs="Arial"/>
          <w:szCs w:val="22"/>
        </w:rPr>
        <w:t>Options and set as follows</w:t>
      </w:r>
      <w:r w:rsidR="00357D4D" w:rsidRPr="00401D64">
        <w:rPr>
          <w:rFonts w:cs="Arial"/>
          <w:szCs w:val="22"/>
        </w:rPr>
        <w:t xml:space="preserve"> </w:t>
      </w:r>
    </w:p>
    <w:p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p>
    <w:p w:rsidR="00DB26D6"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Markup</w:t>
      </w:r>
      <w:r w:rsidR="00BF76CD" w:rsidRPr="00401D64">
        <w:rPr>
          <w:rFonts w:cs="Arial"/>
          <w:szCs w:val="22"/>
        </w:rPr>
        <w:tab/>
      </w:r>
      <w:r w:rsidR="00BF76CD" w:rsidRPr="00401D64">
        <w:rPr>
          <w:rFonts w:cs="Arial"/>
          <w:szCs w:val="22"/>
        </w:rPr>
        <w:tab/>
      </w:r>
      <w:proofErr w:type="gramStart"/>
      <w:r w:rsidR="00CD0C4B" w:rsidRPr="00401D64">
        <w:rPr>
          <w:rFonts w:cs="Arial"/>
          <w:szCs w:val="22"/>
        </w:rPr>
        <w:t xml:space="preserve">Insertions  </w:t>
      </w:r>
      <w:r w:rsidR="008A1DF9" w:rsidRPr="00401D64">
        <w:rPr>
          <w:rFonts w:cs="Arial"/>
          <w:szCs w:val="22"/>
        </w:rPr>
        <w:t>=</w:t>
      </w:r>
      <w:proofErr w:type="gramEnd"/>
      <w:r w:rsidR="00CD0C4B" w:rsidRPr="00401D64">
        <w:rPr>
          <w:rFonts w:cs="Arial"/>
          <w:szCs w:val="22"/>
        </w:rPr>
        <w:t xml:space="preserve"> </w:t>
      </w:r>
      <w:r w:rsidR="008A1DF9" w:rsidRPr="00401D64">
        <w:rPr>
          <w:rFonts w:cs="Arial"/>
          <w:szCs w:val="22"/>
        </w:rPr>
        <w:t>Color</w:t>
      </w:r>
      <w:r w:rsidR="00CD0C4B" w:rsidRPr="00401D64">
        <w:rPr>
          <w:rFonts w:cs="Arial"/>
          <w:szCs w:val="22"/>
        </w:rPr>
        <w:t xml:space="preserve"> only</w:t>
      </w:r>
      <w:r w:rsidR="008A1DF9" w:rsidRPr="00401D64">
        <w:rPr>
          <w:rFonts w:cs="Arial"/>
          <w:szCs w:val="22"/>
        </w:rPr>
        <w:t xml:space="preserve"> </w:t>
      </w:r>
    </w:p>
    <w:p w:rsidR="008C7799" w:rsidRPr="00401D64" w:rsidRDefault="00DB26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Pr>
          <w:rFonts w:cs="Arial"/>
          <w:szCs w:val="22"/>
        </w:rPr>
        <w:tab/>
      </w:r>
      <w:r>
        <w:rPr>
          <w:rFonts w:cs="Arial"/>
          <w:szCs w:val="22"/>
        </w:rPr>
        <w:tab/>
      </w:r>
      <w:r>
        <w:rPr>
          <w:rFonts w:cs="Arial"/>
          <w:szCs w:val="22"/>
        </w:rPr>
        <w:tab/>
      </w:r>
      <w:r>
        <w:rPr>
          <w:rFonts w:cs="Arial"/>
          <w:szCs w:val="22"/>
        </w:rPr>
        <w:tab/>
      </w:r>
      <w:r w:rsidR="008A1DF9" w:rsidRPr="00401D64">
        <w:rPr>
          <w:rFonts w:cs="Arial"/>
          <w:szCs w:val="22"/>
        </w:rPr>
        <w:t>Color</w:t>
      </w:r>
      <w:r w:rsidR="00CD0C4B" w:rsidRPr="00401D64">
        <w:rPr>
          <w:rFonts w:cs="Arial"/>
          <w:szCs w:val="22"/>
        </w:rPr>
        <w:t xml:space="preserve"> </w:t>
      </w:r>
      <w:r w:rsidR="008A1DF9" w:rsidRPr="00401D64">
        <w:rPr>
          <w:rFonts w:cs="Arial"/>
          <w:szCs w:val="22"/>
        </w:rPr>
        <w:t>=</w:t>
      </w:r>
      <w:r w:rsidR="00CD0C4B" w:rsidRPr="00401D64">
        <w:rPr>
          <w:rFonts w:cs="Arial"/>
          <w:szCs w:val="22"/>
        </w:rPr>
        <w:t xml:space="preserve"> </w:t>
      </w:r>
      <w:r w:rsidR="008A1DF9" w:rsidRPr="00401D64">
        <w:rPr>
          <w:rFonts w:cs="Arial"/>
          <w:szCs w:val="22"/>
        </w:rPr>
        <w:t>Red</w:t>
      </w:r>
    </w:p>
    <w:p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Color</w:t>
      </w:r>
      <w:r w:rsidRPr="00401D64">
        <w:rPr>
          <w:rFonts w:cs="Arial"/>
          <w:szCs w:val="22"/>
        </w:rPr>
        <w:t xml:space="preserve"> </w:t>
      </w:r>
      <w:r w:rsidR="008A1DF9" w:rsidRPr="00401D64">
        <w:rPr>
          <w:rFonts w:cs="Arial"/>
          <w:szCs w:val="22"/>
        </w:rPr>
        <w:t>=</w:t>
      </w:r>
      <w:r w:rsidRPr="00401D64">
        <w:rPr>
          <w:rFonts w:cs="Arial"/>
          <w:szCs w:val="22"/>
        </w:rPr>
        <w:t xml:space="preserve"> </w:t>
      </w:r>
      <w:r w:rsidR="008A1DF9" w:rsidRPr="00401D64">
        <w:rPr>
          <w:rFonts w:cs="Arial"/>
          <w:szCs w:val="22"/>
        </w:rPr>
        <w:t>Red</w:t>
      </w:r>
    </w:p>
    <w:p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Formatting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w:t>
      </w:r>
      <w:r w:rsidRPr="00401D64">
        <w:rPr>
          <w:rFonts w:cs="Arial"/>
          <w:szCs w:val="22"/>
        </w:rPr>
        <w:t xml:space="preserve">r </w:t>
      </w:r>
      <w:r w:rsidR="008A1DF9" w:rsidRPr="00401D64">
        <w:rPr>
          <w:rFonts w:cs="Arial"/>
          <w:szCs w:val="22"/>
        </w:rPr>
        <w:t>=</w:t>
      </w:r>
      <w:r w:rsidRPr="00401D64">
        <w:rPr>
          <w:rFonts w:cs="Arial"/>
          <w:szCs w:val="22"/>
        </w:rPr>
        <w:t xml:space="preserve"> </w:t>
      </w:r>
      <w:r w:rsidR="008A1DF9" w:rsidRPr="00401D64">
        <w:rPr>
          <w:rFonts w:cs="Arial"/>
          <w:szCs w:val="22"/>
        </w:rPr>
        <w:t>Red</w:t>
      </w:r>
    </w:p>
    <w:p w:rsidR="008A1DF9"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Changed Lines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Outside</w:t>
      </w:r>
      <w:r w:rsidR="006233E1" w:rsidRPr="00401D64">
        <w:rPr>
          <w:rFonts w:cs="Arial"/>
          <w:szCs w:val="22"/>
        </w:rPr>
        <w:t xml:space="preserve"> </w:t>
      </w:r>
      <w:r w:rsidRPr="00401D64">
        <w:rPr>
          <w:rFonts w:cs="Arial"/>
          <w:szCs w:val="22"/>
        </w:rPr>
        <w:t>Border</w:t>
      </w:r>
      <w:r w:rsidR="006233E1" w:rsidRPr="00401D64">
        <w:rPr>
          <w:rFonts w:cs="Arial"/>
          <w:szCs w:val="22"/>
        </w:rPr>
        <w:t xml:space="preserve"> </w:t>
      </w:r>
      <w:r w:rsidRPr="00401D64">
        <w:rPr>
          <w:rFonts w:cs="Arial"/>
          <w:szCs w:val="22"/>
        </w:rPr>
        <w:t>Color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Red</w:t>
      </w:r>
    </w:p>
    <w:p w:rsidR="00B55CB7"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8C7799" w:rsidRPr="00401D64" w:rsidRDefault="00C369E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Moves</w:t>
      </w:r>
      <w:r w:rsidR="00B55CB7" w:rsidRPr="00401D64">
        <w:rPr>
          <w:rFonts w:cs="Arial"/>
          <w:szCs w:val="22"/>
        </w:rPr>
        <w:tab/>
      </w:r>
      <w:r w:rsidR="00933714" w:rsidRPr="00401D64">
        <w:rPr>
          <w:rFonts w:cs="Arial"/>
          <w:szCs w:val="22"/>
        </w:rPr>
        <w:tab/>
      </w:r>
      <w:r w:rsidR="00B55CB7" w:rsidRPr="00401D64">
        <w:rPr>
          <w:rFonts w:cs="Arial"/>
          <w:szCs w:val="22"/>
        </w:rPr>
        <w:t>Uncheck Track Moves</w:t>
      </w:r>
    </w:p>
    <w:p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C7799"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Formatting</w:t>
      </w:r>
      <w:r w:rsidRPr="00401D64">
        <w:rPr>
          <w:rFonts w:cs="Arial"/>
          <w:szCs w:val="22"/>
        </w:rPr>
        <w:tab/>
      </w:r>
      <w:r w:rsidR="000714E0">
        <w:rPr>
          <w:rFonts w:cs="Arial"/>
          <w:szCs w:val="22"/>
        </w:rPr>
        <w:t>Unc</w:t>
      </w:r>
      <w:r w:rsidRPr="00401D64">
        <w:rPr>
          <w:rFonts w:cs="Arial"/>
          <w:szCs w:val="22"/>
        </w:rPr>
        <w:t xml:space="preserve">heck </w:t>
      </w:r>
      <w:r w:rsidR="00CD0C4B" w:rsidRPr="00401D64">
        <w:rPr>
          <w:rFonts w:cs="Arial"/>
          <w:szCs w:val="22"/>
        </w:rPr>
        <w:t xml:space="preserve">Track </w:t>
      </w:r>
      <w:r w:rsidRPr="00401D64">
        <w:rPr>
          <w:rFonts w:cs="Arial"/>
          <w:szCs w:val="22"/>
        </w:rPr>
        <w:t>formatting, none, color Red</w:t>
      </w:r>
    </w:p>
    <w:p w:rsidR="00022BB2"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ascii="WP TypographicSymbols" w:hAnsi="WP TypographicSymbols" w:cs="Arial"/>
          <w:szCs w:val="22"/>
        </w:rPr>
        <w:tab/>
      </w:r>
      <w:r w:rsidRPr="00401D64">
        <w:rPr>
          <w:rFonts w:ascii="WP TypographicSymbols" w:hAnsi="WP TypographicSymbols" w:cs="Arial"/>
          <w:szCs w:val="22"/>
        </w:rPr>
        <w:tab/>
      </w:r>
      <w:r w:rsidRPr="00401D64">
        <w:rPr>
          <w:rFonts w:ascii="WP TypographicSymbols" w:hAnsi="WP TypographicSymbols" w:cs="Arial"/>
          <w:szCs w:val="22"/>
        </w:rPr>
        <w:tab/>
      </w:r>
      <w:r w:rsidR="00357D4D" w:rsidRPr="00401D64">
        <w:rPr>
          <w:rFonts w:ascii="WP TypographicSymbols" w:hAnsi="WP TypographicSymbols" w:cs="Arial"/>
          <w:szCs w:val="22"/>
        </w:rPr>
        <w:tab/>
      </w:r>
    </w:p>
    <w:p w:rsidR="008C7799" w:rsidRPr="00401D64" w:rsidRDefault="00BF76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Balloons</w:t>
      </w:r>
      <w:r w:rsidRPr="00401D64">
        <w:rPr>
          <w:rFonts w:cs="Arial"/>
          <w:szCs w:val="22"/>
        </w:rPr>
        <w:tab/>
        <w:t>Always</w:t>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 xml:space="preserve">For </w:t>
      </w:r>
      <w:r w:rsidRPr="00401D64">
        <w:rPr>
          <w:rFonts w:cs="Arial"/>
          <w:b/>
          <w:szCs w:val="22"/>
        </w:rPr>
        <w:t>documents sent out for comment</w:t>
      </w:r>
      <w:r w:rsidRPr="00401D64">
        <w:rPr>
          <w:rFonts w:cs="Arial"/>
          <w:szCs w:val="22"/>
        </w:rPr>
        <w:t>:</w:t>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Same as above except 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Strikethrough</w:t>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8C7799" w:rsidRPr="00401D64" w:rsidRDefault="006F6C8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View the entire document to display balloons</w:t>
      </w:r>
      <w:r w:rsidR="0024152E" w:rsidRPr="00401D64">
        <w:rPr>
          <w:rFonts w:cs="Arial"/>
          <w:szCs w:val="22"/>
        </w:rPr>
        <w:t>.</w:t>
      </w:r>
      <w:r w:rsidRPr="00401D64">
        <w:rPr>
          <w:rFonts w:cs="Arial"/>
          <w:szCs w:val="22"/>
        </w:rPr>
        <w:t xml:space="preserve"> </w:t>
      </w:r>
      <w:r w:rsidR="0024152E" w:rsidRPr="00401D64">
        <w:rPr>
          <w:rFonts w:cs="Arial"/>
          <w:szCs w:val="22"/>
        </w:rPr>
        <w:t>R</w:t>
      </w:r>
      <w:r w:rsidRPr="00401D64">
        <w:rPr>
          <w:rFonts w:cs="Arial"/>
          <w:szCs w:val="22"/>
        </w:rPr>
        <w:t xml:space="preserve">emove </w:t>
      </w:r>
      <w:r w:rsidR="0024152E" w:rsidRPr="00401D64">
        <w:rPr>
          <w:rFonts w:cs="Arial"/>
          <w:szCs w:val="22"/>
        </w:rPr>
        <w:t xml:space="preserve">all balloons before submitting document to be issued </w:t>
      </w:r>
      <w:r w:rsidR="00B10A8F" w:rsidRPr="00401D64">
        <w:rPr>
          <w:rFonts w:cs="Arial"/>
          <w:szCs w:val="22"/>
        </w:rPr>
        <w:t xml:space="preserve">by right clicking </w:t>
      </w:r>
      <w:r w:rsidR="0024152E" w:rsidRPr="00401D64">
        <w:rPr>
          <w:rFonts w:cs="Arial"/>
          <w:szCs w:val="22"/>
        </w:rPr>
        <w:t xml:space="preserve">on each balloon </w:t>
      </w:r>
      <w:r w:rsidR="00B10A8F" w:rsidRPr="00401D64">
        <w:rPr>
          <w:rFonts w:cs="Arial"/>
          <w:szCs w:val="22"/>
        </w:rPr>
        <w:t>and accepting the changes</w:t>
      </w:r>
      <w:r w:rsidRPr="00401D64">
        <w:rPr>
          <w:rFonts w:cs="Arial"/>
          <w:szCs w:val="22"/>
        </w:rPr>
        <w:t>.</w:t>
      </w:r>
      <w:r w:rsidR="0024152E" w:rsidRPr="00401D64">
        <w:rPr>
          <w:rFonts w:cs="Arial"/>
          <w:szCs w:val="22"/>
        </w:rPr>
        <w:t xml:space="preserve">  </w:t>
      </w:r>
    </w:p>
    <w:p w:rsidR="006F6C87" w:rsidRPr="00401D64" w:rsidRDefault="006F6C8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rPr>
          <w:rFonts w:cs="Arial"/>
          <w:szCs w:val="22"/>
        </w:rPr>
      </w:pPr>
    </w:p>
    <w:p w:rsidR="00344F5D" w:rsidRPr="00401D64" w:rsidRDefault="00344F5D"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344F5D" w:rsidRPr="00401D64" w:rsidSect="000714E0">
          <w:footerReference w:type="default" r:id="rId66"/>
          <w:pgSz w:w="12240" w:h="15840"/>
          <w:pgMar w:top="1080" w:right="1440" w:bottom="720" w:left="1440" w:header="1440" w:footer="1440" w:gutter="0"/>
          <w:pgNumType w:start="1"/>
          <w:cols w:space="720"/>
          <w:docGrid w:linePitch="360"/>
        </w:sectPr>
      </w:pPr>
    </w:p>
    <w:p w:rsidR="002C48A1" w:rsidRPr="00401D64" w:rsidRDefault="00E22A6C" w:rsidP="001E2626">
      <w:pPr>
        <w:pStyle w:val="Header01"/>
        <w:jc w:val="center"/>
        <w:rPr>
          <w:sz w:val="22"/>
          <w:szCs w:val="22"/>
        </w:rPr>
      </w:pPr>
      <w:bookmarkStart w:id="677" w:name="_Toc166392893"/>
      <w:bookmarkStart w:id="678" w:name="_Toc166462816"/>
      <w:bookmarkStart w:id="679" w:name="_Toc168390790"/>
      <w:bookmarkStart w:id="680" w:name="_Toc168390865"/>
      <w:bookmarkStart w:id="681" w:name="_Toc168393150"/>
      <w:bookmarkStart w:id="682" w:name="_Toc168393303"/>
      <w:bookmarkStart w:id="683" w:name="_Toc168393408"/>
      <w:bookmarkStart w:id="684" w:name="_Toc168911242"/>
      <w:bookmarkStart w:id="685" w:name="_Toc168911471"/>
      <w:bookmarkStart w:id="686" w:name="_Toc192323328"/>
      <w:bookmarkStart w:id="687" w:name="_Toc193523665"/>
      <w:r w:rsidRPr="00401D64">
        <w:rPr>
          <w:sz w:val="22"/>
          <w:szCs w:val="22"/>
        </w:rPr>
        <w:lastRenderedPageBreak/>
        <w:t>Attachment 1</w:t>
      </w:r>
      <w:r w:rsidR="003F34FE" w:rsidRPr="00401D64">
        <w:rPr>
          <w:sz w:val="22"/>
          <w:szCs w:val="22"/>
        </w:rPr>
        <w:t xml:space="preserve"> </w:t>
      </w:r>
      <w:r w:rsidR="00602684" w:rsidRPr="00401D64">
        <w:rPr>
          <w:sz w:val="22"/>
          <w:szCs w:val="22"/>
        </w:rPr>
        <w:t>-</w:t>
      </w:r>
      <w:r w:rsidR="00800025" w:rsidRPr="00401D64">
        <w:rPr>
          <w:sz w:val="22"/>
          <w:szCs w:val="22"/>
        </w:rPr>
        <w:t xml:space="preserve"> </w:t>
      </w:r>
      <w:r w:rsidR="002C48A1" w:rsidRPr="00401D64">
        <w:rPr>
          <w:sz w:val="22"/>
          <w:szCs w:val="22"/>
        </w:rPr>
        <w:t>Revision History for IMC 0040</w:t>
      </w:r>
      <w:bookmarkEnd w:id="677"/>
      <w:bookmarkEnd w:id="678"/>
      <w:bookmarkEnd w:id="679"/>
      <w:bookmarkEnd w:id="680"/>
      <w:bookmarkEnd w:id="681"/>
      <w:bookmarkEnd w:id="682"/>
      <w:bookmarkEnd w:id="683"/>
      <w:bookmarkEnd w:id="684"/>
      <w:bookmarkEnd w:id="685"/>
      <w:bookmarkEnd w:id="686"/>
      <w:bookmarkEnd w:id="687"/>
      <w:r w:rsidR="00BD240F" w:rsidRPr="00401D64">
        <w:rPr>
          <w:sz w:val="22"/>
          <w:szCs w:val="22"/>
        </w:rPr>
        <w:fldChar w:fldCharType="begin"/>
      </w:r>
      <w:r w:rsidR="0036515C" w:rsidRPr="00401D64">
        <w:rPr>
          <w:sz w:val="22"/>
          <w:szCs w:val="22"/>
        </w:rPr>
        <w:instrText xml:space="preserve"> TC "</w:instrText>
      </w:r>
      <w:bookmarkStart w:id="688" w:name="_Toc293925089"/>
      <w:r w:rsidR="0036515C" w:rsidRPr="00401D64">
        <w:rPr>
          <w:sz w:val="22"/>
          <w:szCs w:val="22"/>
        </w:rPr>
        <w:instrText>Attachment 1 - Revision History for IMC 0040</w:instrText>
      </w:r>
      <w:bookmarkEnd w:id="688"/>
      <w:r w:rsidR="0036515C" w:rsidRPr="00401D64">
        <w:rPr>
          <w:sz w:val="22"/>
          <w:szCs w:val="22"/>
        </w:rPr>
        <w:instrText xml:space="preserve">" \f C \l "1" </w:instrText>
      </w:r>
      <w:r w:rsidR="00BD240F" w:rsidRPr="00401D64">
        <w:rPr>
          <w:sz w:val="22"/>
          <w:szCs w:val="22"/>
        </w:rPr>
        <w:fldChar w:fldCharType="end"/>
      </w:r>
    </w:p>
    <w:p w:rsidR="00205B78" w:rsidRPr="00401D64" w:rsidRDefault="00205B78" w:rsidP="003849F8">
      <w:pPr>
        <w:pStyle w:val="AppendixTitle"/>
        <w:rPr>
          <w:sz w:val="22"/>
          <w:szCs w:val="22"/>
        </w:rPr>
      </w:pPr>
    </w:p>
    <w:p w:rsidR="002C48A1" w:rsidRPr="00401D64"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Cs w:val="22"/>
        </w:rPr>
      </w:pPr>
    </w:p>
    <w:tbl>
      <w:tblPr>
        <w:tblW w:w="0" w:type="auto"/>
        <w:tblInd w:w="120" w:type="dxa"/>
        <w:tblLayout w:type="fixed"/>
        <w:tblCellMar>
          <w:left w:w="120" w:type="dxa"/>
          <w:right w:w="120" w:type="dxa"/>
        </w:tblCellMar>
        <w:tblLook w:val="0000"/>
      </w:tblPr>
      <w:tblGrid>
        <w:gridCol w:w="1710"/>
        <w:gridCol w:w="1890"/>
        <w:gridCol w:w="4410"/>
        <w:gridCol w:w="2340"/>
        <w:gridCol w:w="2520"/>
      </w:tblGrid>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Davis-</w:t>
            </w:r>
            <w:proofErr w:type="spellStart"/>
            <w:r w:rsidRPr="00401D64">
              <w:rPr>
                <w:rFonts w:cs="Arial"/>
                <w:szCs w:val="22"/>
              </w:rPr>
              <w:t>Besse</w:t>
            </w:r>
            <w:proofErr w:type="spellEnd"/>
            <w:r w:rsidRPr="00401D64">
              <w:rPr>
                <w:rFonts w:cs="Arial"/>
                <w:szCs w:val="22"/>
              </w:rPr>
              <w:t xml:space="preserve"> Lessons Learned Task Force Item 3.1.2(3) and Problem Identification Form 2005-008</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ML040690209</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02/02/04</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04-003</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Revised to ensure that revisions of inspection procedures do not inadvertently delete inspection requirements that were added as a result of an event or occurrence that had generic applicability. </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44"/>
              <w:outlineLvl w:val="1"/>
              <w:rPr>
                <w:rFonts w:cs="Arial"/>
                <w:szCs w:val="22"/>
              </w:rPr>
            </w:pPr>
            <w:r w:rsidRPr="00401D64">
              <w:rPr>
                <w:rFonts w:cs="Arial"/>
                <w:szCs w:val="22"/>
              </w:rPr>
              <w:t>N/A</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ML053210382</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11/28/05</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05-031</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Complete rewrite of document structure, add requirement for revision history page, minor revision to DIF. Completed 4 year historical CN search</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ML053210329</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ML063260070</w:t>
            </w:r>
          </w:p>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03/05/07</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07-008</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is being revised to update and clarify the processes that will be used to prepare, revise, and issue Manual documents, including processes used by the various NRC offices that conduct inspection.</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692B1F"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ML070570542</w:t>
            </w:r>
            <w:r>
              <w:rPr>
                <w:rFonts w:cs="Arial"/>
                <w:szCs w:val="22"/>
              </w:rPr>
              <w:t xml:space="preserve"> </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bl>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sectPr w:rsidR="00245414" w:rsidSect="00F05A68">
          <w:footerReference w:type="default" r:id="rId67"/>
          <w:pgSz w:w="15840" w:h="12240" w:orient="landscape"/>
          <w:pgMar w:top="1080" w:right="1440" w:bottom="720" w:left="1440" w:header="1440" w:footer="1440" w:gutter="0"/>
          <w:pgNumType w:start="1"/>
          <w:cols w:space="720"/>
          <w:docGrid w:linePitch="360"/>
        </w:sectPr>
      </w:pPr>
    </w:p>
    <w:p w:rsidR="00B14B53" w:rsidRPr="00401D64" w:rsidRDefault="00B14B53"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p>
    <w:tbl>
      <w:tblPr>
        <w:tblW w:w="0" w:type="auto"/>
        <w:tblInd w:w="120" w:type="dxa"/>
        <w:tblLayout w:type="fixed"/>
        <w:tblCellMar>
          <w:left w:w="120" w:type="dxa"/>
          <w:right w:w="120" w:type="dxa"/>
        </w:tblCellMar>
        <w:tblLook w:val="0000"/>
      </w:tblPr>
      <w:tblGrid>
        <w:gridCol w:w="1710"/>
        <w:gridCol w:w="1890"/>
        <w:gridCol w:w="4410"/>
        <w:gridCol w:w="2340"/>
        <w:gridCol w:w="2520"/>
      </w:tblGrid>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rFonts w:cs="Arial"/>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D10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ML071580744</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06/20/07</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07-020</w:t>
            </w:r>
          </w:p>
        </w:tc>
        <w:tc>
          <w:tcPr>
            <w:tcW w:w="44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has been revised to establish deadlines for submission of Manual documents in WordPerfect and MS Word formats; update the Office of New Reactors’ document issuing form, pursuant to Feedback Form 0040-1144; and provide greater clarity and incorporate editorial changes in response to Feedback Form 0040-1128.  It also serves as a template for a Manual document in MS Word.</w:t>
            </w:r>
          </w:p>
        </w:tc>
        <w:tc>
          <w:tcPr>
            <w:tcW w:w="23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ML071580749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ML082240426</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08/19/08</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08-024</w:t>
            </w:r>
          </w:p>
        </w:tc>
        <w:tc>
          <w:tcPr>
            <w:tcW w:w="44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The document has been revised </w:t>
            </w:r>
            <w:r w:rsidRPr="00401D64">
              <w:rPr>
                <w:sz w:val="22"/>
                <w:szCs w:val="22"/>
              </w:rPr>
              <w:t xml:space="preserve">to clarify instructions on the use of Microsoft (MS) Word in preparing inspection manual documents, reflect office-related requests to modify document issuing forms, respond to Feedback Forms, and make editorial improvements.   </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ML082240428</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ML082820151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10/29/09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09-025</w:t>
            </w:r>
          </w:p>
        </w:tc>
        <w:tc>
          <w:tcPr>
            <w:tcW w:w="44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Relocates program office document issuing forms from IMC 0040 to the NRR Digital City website.  Adds a document issuing form for NSIR.  Clarifies authorization requirements for documents affecting multiple program offices.  Stipulates that no new technical guidance or 10 CFR guidance documents will be issued and that these documents will be relocated in the future.</w:t>
            </w:r>
          </w:p>
        </w:tc>
        <w:tc>
          <w:tcPr>
            <w:tcW w:w="23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ML092170189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bl>
    <w:p w:rsidR="00245414" w:rsidRDefault="00245414">
      <w:pPr>
        <w:sectPr w:rsidR="00245414" w:rsidSect="000714E0">
          <w:footerReference w:type="default" r:id="rId68"/>
          <w:pgSz w:w="15840" w:h="12240" w:orient="landscape"/>
          <w:pgMar w:top="1080" w:right="1440" w:bottom="720" w:left="1440" w:header="1440" w:footer="1440" w:gutter="0"/>
          <w:pgNumType w:start="1"/>
          <w:cols w:space="720"/>
          <w:docGrid w:linePitch="360"/>
        </w:sectPr>
      </w:pPr>
    </w:p>
    <w:p w:rsidR="00E957C5" w:rsidRDefault="00E957C5">
      <w:pPr>
        <w:sectPr w:rsidR="00E957C5" w:rsidSect="00245414">
          <w:footerReference w:type="default" r:id="rId69"/>
          <w:type w:val="continuous"/>
          <w:pgSz w:w="15840" w:h="12240" w:orient="landscape"/>
          <w:pgMar w:top="1080" w:right="1440" w:bottom="720" w:left="1440" w:header="1440" w:footer="1440" w:gutter="0"/>
          <w:pgNumType w:start="1"/>
          <w:cols w:space="720"/>
          <w:docGrid w:linePitch="360"/>
        </w:sectPr>
      </w:pPr>
    </w:p>
    <w:p w:rsidR="00245414" w:rsidRDefault="00245414"/>
    <w:tbl>
      <w:tblPr>
        <w:tblW w:w="0" w:type="auto"/>
        <w:tblInd w:w="120" w:type="dxa"/>
        <w:tblLayout w:type="fixed"/>
        <w:tblCellMar>
          <w:left w:w="120" w:type="dxa"/>
          <w:right w:w="120" w:type="dxa"/>
        </w:tblCellMar>
        <w:tblLook w:val="0000"/>
      </w:tblPr>
      <w:tblGrid>
        <w:gridCol w:w="1710"/>
        <w:gridCol w:w="1890"/>
        <w:gridCol w:w="4680"/>
        <w:gridCol w:w="2070"/>
        <w:gridCol w:w="2520"/>
      </w:tblGrid>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szCs w:val="22"/>
              </w:rPr>
              <w:t>Change Notice</w:t>
            </w:r>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D10EF">
            <w:pPr>
              <w:pStyle w:val="ManualDocumentTitle"/>
              <w:tabs>
                <w:tab w:val="left" w:pos="1440"/>
              </w:tabs>
              <w:rPr>
                <w:rFonts w:cs="Arial"/>
                <w:sz w:val="22"/>
                <w:szCs w:val="22"/>
              </w:rPr>
            </w:pPr>
            <w:r w:rsidRPr="00401D64">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ML11053A009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06/02/11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color w:val="000000"/>
                <w:szCs w:val="22"/>
              </w:rPr>
              <w:t>CN 11-009</w:t>
            </w:r>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Improved the process: (1) all documents to have a references section which includes a list of other IPs, IMCs, or TIs that appear in the document (ROPFF 0040- 1354).  (2) </w:t>
            </w:r>
            <w:proofErr w:type="gramStart"/>
            <w:r w:rsidRPr="00401D64">
              <w:rPr>
                <w:rFonts w:cs="Arial"/>
                <w:sz w:val="22"/>
                <w:szCs w:val="22"/>
              </w:rPr>
              <w:t>the</w:t>
            </w:r>
            <w:proofErr w:type="gramEnd"/>
            <w:r w:rsidRPr="00401D64">
              <w:rPr>
                <w:rFonts w:cs="Arial"/>
                <w:sz w:val="22"/>
                <w:szCs w:val="22"/>
              </w:rPr>
              <w:t xml:space="preserve"> document’s ML number to be listed on the revision history page.  (3) </w:t>
            </w:r>
            <w:proofErr w:type="gramStart"/>
            <w:r w:rsidRPr="00401D64">
              <w:rPr>
                <w:rFonts w:cs="Arial"/>
                <w:sz w:val="22"/>
                <w:szCs w:val="22"/>
              </w:rPr>
              <w:t>comment</w:t>
            </w:r>
            <w:proofErr w:type="gramEnd"/>
            <w:r w:rsidRPr="00401D64">
              <w:rPr>
                <w:rFonts w:cs="Arial"/>
                <w:sz w:val="22"/>
                <w:szCs w:val="22"/>
              </w:rPr>
              <w:t xml:space="preserve"> resolution summary to be an official non-public record prior to submittal to NRR.</w:t>
            </w:r>
          </w:p>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 (4) For new IPs and TIs, the requirements and guidance sections are to be combined (ROPFF 0040-1645).</w:t>
            </w:r>
          </w:p>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(5) Clarified organizational responsibilities.  (6) Upgraded guidance on MS Word to version 2007.  (7) Made editorial improvements.</w:t>
            </w:r>
          </w:p>
        </w:tc>
        <w:tc>
          <w:tcPr>
            <w:tcW w:w="207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rsidP="000714E0">
            <w:pPr>
              <w:rPr>
                <w:rFonts w:cs="Arial"/>
                <w:szCs w:val="22"/>
              </w:rPr>
            </w:pPr>
            <w:r w:rsidRPr="00401D64">
              <w:rPr>
                <w:rFonts w:cs="Arial"/>
                <w:szCs w:val="22"/>
              </w:rPr>
              <w:t>ML11125A085</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Pr="00401D64" w:rsidRDefault="00245414" w:rsidP="000714E0">
            <w:pPr>
              <w:rPr>
                <w:rFonts w:cs="Arial"/>
                <w:szCs w:val="22"/>
              </w:rPr>
            </w:pPr>
            <w:r>
              <w:rPr>
                <w:rFonts w:cs="Arial"/>
                <w:szCs w:val="22"/>
              </w:rPr>
              <w:t>XXXXX-XXXX</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ML11242A062</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11/16/11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CN 11-035</w:t>
            </w:r>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Included guidance on the formatting of an Operating Experience Smart Sample.  Change coordinated with development of IMC 2523, “NRC Application of Operating Experience.”</w:t>
            </w:r>
          </w:p>
        </w:tc>
        <w:tc>
          <w:tcPr>
            <w:tcW w:w="207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sidRPr="00401D64">
              <w:rPr>
                <w:rFonts w:cs="Arial"/>
                <w:szCs w:val="22"/>
              </w:rPr>
              <w:t>N/A</w:t>
            </w:r>
          </w:p>
        </w:tc>
      </w:tr>
      <w:tr w:rsidR="00245414" w:rsidRPr="00401D64" w:rsidTr="000D10EF">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ML12045A397</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04/12/12</w:t>
            </w:r>
          </w:p>
          <w:p w:rsidR="00245414" w:rsidRPr="00401D6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12-005</w:t>
            </w:r>
          </w:p>
        </w:tc>
        <w:tc>
          <w:tcPr>
            <w:tcW w:w="4680" w:type="dxa"/>
            <w:tcBorders>
              <w:top w:val="single" w:sz="7" w:space="0" w:color="000000"/>
              <w:left w:val="single" w:sz="7" w:space="0" w:color="000000"/>
              <w:bottom w:val="single" w:sz="7" w:space="0" w:color="000000"/>
              <w:right w:val="single" w:sz="7" w:space="0" w:color="000000"/>
            </w:tcBorders>
          </w:tcPr>
          <w:p w:rsidR="00E957C5" w:rsidRPr="00AD3A42" w:rsidRDefault="00E957C5" w:rsidP="00E957C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w:t>
            </w:r>
            <w:r w:rsidRPr="00AD3A42">
              <w:rPr>
                <w:rFonts w:cs="Arial"/>
                <w:szCs w:val="22"/>
              </w:rPr>
              <w:t>evised to support re-alignment with Agency documentation standards.</w:t>
            </w:r>
          </w:p>
          <w:p w:rsidR="00245414" w:rsidRPr="00401D64" w:rsidRDefault="00245414" w:rsidP="000714E0">
            <w:pPr>
              <w:pStyle w:val="ManualDocumentTitle"/>
              <w:tabs>
                <w:tab w:val="left" w:pos="1440"/>
              </w:tabs>
              <w:jc w:val="left"/>
              <w:rPr>
                <w:rFonts w:cs="Arial"/>
                <w:sz w:val="22"/>
                <w:szCs w:val="22"/>
              </w:rPr>
            </w:pPr>
          </w:p>
        </w:tc>
        <w:tc>
          <w:tcPr>
            <w:tcW w:w="207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Pr>
                <w:rFonts w:cs="Arial"/>
                <w:szCs w:val="22"/>
              </w:rPr>
              <w:t>N/A</w:t>
            </w:r>
          </w:p>
        </w:tc>
      </w:tr>
      <w:tr w:rsidR="000D10EF" w:rsidRPr="00401D64" w:rsidTr="000D10EF">
        <w:tc>
          <w:tcPr>
            <w:tcW w:w="171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w:t>
            </w:r>
            <w:r w:rsidR="006079F5">
              <w:rPr>
                <w:rFonts w:cs="Arial"/>
                <w:color w:val="000000"/>
                <w:szCs w:val="22"/>
              </w:rPr>
              <w:t>12345A262</w:t>
            </w:r>
          </w:p>
          <w:p w:rsidR="000D10EF" w:rsidRDefault="006079F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12/10/12</w:t>
            </w:r>
          </w:p>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 xml:space="preserve">CN </w:t>
            </w:r>
            <w:r w:rsidR="006079F5">
              <w:rPr>
                <w:rFonts w:cs="Arial"/>
                <w:color w:val="000000"/>
                <w:szCs w:val="22"/>
              </w:rPr>
              <w:t>12-028</w:t>
            </w:r>
          </w:p>
        </w:tc>
        <w:tc>
          <w:tcPr>
            <w:tcW w:w="4680" w:type="dxa"/>
            <w:tcBorders>
              <w:top w:val="single" w:sz="7" w:space="0" w:color="000000"/>
              <w:left w:val="single" w:sz="7" w:space="0" w:color="000000"/>
              <w:bottom w:val="single" w:sz="7" w:space="0" w:color="000000"/>
              <w:right w:val="single" w:sz="7" w:space="0" w:color="000000"/>
            </w:tcBorders>
          </w:tcPr>
          <w:p w:rsidR="000D10EF" w:rsidRDefault="000D10EF" w:rsidP="007C7F6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 xml:space="preserve">Revised to support minor </w:t>
            </w:r>
            <w:r w:rsidR="007C7F63">
              <w:rPr>
                <w:rFonts w:cs="Arial"/>
                <w:szCs w:val="22"/>
              </w:rPr>
              <w:t>edits</w:t>
            </w:r>
            <w:r>
              <w:rPr>
                <w:rFonts w:cs="Arial"/>
                <w:szCs w:val="22"/>
              </w:rPr>
              <w:t xml:space="preserve">, address FBF 0040-1769, and add a </w:t>
            </w:r>
            <w:r w:rsidR="004F6940">
              <w:rPr>
                <w:rFonts w:cs="Arial"/>
                <w:szCs w:val="22"/>
              </w:rPr>
              <w:t>flow</w:t>
            </w:r>
            <w:r>
              <w:rPr>
                <w:rFonts w:cs="Arial"/>
                <w:szCs w:val="22"/>
              </w:rPr>
              <w:t>chart.</w:t>
            </w:r>
          </w:p>
        </w:tc>
        <w:tc>
          <w:tcPr>
            <w:tcW w:w="207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Pr>
          <w:p w:rsidR="000D10EF" w:rsidRDefault="000D10EF" w:rsidP="000714E0">
            <w:pPr>
              <w:rPr>
                <w:rFonts w:cs="Arial"/>
                <w:szCs w:val="22"/>
              </w:rPr>
            </w:pPr>
            <w:r>
              <w:rPr>
                <w:rFonts w:cs="Arial"/>
                <w:szCs w:val="22"/>
              </w:rPr>
              <w:t>ML</w:t>
            </w:r>
            <w:r w:rsidR="00177CA8">
              <w:rPr>
                <w:rFonts w:cs="Arial"/>
                <w:szCs w:val="22"/>
              </w:rPr>
              <w:t>12332A148</w:t>
            </w:r>
          </w:p>
          <w:p w:rsidR="000D10EF" w:rsidRDefault="000D10EF" w:rsidP="000714E0">
            <w:pPr>
              <w:rPr>
                <w:rFonts w:cs="Arial"/>
                <w:szCs w:val="22"/>
              </w:rPr>
            </w:pPr>
            <w:r>
              <w:rPr>
                <w:rFonts w:cs="Arial"/>
                <w:szCs w:val="22"/>
              </w:rPr>
              <w:t>Closed FBF 0040-1769</w:t>
            </w:r>
          </w:p>
        </w:tc>
      </w:tr>
    </w:tbl>
    <w:p w:rsidR="009C1AE2" w:rsidRPr="00401D64" w:rsidRDefault="009C1AE2"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sectPr w:rsidR="009C1AE2" w:rsidRPr="00401D64" w:rsidSect="00E957C5">
      <w:footerReference w:type="default" r:id="rId70"/>
      <w:pgSz w:w="15840" w:h="12240" w:orient="landscape"/>
      <w:pgMar w:top="1080" w:right="1440" w:bottom="72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941" w:rsidRDefault="00927941">
      <w:r>
        <w:separator/>
      </w:r>
    </w:p>
  </w:endnote>
  <w:endnote w:type="continuationSeparator" w:id="0">
    <w:p w:rsidR="00927941" w:rsidRDefault="009279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Default="006079F5" w:rsidP="004955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6079F5" w:rsidRDefault="006079F5" w:rsidP="00A81955">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6</w:t>
    </w:r>
    <w:r w:rsidRPr="0089340D">
      <w:rPr>
        <w:szCs w:val="22"/>
      </w:rPr>
      <w:tab/>
      <w:t>0040</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7</w:t>
    </w:r>
    <w:r w:rsidRPr="0089340D">
      <w:rPr>
        <w:szCs w:val="22"/>
      </w:rPr>
      <w:tab/>
      <w:t>0040</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8</w:t>
    </w:r>
    <w:r w:rsidRPr="0089340D">
      <w:rPr>
        <w:szCs w:val="22"/>
      </w:rPr>
      <w:tab/>
      <w:t>0040</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9</w:t>
    </w:r>
    <w:r w:rsidRPr="0089340D">
      <w:rPr>
        <w:szCs w:val="22"/>
      </w:rPr>
      <w:tab/>
      <w:t>0040</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10</w:t>
    </w:r>
    <w:r w:rsidRPr="0089340D">
      <w:rPr>
        <w:szCs w:val="22"/>
      </w:rPr>
      <w:tab/>
      <w:t>0040</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11</w:t>
    </w:r>
    <w:r w:rsidRPr="0089340D">
      <w:rPr>
        <w:szCs w:val="22"/>
      </w:rPr>
      <w:tab/>
      <w:t>0040</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12</w:t>
    </w:r>
    <w:r w:rsidRPr="0089340D">
      <w:rPr>
        <w:szCs w:val="22"/>
      </w:rPr>
      <w:tab/>
      <w:t>0040</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13</w:t>
    </w:r>
    <w:r w:rsidRPr="0089340D">
      <w:rPr>
        <w:szCs w:val="22"/>
      </w:rPr>
      <w:tab/>
      <w:t>0040</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14</w:t>
    </w:r>
    <w:r w:rsidRPr="0089340D">
      <w:rPr>
        <w:szCs w:val="22"/>
      </w:rPr>
      <w:tab/>
      <w:t>0040</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15</w:t>
    </w:r>
    <w:r w:rsidRPr="0089340D">
      <w:rPr>
        <w:szCs w:val="22"/>
      </w:rPr>
      <w:tab/>
      <w:t>0040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065FC2">
      <w:rPr>
        <w:rStyle w:val="PageNumber"/>
        <w:noProof/>
        <w:szCs w:val="22"/>
      </w:rPr>
      <w:t>ii</w:t>
    </w:r>
    <w:r w:rsidRPr="0089340D">
      <w:rPr>
        <w:rStyle w:val="PageNumber"/>
        <w:szCs w:val="22"/>
      </w:rPr>
      <w:fldChar w:fldCharType="end"/>
    </w:r>
    <w:r w:rsidRPr="0089340D">
      <w:rPr>
        <w:szCs w:val="22"/>
      </w:rPr>
      <w:tab/>
      <w:t>0040</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ins w:id="438" w:author="Author" w:date="2012-05-16T10:03:00Z">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ins>
    <w:r>
      <w:rPr>
        <w:rStyle w:val="PageNumber"/>
        <w:noProof/>
        <w:szCs w:val="22"/>
      </w:rPr>
      <w:t>1</w:t>
    </w:r>
    <w:ins w:id="439" w:author="Author" w:date="2012-05-16T10:03:00Z">
      <w:r w:rsidRPr="0089340D">
        <w:rPr>
          <w:rStyle w:val="PageNumber"/>
          <w:szCs w:val="22"/>
        </w:rPr>
        <w:fldChar w:fldCharType="end"/>
      </w:r>
    </w:ins>
    <w:r>
      <w:rPr>
        <w:rStyle w:val="PageNumber"/>
        <w:szCs w:val="22"/>
      </w:rPr>
      <w:t>7</w:t>
    </w:r>
    <w:r w:rsidRPr="0089340D">
      <w:rPr>
        <w:szCs w:val="22"/>
      </w:rPr>
      <w:tab/>
      <w:t>0040</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16</w:t>
    </w:r>
    <w:r w:rsidRPr="0089340D">
      <w:rPr>
        <w:szCs w:val="22"/>
      </w:rPr>
      <w:tab/>
      <w:t>0040</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17</w:t>
    </w:r>
    <w:r w:rsidRPr="0089340D">
      <w:rPr>
        <w:szCs w:val="22"/>
      </w:rPr>
      <w:tab/>
      <w:t>0040</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18</w:t>
    </w:r>
    <w:r w:rsidRPr="0089340D">
      <w:rPr>
        <w:szCs w:val="22"/>
      </w:rPr>
      <w:tab/>
      <w:t>0040</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19</w:t>
    </w:r>
    <w:r w:rsidRPr="0089340D">
      <w:rPr>
        <w:szCs w:val="22"/>
      </w:rPr>
      <w:tab/>
      <w:t>0040</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Pr>
        <w:rStyle w:val="PageNumber"/>
        <w:szCs w:val="22"/>
      </w:rPr>
      <w:t>21</w:t>
    </w:r>
    <w:r w:rsidRPr="0089340D">
      <w:rPr>
        <w:szCs w:val="22"/>
      </w:rPr>
      <w:tab/>
      <w:t>0040</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20</w:t>
    </w:r>
    <w:r w:rsidRPr="0089340D">
      <w:rPr>
        <w:szCs w:val="22"/>
      </w:rPr>
      <w:tab/>
      <w:t>0040</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21</w:t>
    </w:r>
    <w:r w:rsidRPr="0089340D">
      <w:rPr>
        <w:szCs w:val="22"/>
      </w:rPr>
      <w:tab/>
      <w:t>0040</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E10853" w:rsidRDefault="006079F5"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sz w:val="24"/>
      </w:rPr>
      <w:tab/>
      <w:t>0040</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8A225D">
    <w:pPr>
      <w:pStyle w:val="Footer"/>
      <w:tabs>
        <w:tab w:val="clear" w:pos="4320"/>
        <w:tab w:val="clear" w:pos="8640"/>
        <w:tab w:val="center" w:pos="6120"/>
        <w:tab w:val="right" w:pos="12600"/>
      </w:tabs>
      <w:ind w:right="360"/>
      <w:rPr>
        <w:szCs w:val="22"/>
      </w:rPr>
    </w:pPr>
    <w:r w:rsidRPr="0089340D">
      <w:rPr>
        <w:szCs w:val="22"/>
      </w:rPr>
      <w:t xml:space="preserve">Issue Date:  </w:t>
    </w:r>
    <w:r>
      <w:rPr>
        <w:szCs w:val="22"/>
      </w:rPr>
      <w:t>12/10/12</w:t>
    </w:r>
    <w:r w:rsidRPr="0089340D">
      <w:rPr>
        <w:szCs w:val="22"/>
      </w:rPr>
      <w:tab/>
      <w:t>E1-</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065FC2">
      <w:rPr>
        <w:rStyle w:val="PageNumber"/>
        <w:noProof/>
        <w:szCs w:val="22"/>
      </w:rPr>
      <w:t>1</w:t>
    </w:r>
    <w:r w:rsidRPr="0089340D">
      <w:rPr>
        <w:rStyle w:val="PageNumber"/>
        <w:szCs w:val="22"/>
      </w:rPr>
      <w:fldChar w:fldCharType="end"/>
    </w:r>
    <w:r w:rsidRPr="0089340D">
      <w:rPr>
        <w:szCs w:val="22"/>
      </w:rPr>
      <w:tab/>
      <w:t>0040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proofErr w:type="spellStart"/>
    <w:r>
      <w:rPr>
        <w:rStyle w:val="PageNumber"/>
        <w:szCs w:val="22"/>
      </w:rPr>
      <w:t>i</w:t>
    </w:r>
    <w:proofErr w:type="spellEnd"/>
    <w:r w:rsidRPr="0089340D">
      <w:rPr>
        <w:szCs w:val="22"/>
      </w:rPr>
      <w:tab/>
      <w:t>0040</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8A225D">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12/10/12</w:t>
    </w:r>
    <w:r w:rsidRPr="0089340D">
      <w:rPr>
        <w:szCs w:val="22"/>
      </w:rPr>
      <w:tab/>
      <w:t>E</w:t>
    </w:r>
    <w:r>
      <w:rPr>
        <w:szCs w:val="22"/>
      </w:rPr>
      <w:t>2</w:t>
    </w:r>
    <w:r w:rsidRPr="0089340D">
      <w:rPr>
        <w:szCs w:val="22"/>
      </w:rPr>
      <w:t>A-</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065FC2">
      <w:rPr>
        <w:rStyle w:val="PageNumber"/>
        <w:noProof/>
        <w:szCs w:val="22"/>
      </w:rPr>
      <w:t>1</w:t>
    </w:r>
    <w:r w:rsidRPr="0089340D">
      <w:rPr>
        <w:rStyle w:val="PageNumber"/>
        <w:szCs w:val="22"/>
      </w:rPr>
      <w:fldChar w:fldCharType="end"/>
    </w:r>
    <w:r w:rsidRPr="0089340D">
      <w:rPr>
        <w:szCs w:val="22"/>
      </w:rPr>
      <w:tab/>
      <w:t>0040</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E10853" w:rsidRDefault="006079F5"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Pr="00174CC8">
      <w:rPr>
        <w:rStyle w:val="PageNumber"/>
        <w:sz w:val="24"/>
      </w:rPr>
      <w:fldChar w:fldCharType="begin"/>
    </w:r>
    <w:r w:rsidRPr="00174CC8">
      <w:rPr>
        <w:rStyle w:val="PageNumber"/>
        <w:sz w:val="24"/>
      </w:rPr>
      <w:instrText xml:space="preserve"> PAGE </w:instrText>
    </w:r>
    <w:r w:rsidRPr="00174CC8">
      <w:rPr>
        <w:rStyle w:val="PageNumber"/>
        <w:sz w:val="24"/>
      </w:rPr>
      <w:fldChar w:fldCharType="separate"/>
    </w:r>
    <w:r>
      <w:rPr>
        <w:rStyle w:val="PageNumber"/>
        <w:noProof/>
        <w:sz w:val="24"/>
      </w:rPr>
      <w:t>2</w:t>
    </w:r>
    <w:r w:rsidRPr="00174CC8">
      <w:rPr>
        <w:rStyle w:val="PageNumber"/>
        <w:sz w:val="24"/>
      </w:rPr>
      <w:fldChar w:fldCharType="end"/>
    </w:r>
    <w:r>
      <w:rPr>
        <w:sz w:val="24"/>
      </w:rPr>
      <w:tab/>
      <w:t>0040</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12/10/12</w:t>
    </w:r>
    <w:r w:rsidRPr="0089340D">
      <w:rPr>
        <w:szCs w:val="22"/>
      </w:rPr>
      <w:tab/>
      <w:t>E</w:t>
    </w:r>
    <w:r>
      <w:rPr>
        <w:szCs w:val="22"/>
      </w:rPr>
      <w:t>2</w:t>
    </w:r>
    <w:r w:rsidRPr="0089340D">
      <w:rPr>
        <w:szCs w:val="22"/>
      </w:rPr>
      <w:t>B-</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065FC2">
      <w:rPr>
        <w:rStyle w:val="PageNumber"/>
        <w:noProof/>
        <w:szCs w:val="22"/>
      </w:rPr>
      <w:t>0</w:t>
    </w:r>
    <w:r w:rsidRPr="0089340D">
      <w:rPr>
        <w:rStyle w:val="PageNumber"/>
        <w:szCs w:val="22"/>
      </w:rPr>
      <w:fldChar w:fldCharType="end"/>
    </w:r>
    <w:r w:rsidRPr="0089340D">
      <w:rPr>
        <w:szCs w:val="22"/>
      </w:rPr>
      <w:tab/>
      <w:t>0040</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E10853" w:rsidRDefault="006079F5"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Pr="00174CC8">
      <w:rPr>
        <w:rStyle w:val="PageNumber"/>
        <w:sz w:val="24"/>
      </w:rPr>
      <w:fldChar w:fldCharType="begin"/>
    </w:r>
    <w:r w:rsidRPr="00174CC8">
      <w:rPr>
        <w:rStyle w:val="PageNumber"/>
        <w:sz w:val="24"/>
      </w:rPr>
      <w:instrText xml:space="preserve"> PAGE </w:instrText>
    </w:r>
    <w:r w:rsidRPr="00174CC8">
      <w:rPr>
        <w:rStyle w:val="PageNumber"/>
        <w:sz w:val="24"/>
      </w:rPr>
      <w:fldChar w:fldCharType="separate"/>
    </w:r>
    <w:r>
      <w:rPr>
        <w:rStyle w:val="PageNumber"/>
        <w:noProof/>
        <w:sz w:val="24"/>
      </w:rPr>
      <w:t>2</w:t>
    </w:r>
    <w:r w:rsidRPr="00174CC8">
      <w:rPr>
        <w:rStyle w:val="PageNumber"/>
        <w:sz w:val="24"/>
      </w:rPr>
      <w:fldChar w:fldCharType="end"/>
    </w:r>
    <w:r>
      <w:rPr>
        <w:sz w:val="24"/>
      </w:rPr>
      <w:tab/>
      <w:t>0040</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12/10/12</w:t>
    </w:r>
    <w:r w:rsidRPr="0089340D">
      <w:rPr>
        <w:szCs w:val="22"/>
      </w:rPr>
      <w:tab/>
      <w:t>E</w:t>
    </w:r>
    <w:r>
      <w:rPr>
        <w:szCs w:val="22"/>
      </w:rPr>
      <w:t>2</w:t>
    </w:r>
    <w:r w:rsidRPr="0089340D">
      <w:rPr>
        <w:szCs w:val="22"/>
      </w:rPr>
      <w:t>C-</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065FC2">
      <w:rPr>
        <w:rStyle w:val="PageNumber"/>
        <w:noProof/>
        <w:szCs w:val="22"/>
      </w:rPr>
      <w:t>0</w:t>
    </w:r>
    <w:r w:rsidRPr="0089340D">
      <w:rPr>
        <w:rStyle w:val="PageNumber"/>
        <w:szCs w:val="22"/>
      </w:rPr>
      <w:fldChar w:fldCharType="end"/>
    </w:r>
    <w:r w:rsidRPr="0089340D">
      <w:rPr>
        <w:szCs w:val="22"/>
      </w:rPr>
      <w:tab/>
      <w:t>0040</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6079F5" w:rsidRDefault="006079F5" w:rsidP="00EF7375">
    <w:pPr>
      <w:pStyle w:val="Footer"/>
      <w:tabs>
        <w:tab w:val="clear" w:pos="4320"/>
        <w:tab w:val="clear" w:pos="8640"/>
        <w:tab w:val="center" w:pos="4680"/>
        <w:tab w:val="right" w:pos="9360"/>
      </w:tabs>
      <w:ind w:right="360"/>
      <w:rPr>
        <w:szCs w:val="22"/>
      </w:rPr>
    </w:pPr>
    <w:r w:rsidRPr="006079F5">
      <w:rPr>
        <w:szCs w:val="22"/>
      </w:rPr>
      <w:t>Issue Date:  12/10/12</w:t>
    </w:r>
    <w:r w:rsidRPr="006079F5">
      <w:rPr>
        <w:szCs w:val="22"/>
      </w:rPr>
      <w:tab/>
      <w:t>E2D-</w:t>
    </w:r>
    <w:r w:rsidRPr="006079F5">
      <w:rPr>
        <w:rStyle w:val="PageNumber"/>
        <w:szCs w:val="22"/>
      </w:rPr>
      <w:fldChar w:fldCharType="begin"/>
    </w:r>
    <w:r w:rsidRPr="006079F5">
      <w:rPr>
        <w:rStyle w:val="PageNumber"/>
        <w:szCs w:val="22"/>
      </w:rPr>
      <w:instrText xml:space="preserve"> PAGE </w:instrText>
    </w:r>
    <w:r w:rsidRPr="006079F5">
      <w:rPr>
        <w:rStyle w:val="PageNumber"/>
        <w:szCs w:val="22"/>
      </w:rPr>
      <w:fldChar w:fldCharType="separate"/>
    </w:r>
    <w:r w:rsidR="00065FC2">
      <w:rPr>
        <w:rStyle w:val="PageNumber"/>
        <w:noProof/>
        <w:szCs w:val="22"/>
      </w:rPr>
      <w:t>0</w:t>
    </w:r>
    <w:r w:rsidRPr="006079F5">
      <w:rPr>
        <w:rStyle w:val="PageNumber"/>
        <w:szCs w:val="22"/>
      </w:rPr>
      <w:fldChar w:fldCharType="end"/>
    </w:r>
    <w:r w:rsidRPr="006079F5">
      <w:rPr>
        <w:szCs w:val="22"/>
      </w:rPr>
      <w:tab/>
      <w:t>0040</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F7375">
    <w:pPr>
      <w:pStyle w:val="Footer"/>
      <w:tabs>
        <w:tab w:val="clear" w:pos="4320"/>
        <w:tab w:val="clear" w:pos="8640"/>
        <w:tab w:val="center" w:pos="4680"/>
        <w:tab w:val="right" w:pos="9360"/>
      </w:tabs>
      <w:ind w:right="360"/>
      <w:rPr>
        <w:szCs w:val="22"/>
      </w:rPr>
    </w:pPr>
    <w:r w:rsidRPr="0089340D">
      <w:rPr>
        <w:szCs w:val="22"/>
      </w:rPr>
      <w:t xml:space="preserve">Issue Date:  </w:t>
    </w:r>
    <w:ins w:id="608" w:author="Author" w:date="2012-05-16T09:35:00Z">
      <w:r>
        <w:rPr>
          <w:szCs w:val="22"/>
        </w:rPr>
        <w:t>XX/XX/XX</w:t>
      </w:r>
    </w:ins>
    <w:r w:rsidRPr="0089340D">
      <w:rPr>
        <w:szCs w:val="22"/>
      </w:rPr>
      <w:tab/>
      <w:t>E1E-</w:t>
    </w:r>
    <w:r>
      <w:rPr>
        <w:rStyle w:val="PageNumber"/>
        <w:szCs w:val="22"/>
      </w:rPr>
      <w:t>1</w:t>
    </w:r>
    <w:r w:rsidRPr="0089340D">
      <w:rPr>
        <w:szCs w:val="22"/>
      </w:rPr>
      <w:tab/>
      <w:t>0040</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12/10/12</w:t>
    </w:r>
    <w:r w:rsidRPr="0089340D">
      <w:rPr>
        <w:szCs w:val="22"/>
      </w:rPr>
      <w:tab/>
      <w:t>E</w:t>
    </w:r>
    <w:r>
      <w:rPr>
        <w:szCs w:val="22"/>
      </w:rPr>
      <w:t>2</w:t>
    </w:r>
    <w:r w:rsidRPr="0089340D">
      <w:rPr>
        <w:szCs w:val="22"/>
      </w:rPr>
      <w:t>E-</w:t>
    </w:r>
    <w:r>
      <w:rPr>
        <w:rStyle w:val="PageNumber"/>
        <w:szCs w:val="22"/>
      </w:rPr>
      <w:t>1</w:t>
    </w:r>
    <w:r w:rsidRPr="0089340D">
      <w:rPr>
        <w:szCs w:val="22"/>
      </w:rPr>
      <w:tab/>
      <w:t>0040</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E10853" w:rsidRDefault="006079F5"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sidRPr="00FF38A3">
      <w:rPr>
        <w:rStyle w:val="PageNumber"/>
        <w:sz w:val="24"/>
      </w:rPr>
      <w:fldChar w:fldCharType="begin"/>
    </w:r>
    <w:r w:rsidRPr="00FF38A3">
      <w:rPr>
        <w:rStyle w:val="PageNumber"/>
        <w:sz w:val="24"/>
      </w:rPr>
      <w:instrText xml:space="preserve"> PAGE </w:instrText>
    </w:r>
    <w:r w:rsidRPr="00FF38A3">
      <w:rPr>
        <w:rStyle w:val="PageNumber"/>
        <w:sz w:val="24"/>
      </w:rPr>
      <w:fldChar w:fldCharType="separate"/>
    </w:r>
    <w:r>
      <w:rPr>
        <w:rStyle w:val="PageNumber"/>
        <w:noProof/>
        <w:sz w:val="24"/>
      </w:rPr>
      <w:t>0</w:t>
    </w:r>
    <w:r w:rsidRPr="00FF38A3">
      <w:rPr>
        <w:rStyle w:val="PageNumber"/>
        <w:sz w:val="24"/>
      </w:rPr>
      <w:fldChar w:fldCharType="end"/>
    </w:r>
    <w:r>
      <w:rPr>
        <w:sz w:val="24"/>
      </w:rPr>
      <w:tab/>
      <w:t>0040</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EF7375">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XX/XX/XX</w:t>
    </w:r>
    <w:r w:rsidRPr="00401D64">
      <w:rPr>
        <w:szCs w:val="22"/>
      </w:rPr>
      <w:tab/>
      <w:t>E</w:t>
    </w:r>
    <w:r>
      <w:rPr>
        <w:szCs w:val="22"/>
      </w:rPr>
      <w:t>3</w:t>
    </w:r>
    <w:r w:rsidRPr="00401D64">
      <w:rPr>
        <w:szCs w:val="22"/>
      </w:rPr>
      <w:t>-</w:t>
    </w:r>
    <w:r w:rsidRPr="00401D64">
      <w:rPr>
        <w:rStyle w:val="PageNumber"/>
        <w:szCs w:val="22"/>
      </w:rPr>
      <w:fldChar w:fldCharType="begin"/>
    </w:r>
    <w:r w:rsidRPr="00401D64">
      <w:rPr>
        <w:rStyle w:val="PageNumber"/>
        <w:szCs w:val="22"/>
      </w:rPr>
      <w:instrText xml:space="preserve"> PAGE </w:instrText>
    </w:r>
    <w:r w:rsidRPr="00401D64">
      <w:rPr>
        <w:rStyle w:val="PageNumber"/>
        <w:szCs w:val="22"/>
      </w:rPr>
      <w:fldChar w:fldCharType="separate"/>
    </w:r>
    <w:r>
      <w:rPr>
        <w:rStyle w:val="PageNumber"/>
        <w:noProof/>
        <w:szCs w:val="22"/>
      </w:rPr>
      <w:t>0</w:t>
    </w:r>
    <w:r w:rsidRPr="00401D64">
      <w:rPr>
        <w:rStyle w:val="PageNumber"/>
        <w:szCs w:val="22"/>
      </w:rPr>
      <w:fldChar w:fldCharType="end"/>
    </w:r>
    <w:r w:rsidRPr="00401D64">
      <w:rPr>
        <w:szCs w:val="22"/>
      </w:rPr>
      <w:tab/>
      <w:t>0040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rStyle w:val="PageNumber"/>
        <w:szCs w:val="22"/>
      </w:rPr>
      <w:t>ii</w:t>
    </w:r>
    <w:r w:rsidRPr="0089340D">
      <w:rPr>
        <w:szCs w:val="22"/>
      </w:rPr>
      <w:tab/>
      <w:t>0040</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EF7375">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12/10/12</w:t>
    </w:r>
    <w:r w:rsidRPr="00401D64">
      <w:rPr>
        <w:szCs w:val="22"/>
      </w:rPr>
      <w:tab/>
      <w:t>E</w:t>
    </w:r>
    <w:r>
      <w:rPr>
        <w:szCs w:val="22"/>
      </w:rPr>
      <w:t>3</w:t>
    </w:r>
    <w:r w:rsidRPr="00401D64">
      <w:rPr>
        <w:szCs w:val="22"/>
      </w:rPr>
      <w:t>-</w:t>
    </w:r>
    <w:r w:rsidRPr="00401D64">
      <w:rPr>
        <w:rStyle w:val="PageNumber"/>
        <w:szCs w:val="22"/>
      </w:rPr>
      <w:fldChar w:fldCharType="begin"/>
    </w:r>
    <w:r w:rsidRPr="00401D64">
      <w:rPr>
        <w:rStyle w:val="PageNumber"/>
        <w:szCs w:val="22"/>
      </w:rPr>
      <w:instrText xml:space="preserve"> PAGE </w:instrText>
    </w:r>
    <w:r w:rsidRPr="00401D64">
      <w:rPr>
        <w:rStyle w:val="PageNumber"/>
        <w:szCs w:val="22"/>
      </w:rPr>
      <w:fldChar w:fldCharType="separate"/>
    </w:r>
    <w:r w:rsidR="00065FC2">
      <w:rPr>
        <w:rStyle w:val="PageNumber"/>
        <w:noProof/>
        <w:szCs w:val="22"/>
      </w:rPr>
      <w:t>1</w:t>
    </w:r>
    <w:r w:rsidRPr="00401D64">
      <w:rPr>
        <w:rStyle w:val="PageNumber"/>
        <w:szCs w:val="22"/>
      </w:rPr>
      <w:fldChar w:fldCharType="end"/>
    </w:r>
    <w:r w:rsidRPr="00401D64">
      <w:rPr>
        <w:szCs w:val="22"/>
      </w:rPr>
      <w:tab/>
      <w:t>0040</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427864">
    <w:pPr>
      <w:pStyle w:val="Footer"/>
      <w:framePr w:wrap="around" w:vAnchor="text" w:hAnchor="margin" w:xAlign="center" w:y="1"/>
      <w:rPr>
        <w:rStyle w:val="PageNumber"/>
        <w:szCs w:val="22"/>
      </w:rPr>
    </w:pPr>
    <w:r w:rsidRPr="00401D64">
      <w:rPr>
        <w:rStyle w:val="PageNumber"/>
        <w:szCs w:val="22"/>
      </w:rPr>
      <w:t>E</w:t>
    </w:r>
    <w:r>
      <w:rPr>
        <w:rStyle w:val="PageNumber"/>
        <w:szCs w:val="22"/>
      </w:rPr>
      <w:t>4</w:t>
    </w:r>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sidR="00065FC2">
      <w:rPr>
        <w:rStyle w:val="PageNumber"/>
        <w:noProof/>
        <w:szCs w:val="22"/>
      </w:rPr>
      <w:t>1</w:t>
    </w:r>
    <w:r w:rsidRPr="00401D64">
      <w:rPr>
        <w:rStyle w:val="PageNumber"/>
        <w:szCs w:val="22"/>
      </w:rPr>
      <w:fldChar w:fldCharType="end"/>
    </w:r>
  </w:p>
  <w:p w:rsidR="006079F5" w:rsidRPr="00401D64" w:rsidRDefault="006079F5" w:rsidP="003B2637">
    <w:pPr>
      <w:pStyle w:val="Footer"/>
      <w:tabs>
        <w:tab w:val="clear" w:pos="4320"/>
        <w:tab w:val="clear" w:pos="8640"/>
        <w:tab w:val="right" w:pos="12960"/>
      </w:tabs>
      <w:ind w:right="360"/>
      <w:rPr>
        <w:szCs w:val="22"/>
      </w:rPr>
    </w:pPr>
    <w:r w:rsidRPr="00401D64">
      <w:rPr>
        <w:szCs w:val="22"/>
      </w:rPr>
      <w:t xml:space="preserve">Issue Date:  </w:t>
    </w:r>
    <w:r>
      <w:rPr>
        <w:szCs w:val="22"/>
      </w:rPr>
      <w:t>12/10/12</w:t>
    </w:r>
    <w:r>
      <w:rPr>
        <w:sz w:val="24"/>
      </w:rPr>
      <w:tab/>
    </w:r>
    <w:r w:rsidRPr="00401D64">
      <w:rPr>
        <w:szCs w:val="22"/>
      </w:rPr>
      <w:t>0040</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427864">
    <w:pPr>
      <w:pStyle w:val="Footer"/>
      <w:framePr w:wrap="around" w:vAnchor="text" w:hAnchor="margin" w:xAlign="center" w:y="1"/>
      <w:rPr>
        <w:rStyle w:val="PageNumber"/>
        <w:szCs w:val="22"/>
      </w:rPr>
    </w:pPr>
    <w:r w:rsidRPr="0089340D">
      <w:rPr>
        <w:rStyle w:val="PageNumber"/>
        <w:szCs w:val="22"/>
      </w:rPr>
      <w:t>E</w:t>
    </w:r>
    <w:r>
      <w:rPr>
        <w:rStyle w:val="PageNumber"/>
        <w:szCs w:val="22"/>
      </w:rPr>
      <w:t>5</w:t>
    </w:r>
    <w:r w:rsidRPr="0089340D">
      <w:rPr>
        <w:rStyle w:val="PageNumber"/>
        <w:szCs w:val="22"/>
      </w:rPr>
      <w:t>-</w:t>
    </w:r>
    <w:r w:rsidRPr="0089340D">
      <w:rPr>
        <w:rStyle w:val="PageNumber"/>
        <w:szCs w:val="22"/>
      </w:rPr>
      <w:fldChar w:fldCharType="begin"/>
    </w:r>
    <w:r w:rsidRPr="0089340D">
      <w:rPr>
        <w:rStyle w:val="PageNumber"/>
        <w:szCs w:val="22"/>
      </w:rPr>
      <w:instrText xml:space="preserve">PAGE  </w:instrText>
    </w:r>
    <w:r w:rsidRPr="0089340D">
      <w:rPr>
        <w:rStyle w:val="PageNumber"/>
        <w:szCs w:val="22"/>
      </w:rPr>
      <w:fldChar w:fldCharType="separate"/>
    </w:r>
    <w:r w:rsidR="00065FC2">
      <w:rPr>
        <w:rStyle w:val="PageNumber"/>
        <w:noProof/>
        <w:szCs w:val="22"/>
      </w:rPr>
      <w:t>1</w:t>
    </w:r>
    <w:r w:rsidRPr="0089340D">
      <w:rPr>
        <w:rStyle w:val="PageNumber"/>
        <w:szCs w:val="22"/>
      </w:rPr>
      <w:fldChar w:fldCharType="end"/>
    </w:r>
  </w:p>
  <w:p w:rsidR="006079F5" w:rsidRPr="00401D64" w:rsidRDefault="006079F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12/10/12</w:t>
    </w:r>
    <w:r w:rsidRPr="00401D64">
      <w:rPr>
        <w:szCs w:val="22"/>
      </w:rPr>
      <w:tab/>
    </w:r>
    <w:r w:rsidRPr="00401D64">
      <w:rPr>
        <w:szCs w:val="22"/>
      </w:rPr>
      <w:tab/>
      <w:t>0040</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427864">
    <w:pPr>
      <w:pStyle w:val="Footer"/>
      <w:framePr w:wrap="around" w:vAnchor="text" w:hAnchor="margin" w:xAlign="center" w:y="1"/>
      <w:rPr>
        <w:rStyle w:val="PageNumber"/>
        <w:szCs w:val="22"/>
      </w:rPr>
    </w:pPr>
    <w:ins w:id="646" w:author="Author" w:date="2012-05-16T10:31:00Z">
      <w:r w:rsidRPr="00401D64">
        <w:rPr>
          <w:rStyle w:val="PageNumber"/>
          <w:szCs w:val="22"/>
        </w:rPr>
        <w:t>E</w:t>
      </w:r>
      <w:r>
        <w:rPr>
          <w:rStyle w:val="PageNumber"/>
          <w:szCs w:val="22"/>
        </w:rPr>
        <w:t>6</w:t>
      </w:r>
    </w:ins>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Pr>
        <w:rStyle w:val="PageNumber"/>
        <w:noProof/>
        <w:szCs w:val="22"/>
      </w:rPr>
      <w:t>1</w:t>
    </w:r>
    <w:r w:rsidRPr="00401D64">
      <w:rPr>
        <w:rStyle w:val="PageNumber"/>
        <w:szCs w:val="22"/>
      </w:rPr>
      <w:fldChar w:fldCharType="end"/>
    </w:r>
  </w:p>
  <w:p w:rsidR="006079F5" w:rsidRPr="00401D64" w:rsidRDefault="006079F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XX/XX/XX</w:t>
    </w:r>
    <w:r w:rsidRPr="00401D64">
      <w:rPr>
        <w:szCs w:val="22"/>
      </w:rPr>
      <w:tab/>
    </w:r>
    <w:r w:rsidRPr="00401D64">
      <w:rPr>
        <w:szCs w:val="22"/>
      </w:rPr>
      <w:tab/>
      <w:t>0040</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427864">
    <w:pPr>
      <w:pStyle w:val="Footer"/>
      <w:framePr w:wrap="around" w:vAnchor="text" w:hAnchor="margin" w:xAlign="center" w:y="1"/>
      <w:rPr>
        <w:rStyle w:val="PageNumber"/>
        <w:szCs w:val="22"/>
      </w:rPr>
    </w:pPr>
    <w:r w:rsidRPr="00401D64">
      <w:rPr>
        <w:rStyle w:val="PageNumber"/>
        <w:szCs w:val="22"/>
      </w:rPr>
      <w:t>E</w:t>
    </w:r>
    <w:r>
      <w:rPr>
        <w:rStyle w:val="PageNumber"/>
        <w:szCs w:val="22"/>
      </w:rPr>
      <w:t>6</w:t>
    </w:r>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sidR="00065FC2">
      <w:rPr>
        <w:rStyle w:val="PageNumber"/>
        <w:noProof/>
        <w:szCs w:val="22"/>
      </w:rPr>
      <w:t>2</w:t>
    </w:r>
    <w:r w:rsidRPr="00401D64">
      <w:rPr>
        <w:rStyle w:val="PageNumber"/>
        <w:szCs w:val="22"/>
      </w:rPr>
      <w:fldChar w:fldCharType="end"/>
    </w:r>
  </w:p>
  <w:p w:rsidR="006079F5" w:rsidRPr="00401D64" w:rsidRDefault="006079F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12/10/12</w:t>
    </w:r>
    <w:r w:rsidRPr="00401D64">
      <w:rPr>
        <w:szCs w:val="22"/>
      </w:rPr>
      <w:tab/>
    </w:r>
    <w:r w:rsidRPr="00401D64">
      <w:rPr>
        <w:szCs w:val="22"/>
      </w:rPr>
      <w:tab/>
      <w:t>0040</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427864">
    <w:pPr>
      <w:pStyle w:val="Footer"/>
      <w:framePr w:wrap="around" w:vAnchor="text" w:hAnchor="margin" w:xAlign="center" w:y="1"/>
      <w:rPr>
        <w:rStyle w:val="PageNumber"/>
        <w:szCs w:val="22"/>
      </w:rPr>
    </w:pPr>
    <w:r w:rsidRPr="00401D64">
      <w:rPr>
        <w:rStyle w:val="PageNumber"/>
        <w:szCs w:val="22"/>
      </w:rPr>
      <w:t>E</w:t>
    </w:r>
    <w:r>
      <w:rPr>
        <w:rStyle w:val="PageNumber"/>
        <w:szCs w:val="22"/>
      </w:rPr>
      <w:t>7</w:t>
    </w:r>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sidR="00065FC2">
      <w:rPr>
        <w:rStyle w:val="PageNumber"/>
        <w:noProof/>
        <w:szCs w:val="22"/>
      </w:rPr>
      <w:t>3</w:t>
    </w:r>
    <w:r w:rsidRPr="00401D64">
      <w:rPr>
        <w:rStyle w:val="PageNumber"/>
        <w:szCs w:val="22"/>
      </w:rPr>
      <w:fldChar w:fldCharType="end"/>
    </w:r>
  </w:p>
  <w:p w:rsidR="006079F5" w:rsidRPr="00401D64" w:rsidRDefault="006079F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12/10/12</w:t>
    </w:r>
    <w:r w:rsidRPr="00401D64">
      <w:rPr>
        <w:szCs w:val="22"/>
      </w:rPr>
      <w:tab/>
    </w:r>
    <w:r w:rsidRPr="00401D64">
      <w:rPr>
        <w:szCs w:val="22"/>
      </w:rPr>
      <w:tab/>
      <w:t>0040</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12/10/12</w:t>
    </w:r>
    <w:r w:rsidRPr="00401D64">
      <w:rPr>
        <w:szCs w:val="22"/>
      </w:rPr>
      <w:tab/>
    </w:r>
    <w:r>
      <w:rPr>
        <w:szCs w:val="22"/>
      </w:rPr>
      <w:t>Att1-1</w:t>
    </w:r>
    <w:r w:rsidRPr="00401D64">
      <w:rPr>
        <w:szCs w:val="22"/>
      </w:rPr>
      <w:tab/>
      <w:t>0040</w: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12/10/12</w:t>
    </w:r>
    <w:r w:rsidRPr="00401D64">
      <w:rPr>
        <w:szCs w:val="22"/>
      </w:rPr>
      <w:tab/>
    </w:r>
    <w:r>
      <w:rPr>
        <w:szCs w:val="22"/>
      </w:rPr>
      <w:t>Att1-2</w:t>
    </w:r>
    <w:r w:rsidRPr="00401D64">
      <w:rPr>
        <w:szCs w:val="22"/>
      </w:rPr>
      <w:tab/>
      <w:t>0040</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ins w:id="689" w:author="Author" w:date="2012-04-12T11:39:00Z">
      <w:r>
        <w:rPr>
          <w:rStyle w:val="PageNumber"/>
          <w:szCs w:val="22"/>
        </w:rPr>
        <w:t>3</w:t>
      </w:r>
    </w:ins>
  </w:p>
  <w:p w:rsidR="006079F5" w:rsidRPr="00401D64" w:rsidRDefault="006079F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XX/XX/XX</w:t>
    </w:r>
    <w:r w:rsidRPr="00401D64">
      <w:rPr>
        <w:szCs w:val="22"/>
      </w:rPr>
      <w:tab/>
    </w:r>
    <w:r w:rsidRPr="00401D64">
      <w:rPr>
        <w:szCs w:val="22"/>
      </w:rPr>
      <w:tab/>
      <w:t>0040</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401D64" w:rsidRDefault="006079F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12/10/12</w:t>
    </w:r>
    <w:r w:rsidRPr="00401D64">
      <w:rPr>
        <w:szCs w:val="22"/>
      </w:rPr>
      <w:tab/>
    </w:r>
    <w:r>
      <w:rPr>
        <w:szCs w:val="22"/>
      </w:rPr>
      <w:t>Att1-3</w:t>
    </w:r>
    <w:r w:rsidRPr="00401D64">
      <w:rPr>
        <w:szCs w:val="22"/>
      </w:rPr>
      <w:tab/>
      <w:t>0040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rStyle w:val="PageNumber"/>
        <w:szCs w:val="22"/>
      </w:rPr>
      <w:t>1</w:t>
    </w:r>
    <w:r w:rsidRPr="0089340D">
      <w:rPr>
        <w:szCs w:val="22"/>
      </w:rPr>
      <w:tab/>
      <w:t>0040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2</w:t>
    </w:r>
    <w:r w:rsidRPr="0089340D">
      <w:rPr>
        <w:szCs w:val="22"/>
      </w:rPr>
      <w:tab/>
      <w:t>0040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3</w:t>
    </w:r>
    <w:r w:rsidRPr="0089340D">
      <w:rPr>
        <w:szCs w:val="22"/>
      </w:rPr>
      <w:tab/>
      <w:t>0040</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4</w:t>
    </w:r>
    <w:r w:rsidRPr="0089340D">
      <w:rPr>
        <w:szCs w:val="22"/>
      </w:rPr>
      <w:tab/>
      <w:t>0040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Pr="0089340D" w:rsidRDefault="006079F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12/10/12</w:t>
    </w:r>
    <w:r w:rsidRPr="0089340D">
      <w:rPr>
        <w:szCs w:val="22"/>
      </w:rPr>
      <w:tab/>
    </w:r>
    <w:r>
      <w:rPr>
        <w:szCs w:val="22"/>
      </w:rPr>
      <w:t>5</w:t>
    </w:r>
    <w:r w:rsidRPr="0089340D">
      <w:rPr>
        <w:szCs w:val="22"/>
      </w:rPr>
      <w:tab/>
      <w:t>0040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941" w:rsidRDefault="00927941">
      <w:r>
        <w:separator/>
      </w:r>
    </w:p>
  </w:footnote>
  <w:footnote w:type="continuationSeparator" w:id="0">
    <w:p w:rsidR="00927941" w:rsidRDefault="009279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Default="006079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F5" w:rsidRDefault="006079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D69"/>
    <w:multiLevelType w:val="hybridMultilevel"/>
    <w:tmpl w:val="01100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97355D"/>
    <w:multiLevelType w:val="hybridMultilevel"/>
    <w:tmpl w:val="B2C0E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F2AEA"/>
    <w:multiLevelType w:val="hybridMultilevel"/>
    <w:tmpl w:val="738C5A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844F7"/>
    <w:multiLevelType w:val="hybridMultilevel"/>
    <w:tmpl w:val="ECFAE9DE"/>
    <w:lvl w:ilvl="0" w:tplc="1FD0F000">
      <w:start w:val="8"/>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4">
    <w:nsid w:val="0A232401"/>
    <w:multiLevelType w:val="hybridMultilevel"/>
    <w:tmpl w:val="44F28684"/>
    <w:lvl w:ilvl="0" w:tplc="DAB85BE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12F33"/>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741669"/>
    <w:multiLevelType w:val="hybridMultilevel"/>
    <w:tmpl w:val="D4101792"/>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
    <w:nsid w:val="0BD23B78"/>
    <w:multiLevelType w:val="hybridMultilevel"/>
    <w:tmpl w:val="4C50ED7E"/>
    <w:lvl w:ilvl="0" w:tplc="59DA935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B3DD3"/>
    <w:multiLevelType w:val="hybridMultilevel"/>
    <w:tmpl w:val="F04E865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nsid w:val="1CCB3FDC"/>
    <w:multiLevelType w:val="hybridMultilevel"/>
    <w:tmpl w:val="3D4280DA"/>
    <w:lvl w:ilvl="0" w:tplc="3D846092">
      <w:start w:val="10"/>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1">
    <w:nsid w:val="20656F7A"/>
    <w:multiLevelType w:val="hybridMultilevel"/>
    <w:tmpl w:val="F112FD64"/>
    <w:lvl w:ilvl="0" w:tplc="8F8C8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0C3BD1"/>
    <w:multiLevelType w:val="hybridMultilevel"/>
    <w:tmpl w:val="43185272"/>
    <w:lvl w:ilvl="0" w:tplc="6E94A61E">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3">
    <w:nsid w:val="23216926"/>
    <w:multiLevelType w:val="hybridMultilevel"/>
    <w:tmpl w:val="3536BABE"/>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4">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441391"/>
    <w:multiLevelType w:val="multilevel"/>
    <w:tmpl w:val="9FECC4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9613364"/>
    <w:multiLevelType w:val="hybridMultilevel"/>
    <w:tmpl w:val="65E67E18"/>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7">
    <w:nsid w:val="2A8B4A32"/>
    <w:multiLevelType w:val="hybridMultilevel"/>
    <w:tmpl w:val="67AA43E8"/>
    <w:lvl w:ilvl="0" w:tplc="972CDB4A">
      <w:start w:val="13"/>
      <w:numFmt w:val="decimal"/>
      <w:lvlText w:val="%1."/>
      <w:lvlJc w:val="left"/>
      <w:pPr>
        <w:ind w:left="630" w:hanging="360"/>
      </w:pPr>
      <w:rPr>
        <w:rFonts w:hint="default"/>
      </w:rPr>
    </w:lvl>
    <w:lvl w:ilvl="1" w:tplc="04090019" w:tentative="1">
      <w:start w:val="1"/>
      <w:numFmt w:val="lowerLetter"/>
      <w:lvlText w:val="%2."/>
      <w:lvlJc w:val="left"/>
      <w:pPr>
        <w:ind w:left="-1118" w:hanging="360"/>
      </w:pPr>
    </w:lvl>
    <w:lvl w:ilvl="2" w:tplc="0409001B" w:tentative="1">
      <w:start w:val="1"/>
      <w:numFmt w:val="lowerRoman"/>
      <w:lvlText w:val="%3."/>
      <w:lvlJc w:val="right"/>
      <w:pPr>
        <w:ind w:left="-398" w:hanging="180"/>
      </w:pPr>
    </w:lvl>
    <w:lvl w:ilvl="3" w:tplc="0409000F" w:tentative="1">
      <w:start w:val="1"/>
      <w:numFmt w:val="decimal"/>
      <w:lvlText w:val="%4."/>
      <w:lvlJc w:val="left"/>
      <w:pPr>
        <w:ind w:left="322" w:hanging="360"/>
      </w:pPr>
    </w:lvl>
    <w:lvl w:ilvl="4" w:tplc="04090019" w:tentative="1">
      <w:start w:val="1"/>
      <w:numFmt w:val="lowerLetter"/>
      <w:lvlText w:val="%5."/>
      <w:lvlJc w:val="left"/>
      <w:pPr>
        <w:ind w:left="1042" w:hanging="360"/>
      </w:pPr>
    </w:lvl>
    <w:lvl w:ilvl="5" w:tplc="0409001B" w:tentative="1">
      <w:start w:val="1"/>
      <w:numFmt w:val="lowerRoman"/>
      <w:lvlText w:val="%6."/>
      <w:lvlJc w:val="right"/>
      <w:pPr>
        <w:ind w:left="1762" w:hanging="180"/>
      </w:pPr>
    </w:lvl>
    <w:lvl w:ilvl="6" w:tplc="0409000F" w:tentative="1">
      <w:start w:val="1"/>
      <w:numFmt w:val="decimal"/>
      <w:lvlText w:val="%7."/>
      <w:lvlJc w:val="left"/>
      <w:pPr>
        <w:ind w:left="2482" w:hanging="360"/>
      </w:pPr>
    </w:lvl>
    <w:lvl w:ilvl="7" w:tplc="04090019" w:tentative="1">
      <w:start w:val="1"/>
      <w:numFmt w:val="lowerLetter"/>
      <w:lvlText w:val="%8."/>
      <w:lvlJc w:val="left"/>
      <w:pPr>
        <w:ind w:left="3202" w:hanging="360"/>
      </w:pPr>
    </w:lvl>
    <w:lvl w:ilvl="8" w:tplc="0409001B" w:tentative="1">
      <w:start w:val="1"/>
      <w:numFmt w:val="lowerRoman"/>
      <w:lvlText w:val="%9."/>
      <w:lvlJc w:val="right"/>
      <w:pPr>
        <w:ind w:left="3922" w:hanging="180"/>
      </w:pPr>
    </w:lvl>
  </w:abstractNum>
  <w:abstractNum w:abstractNumId="18">
    <w:nsid w:val="342B109C"/>
    <w:multiLevelType w:val="hybridMultilevel"/>
    <w:tmpl w:val="BA0039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89A31CA"/>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31CAE"/>
    <w:multiLevelType w:val="hybridMultilevel"/>
    <w:tmpl w:val="C71C279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1">
    <w:nsid w:val="3F184A4C"/>
    <w:multiLevelType w:val="hybridMultilevel"/>
    <w:tmpl w:val="2B14F17A"/>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2">
    <w:nsid w:val="446A644A"/>
    <w:multiLevelType w:val="hybridMultilevel"/>
    <w:tmpl w:val="67D83C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878A1"/>
    <w:multiLevelType w:val="hybridMultilevel"/>
    <w:tmpl w:val="B0B6C0A2"/>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4">
    <w:nsid w:val="47C8168F"/>
    <w:multiLevelType w:val="hybridMultilevel"/>
    <w:tmpl w:val="354AE04A"/>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5">
    <w:nsid w:val="48150114"/>
    <w:multiLevelType w:val="hybridMultilevel"/>
    <w:tmpl w:val="37DC479E"/>
    <w:lvl w:ilvl="0" w:tplc="59DA66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BA54EC"/>
    <w:multiLevelType w:val="hybridMultilevel"/>
    <w:tmpl w:val="3670C380"/>
    <w:lvl w:ilvl="0" w:tplc="B3B819BC">
      <w:start w:val="1"/>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27">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nsid w:val="5D73518C"/>
    <w:multiLevelType w:val="hybridMultilevel"/>
    <w:tmpl w:val="3A6E19C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9">
    <w:nsid w:val="5E1D3C07"/>
    <w:multiLevelType w:val="hybridMultilevel"/>
    <w:tmpl w:val="3F78503E"/>
    <w:lvl w:ilvl="0" w:tplc="0409000F">
      <w:start w:val="1"/>
      <w:numFmt w:val="decimal"/>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30">
    <w:nsid w:val="627A2812"/>
    <w:multiLevelType w:val="hybridMultilevel"/>
    <w:tmpl w:val="DA523E96"/>
    <w:lvl w:ilvl="0" w:tplc="3D846092">
      <w:start w:val="7"/>
      <w:numFmt w:val="decimal"/>
      <w:lvlText w:val="%1."/>
      <w:lvlJc w:val="left"/>
      <w:pPr>
        <w:ind w:left="3278" w:hanging="360"/>
      </w:pPr>
      <w:rPr>
        <w:rFonts w:hint="default"/>
      </w:rPr>
    </w:lvl>
    <w:lvl w:ilvl="1" w:tplc="04090019">
      <w:start w:val="1"/>
      <w:numFmt w:val="lowerLetter"/>
      <w:lvlText w:val="%2."/>
      <w:lvlJc w:val="left"/>
      <w:pPr>
        <w:ind w:left="3998" w:hanging="360"/>
      </w:pPr>
    </w:lvl>
    <w:lvl w:ilvl="2" w:tplc="0409001B" w:tentative="1">
      <w:start w:val="1"/>
      <w:numFmt w:val="lowerRoman"/>
      <w:lvlText w:val="%3."/>
      <w:lvlJc w:val="right"/>
      <w:pPr>
        <w:ind w:left="4718" w:hanging="180"/>
      </w:pPr>
    </w:lvl>
    <w:lvl w:ilvl="3" w:tplc="0409000F" w:tentative="1">
      <w:start w:val="1"/>
      <w:numFmt w:val="decimal"/>
      <w:lvlText w:val="%4."/>
      <w:lvlJc w:val="left"/>
      <w:pPr>
        <w:ind w:left="5438" w:hanging="360"/>
      </w:pPr>
    </w:lvl>
    <w:lvl w:ilvl="4" w:tplc="04090019" w:tentative="1">
      <w:start w:val="1"/>
      <w:numFmt w:val="lowerLetter"/>
      <w:lvlText w:val="%5."/>
      <w:lvlJc w:val="left"/>
      <w:pPr>
        <w:ind w:left="6158" w:hanging="360"/>
      </w:pPr>
    </w:lvl>
    <w:lvl w:ilvl="5" w:tplc="0409001B" w:tentative="1">
      <w:start w:val="1"/>
      <w:numFmt w:val="lowerRoman"/>
      <w:lvlText w:val="%6."/>
      <w:lvlJc w:val="right"/>
      <w:pPr>
        <w:ind w:left="6878" w:hanging="180"/>
      </w:pPr>
    </w:lvl>
    <w:lvl w:ilvl="6" w:tplc="0409000F" w:tentative="1">
      <w:start w:val="1"/>
      <w:numFmt w:val="decimal"/>
      <w:lvlText w:val="%7."/>
      <w:lvlJc w:val="left"/>
      <w:pPr>
        <w:ind w:left="7598" w:hanging="360"/>
      </w:pPr>
    </w:lvl>
    <w:lvl w:ilvl="7" w:tplc="04090019" w:tentative="1">
      <w:start w:val="1"/>
      <w:numFmt w:val="lowerLetter"/>
      <w:lvlText w:val="%8."/>
      <w:lvlJc w:val="left"/>
      <w:pPr>
        <w:ind w:left="8318" w:hanging="360"/>
      </w:pPr>
    </w:lvl>
    <w:lvl w:ilvl="8" w:tplc="0409001B" w:tentative="1">
      <w:start w:val="1"/>
      <w:numFmt w:val="lowerRoman"/>
      <w:lvlText w:val="%9."/>
      <w:lvlJc w:val="right"/>
      <w:pPr>
        <w:ind w:left="9038" w:hanging="180"/>
      </w:pPr>
    </w:lvl>
  </w:abstractNum>
  <w:abstractNum w:abstractNumId="31">
    <w:nsid w:val="6CF119AB"/>
    <w:multiLevelType w:val="hybridMultilevel"/>
    <w:tmpl w:val="AFFCF95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3">
    <w:nsid w:val="73A97CD6"/>
    <w:multiLevelType w:val="hybridMultilevel"/>
    <w:tmpl w:val="D9BA3F76"/>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34">
    <w:nsid w:val="79F20E68"/>
    <w:multiLevelType w:val="hybridMultilevel"/>
    <w:tmpl w:val="48AA3546"/>
    <w:lvl w:ilvl="0" w:tplc="3D4882F4">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27"/>
  </w:num>
  <w:num w:numId="2">
    <w:abstractNumId w:val="14"/>
  </w:num>
  <w:num w:numId="3">
    <w:abstractNumId w:val="32"/>
  </w:num>
  <w:num w:numId="4">
    <w:abstractNumId w:val="10"/>
  </w:num>
  <w:num w:numId="5">
    <w:abstractNumId w:val="12"/>
  </w:num>
  <w:num w:numId="6">
    <w:abstractNumId w:val="21"/>
  </w:num>
  <w:num w:numId="7">
    <w:abstractNumId w:val="13"/>
  </w:num>
  <w:num w:numId="8">
    <w:abstractNumId w:val="26"/>
  </w:num>
  <w:num w:numId="9">
    <w:abstractNumId w:val="3"/>
  </w:num>
  <w:num w:numId="10">
    <w:abstractNumId w:val="19"/>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3"/>
  </w:num>
  <w:num w:numId="15">
    <w:abstractNumId w:val="9"/>
  </w:num>
  <w:num w:numId="16">
    <w:abstractNumId w:val="30"/>
  </w:num>
  <w:num w:numId="17">
    <w:abstractNumId w:val="2"/>
  </w:num>
  <w:num w:numId="18">
    <w:abstractNumId w:val="8"/>
  </w:num>
  <w:num w:numId="19">
    <w:abstractNumId w:val="22"/>
  </w:num>
  <w:num w:numId="20">
    <w:abstractNumId w:val="20"/>
  </w:num>
  <w:num w:numId="21">
    <w:abstractNumId w:val="6"/>
  </w:num>
  <w:num w:numId="22">
    <w:abstractNumId w:val="17"/>
  </w:num>
  <w:num w:numId="23">
    <w:abstractNumId w:val="33"/>
  </w:num>
  <w:num w:numId="24">
    <w:abstractNumId w:val="11"/>
  </w:num>
  <w:num w:numId="25">
    <w:abstractNumId w:val="25"/>
  </w:num>
  <w:num w:numId="26">
    <w:abstractNumId w:val="24"/>
  </w:num>
  <w:num w:numId="27">
    <w:abstractNumId w:val="4"/>
  </w:num>
  <w:num w:numId="28">
    <w:abstractNumId w:val="16"/>
  </w:num>
  <w:num w:numId="29">
    <w:abstractNumId w:val="7"/>
  </w:num>
  <w:num w:numId="30">
    <w:abstractNumId w:val="18"/>
  </w:num>
  <w:num w:numId="31">
    <w:abstractNumId w:val="28"/>
  </w:num>
  <w:num w:numId="32">
    <w:abstractNumId w:val="0"/>
  </w:num>
  <w:num w:numId="33">
    <w:abstractNumId w:val="5"/>
  </w:num>
  <w:num w:numId="34">
    <w:abstractNumId w:val="34"/>
  </w:num>
  <w:num w:numId="35">
    <w:abstractNumId w:val="29"/>
  </w:num>
  <w:num w:numId="36">
    <w:abstractNumId w:val="3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proofState w:spelling="clean" w:grammar="clean"/>
  <w:stylePaneFormatFilter w:val="0004"/>
  <w:trackRevisions/>
  <w:doNotTrackMoves/>
  <w:defaultTabStop w:val="605"/>
  <w:drawingGridHorizontalSpacing w:val="110"/>
  <w:displayHorizontalDrawingGridEvery w:val="2"/>
  <w:characterSpacingControl w:val="doNotCompress"/>
  <w:hdrShapeDefaults>
    <o:shapedefaults v:ext="edit" spidmax="123906"/>
  </w:hdrShapeDefaults>
  <w:footnotePr>
    <w:footnote w:id="-1"/>
    <w:footnote w:id="0"/>
  </w:footnotePr>
  <w:endnotePr>
    <w:endnote w:id="-1"/>
    <w:endnote w:id="0"/>
  </w:endnotePr>
  <w:compat/>
  <w:rsids>
    <w:rsidRoot w:val="00D169D1"/>
    <w:rsid w:val="000016A9"/>
    <w:rsid w:val="00002306"/>
    <w:rsid w:val="0000372F"/>
    <w:rsid w:val="00004B52"/>
    <w:rsid w:val="000058D6"/>
    <w:rsid w:val="00006282"/>
    <w:rsid w:val="000064D3"/>
    <w:rsid w:val="00006686"/>
    <w:rsid w:val="00010869"/>
    <w:rsid w:val="0001543B"/>
    <w:rsid w:val="00015B1F"/>
    <w:rsid w:val="00021668"/>
    <w:rsid w:val="00022BB2"/>
    <w:rsid w:val="00023431"/>
    <w:rsid w:val="00023623"/>
    <w:rsid w:val="000249E7"/>
    <w:rsid w:val="00027534"/>
    <w:rsid w:val="00030DDC"/>
    <w:rsid w:val="000363B8"/>
    <w:rsid w:val="00040638"/>
    <w:rsid w:val="0004206D"/>
    <w:rsid w:val="000426B1"/>
    <w:rsid w:val="000437CA"/>
    <w:rsid w:val="00043AD5"/>
    <w:rsid w:val="000442C8"/>
    <w:rsid w:val="00044D60"/>
    <w:rsid w:val="000458E4"/>
    <w:rsid w:val="00046EF1"/>
    <w:rsid w:val="000552BB"/>
    <w:rsid w:val="000562CB"/>
    <w:rsid w:val="000630CE"/>
    <w:rsid w:val="00065795"/>
    <w:rsid w:val="000657AC"/>
    <w:rsid w:val="00065FC2"/>
    <w:rsid w:val="000714E0"/>
    <w:rsid w:val="00072AEB"/>
    <w:rsid w:val="000730E9"/>
    <w:rsid w:val="000730EF"/>
    <w:rsid w:val="000751D2"/>
    <w:rsid w:val="00075F44"/>
    <w:rsid w:val="000762DF"/>
    <w:rsid w:val="0007771F"/>
    <w:rsid w:val="000818B5"/>
    <w:rsid w:val="00086294"/>
    <w:rsid w:val="00087D61"/>
    <w:rsid w:val="00091655"/>
    <w:rsid w:val="000929FD"/>
    <w:rsid w:val="000A0F14"/>
    <w:rsid w:val="000A101D"/>
    <w:rsid w:val="000A24DB"/>
    <w:rsid w:val="000A7FE6"/>
    <w:rsid w:val="000B3BB4"/>
    <w:rsid w:val="000B45C4"/>
    <w:rsid w:val="000B5DB9"/>
    <w:rsid w:val="000B66B9"/>
    <w:rsid w:val="000B7086"/>
    <w:rsid w:val="000C087F"/>
    <w:rsid w:val="000C0AF9"/>
    <w:rsid w:val="000C25DF"/>
    <w:rsid w:val="000C3BF9"/>
    <w:rsid w:val="000C459B"/>
    <w:rsid w:val="000C6B2C"/>
    <w:rsid w:val="000C72B7"/>
    <w:rsid w:val="000C7ECF"/>
    <w:rsid w:val="000D10EF"/>
    <w:rsid w:val="000D3233"/>
    <w:rsid w:val="000D495F"/>
    <w:rsid w:val="000D6307"/>
    <w:rsid w:val="000D7807"/>
    <w:rsid w:val="000D78CA"/>
    <w:rsid w:val="000E008C"/>
    <w:rsid w:val="000E542E"/>
    <w:rsid w:val="000E5DCC"/>
    <w:rsid w:val="000F4A5B"/>
    <w:rsid w:val="000F7C1E"/>
    <w:rsid w:val="000F7D03"/>
    <w:rsid w:val="00102E10"/>
    <w:rsid w:val="00103454"/>
    <w:rsid w:val="001055AD"/>
    <w:rsid w:val="00106E13"/>
    <w:rsid w:val="00110ABA"/>
    <w:rsid w:val="00111C0A"/>
    <w:rsid w:val="00111E59"/>
    <w:rsid w:val="00112800"/>
    <w:rsid w:val="001146AD"/>
    <w:rsid w:val="0011692A"/>
    <w:rsid w:val="00121F63"/>
    <w:rsid w:val="00123C5D"/>
    <w:rsid w:val="00125ABF"/>
    <w:rsid w:val="00127172"/>
    <w:rsid w:val="00127242"/>
    <w:rsid w:val="0013374C"/>
    <w:rsid w:val="00134370"/>
    <w:rsid w:val="00134A3F"/>
    <w:rsid w:val="00134A9E"/>
    <w:rsid w:val="00140535"/>
    <w:rsid w:val="00140F7B"/>
    <w:rsid w:val="0014127A"/>
    <w:rsid w:val="00142CD1"/>
    <w:rsid w:val="00142F9D"/>
    <w:rsid w:val="00143698"/>
    <w:rsid w:val="00143903"/>
    <w:rsid w:val="001460DA"/>
    <w:rsid w:val="00150FF0"/>
    <w:rsid w:val="00152813"/>
    <w:rsid w:val="00153C2C"/>
    <w:rsid w:val="001564D0"/>
    <w:rsid w:val="0015675C"/>
    <w:rsid w:val="00157773"/>
    <w:rsid w:val="00157AC3"/>
    <w:rsid w:val="00157D93"/>
    <w:rsid w:val="00161F85"/>
    <w:rsid w:val="0016355D"/>
    <w:rsid w:val="001643AA"/>
    <w:rsid w:val="001709FB"/>
    <w:rsid w:val="00170B4E"/>
    <w:rsid w:val="00171743"/>
    <w:rsid w:val="00173065"/>
    <w:rsid w:val="00174CC8"/>
    <w:rsid w:val="00175A0B"/>
    <w:rsid w:val="00177CA8"/>
    <w:rsid w:val="00184567"/>
    <w:rsid w:val="001858D0"/>
    <w:rsid w:val="00186193"/>
    <w:rsid w:val="0019014D"/>
    <w:rsid w:val="00193FF2"/>
    <w:rsid w:val="0019405F"/>
    <w:rsid w:val="00195F28"/>
    <w:rsid w:val="001967BD"/>
    <w:rsid w:val="00196E7F"/>
    <w:rsid w:val="001A020F"/>
    <w:rsid w:val="001A1BDD"/>
    <w:rsid w:val="001A1C12"/>
    <w:rsid w:val="001A739D"/>
    <w:rsid w:val="001B0846"/>
    <w:rsid w:val="001B0B5F"/>
    <w:rsid w:val="001B139F"/>
    <w:rsid w:val="001B2D64"/>
    <w:rsid w:val="001B2FB3"/>
    <w:rsid w:val="001B4F60"/>
    <w:rsid w:val="001B5562"/>
    <w:rsid w:val="001C03EF"/>
    <w:rsid w:val="001C1304"/>
    <w:rsid w:val="001C2A6C"/>
    <w:rsid w:val="001C2CC0"/>
    <w:rsid w:val="001C5D98"/>
    <w:rsid w:val="001C7917"/>
    <w:rsid w:val="001D036A"/>
    <w:rsid w:val="001D08C0"/>
    <w:rsid w:val="001D18FE"/>
    <w:rsid w:val="001D47A5"/>
    <w:rsid w:val="001E0DFA"/>
    <w:rsid w:val="001E1237"/>
    <w:rsid w:val="001E1CFC"/>
    <w:rsid w:val="001E2626"/>
    <w:rsid w:val="001E3978"/>
    <w:rsid w:val="001E598E"/>
    <w:rsid w:val="001E683E"/>
    <w:rsid w:val="001F0976"/>
    <w:rsid w:val="001F3A91"/>
    <w:rsid w:val="001F6652"/>
    <w:rsid w:val="001F7092"/>
    <w:rsid w:val="001F736B"/>
    <w:rsid w:val="00203E53"/>
    <w:rsid w:val="002047B5"/>
    <w:rsid w:val="00205B78"/>
    <w:rsid w:val="00205CEB"/>
    <w:rsid w:val="00207CCE"/>
    <w:rsid w:val="00212158"/>
    <w:rsid w:val="0021357B"/>
    <w:rsid w:val="0021365B"/>
    <w:rsid w:val="00214A6F"/>
    <w:rsid w:val="00214FDD"/>
    <w:rsid w:val="00216A17"/>
    <w:rsid w:val="00217413"/>
    <w:rsid w:val="00220E26"/>
    <w:rsid w:val="0022195D"/>
    <w:rsid w:val="00221B72"/>
    <w:rsid w:val="002223AD"/>
    <w:rsid w:val="00226C05"/>
    <w:rsid w:val="0023021D"/>
    <w:rsid w:val="002323D3"/>
    <w:rsid w:val="002334F2"/>
    <w:rsid w:val="00235D0A"/>
    <w:rsid w:val="0024152E"/>
    <w:rsid w:val="00243AD1"/>
    <w:rsid w:val="00244FCE"/>
    <w:rsid w:val="00245414"/>
    <w:rsid w:val="002460F0"/>
    <w:rsid w:val="0025795B"/>
    <w:rsid w:val="00261C7C"/>
    <w:rsid w:val="00261D5B"/>
    <w:rsid w:val="0026490B"/>
    <w:rsid w:val="00264A73"/>
    <w:rsid w:val="00272343"/>
    <w:rsid w:val="00272F3E"/>
    <w:rsid w:val="00274F85"/>
    <w:rsid w:val="00275F76"/>
    <w:rsid w:val="00276B8E"/>
    <w:rsid w:val="00276EA2"/>
    <w:rsid w:val="002829F0"/>
    <w:rsid w:val="0028409B"/>
    <w:rsid w:val="002841C0"/>
    <w:rsid w:val="002845A1"/>
    <w:rsid w:val="002859B8"/>
    <w:rsid w:val="002933D1"/>
    <w:rsid w:val="00293647"/>
    <w:rsid w:val="002964AD"/>
    <w:rsid w:val="00297B88"/>
    <w:rsid w:val="002A2188"/>
    <w:rsid w:val="002A3F63"/>
    <w:rsid w:val="002A443F"/>
    <w:rsid w:val="002A4960"/>
    <w:rsid w:val="002A53AC"/>
    <w:rsid w:val="002A59CC"/>
    <w:rsid w:val="002A7C17"/>
    <w:rsid w:val="002B2A3F"/>
    <w:rsid w:val="002B2CB8"/>
    <w:rsid w:val="002B60C1"/>
    <w:rsid w:val="002B7875"/>
    <w:rsid w:val="002C25B0"/>
    <w:rsid w:val="002C2978"/>
    <w:rsid w:val="002C48A1"/>
    <w:rsid w:val="002C6657"/>
    <w:rsid w:val="002D1DE3"/>
    <w:rsid w:val="002D5763"/>
    <w:rsid w:val="002D69DD"/>
    <w:rsid w:val="002D6B6F"/>
    <w:rsid w:val="002D7051"/>
    <w:rsid w:val="002D7179"/>
    <w:rsid w:val="002E1DF1"/>
    <w:rsid w:val="002E4B61"/>
    <w:rsid w:val="002E4B86"/>
    <w:rsid w:val="002E4F8B"/>
    <w:rsid w:val="002E4FD6"/>
    <w:rsid w:val="002E56FF"/>
    <w:rsid w:val="002E621C"/>
    <w:rsid w:val="002F0F94"/>
    <w:rsid w:val="002F10E0"/>
    <w:rsid w:val="002F25CA"/>
    <w:rsid w:val="002F3E95"/>
    <w:rsid w:val="002F46BC"/>
    <w:rsid w:val="002F5385"/>
    <w:rsid w:val="002F5E7D"/>
    <w:rsid w:val="002F6527"/>
    <w:rsid w:val="002F6E5D"/>
    <w:rsid w:val="00300240"/>
    <w:rsid w:val="00300C03"/>
    <w:rsid w:val="00300D68"/>
    <w:rsid w:val="00305240"/>
    <w:rsid w:val="00305D97"/>
    <w:rsid w:val="0031046F"/>
    <w:rsid w:val="00312100"/>
    <w:rsid w:val="00312913"/>
    <w:rsid w:val="003133FB"/>
    <w:rsid w:val="0031621B"/>
    <w:rsid w:val="00316C9F"/>
    <w:rsid w:val="003174A3"/>
    <w:rsid w:val="0032012F"/>
    <w:rsid w:val="00320AA0"/>
    <w:rsid w:val="003230D6"/>
    <w:rsid w:val="00326EDA"/>
    <w:rsid w:val="00327523"/>
    <w:rsid w:val="003328C0"/>
    <w:rsid w:val="0033385E"/>
    <w:rsid w:val="00335462"/>
    <w:rsid w:val="003357D6"/>
    <w:rsid w:val="00340826"/>
    <w:rsid w:val="00341FBF"/>
    <w:rsid w:val="00342744"/>
    <w:rsid w:val="00342E0B"/>
    <w:rsid w:val="00343EF2"/>
    <w:rsid w:val="00344F5D"/>
    <w:rsid w:val="003468BC"/>
    <w:rsid w:val="003477A4"/>
    <w:rsid w:val="00347B31"/>
    <w:rsid w:val="00350839"/>
    <w:rsid w:val="00351027"/>
    <w:rsid w:val="0035157B"/>
    <w:rsid w:val="003544ED"/>
    <w:rsid w:val="00356670"/>
    <w:rsid w:val="003568C9"/>
    <w:rsid w:val="00356B0E"/>
    <w:rsid w:val="0035715D"/>
    <w:rsid w:val="0035786D"/>
    <w:rsid w:val="00357B0D"/>
    <w:rsid w:val="00357C25"/>
    <w:rsid w:val="00357D4D"/>
    <w:rsid w:val="00360E6F"/>
    <w:rsid w:val="00363507"/>
    <w:rsid w:val="0036515C"/>
    <w:rsid w:val="00365460"/>
    <w:rsid w:val="00366122"/>
    <w:rsid w:val="0037453F"/>
    <w:rsid w:val="00380DB5"/>
    <w:rsid w:val="0038238F"/>
    <w:rsid w:val="00382C6A"/>
    <w:rsid w:val="003849F8"/>
    <w:rsid w:val="00385771"/>
    <w:rsid w:val="00390E61"/>
    <w:rsid w:val="00391CC1"/>
    <w:rsid w:val="00392CE6"/>
    <w:rsid w:val="003973C2"/>
    <w:rsid w:val="003A21E0"/>
    <w:rsid w:val="003A2A52"/>
    <w:rsid w:val="003A3432"/>
    <w:rsid w:val="003B185D"/>
    <w:rsid w:val="003B2637"/>
    <w:rsid w:val="003B3342"/>
    <w:rsid w:val="003B6761"/>
    <w:rsid w:val="003C2132"/>
    <w:rsid w:val="003D04F4"/>
    <w:rsid w:val="003D3921"/>
    <w:rsid w:val="003D4A6B"/>
    <w:rsid w:val="003E17CC"/>
    <w:rsid w:val="003E3218"/>
    <w:rsid w:val="003E400D"/>
    <w:rsid w:val="003E4A54"/>
    <w:rsid w:val="003F34FE"/>
    <w:rsid w:val="003F35F0"/>
    <w:rsid w:val="003F3CA9"/>
    <w:rsid w:val="003F44B3"/>
    <w:rsid w:val="00401D64"/>
    <w:rsid w:val="00403DC9"/>
    <w:rsid w:val="004042FB"/>
    <w:rsid w:val="00405840"/>
    <w:rsid w:val="00407565"/>
    <w:rsid w:val="00407A00"/>
    <w:rsid w:val="00413155"/>
    <w:rsid w:val="00416C42"/>
    <w:rsid w:val="00417F39"/>
    <w:rsid w:val="00420272"/>
    <w:rsid w:val="004234DF"/>
    <w:rsid w:val="00424285"/>
    <w:rsid w:val="00424E89"/>
    <w:rsid w:val="004264B3"/>
    <w:rsid w:val="00427099"/>
    <w:rsid w:val="00427864"/>
    <w:rsid w:val="004304DE"/>
    <w:rsid w:val="00430B40"/>
    <w:rsid w:val="004320F5"/>
    <w:rsid w:val="00432791"/>
    <w:rsid w:val="00432E4F"/>
    <w:rsid w:val="004337FC"/>
    <w:rsid w:val="00434A60"/>
    <w:rsid w:val="00435CFA"/>
    <w:rsid w:val="00440A7C"/>
    <w:rsid w:val="00442A7F"/>
    <w:rsid w:val="004434B1"/>
    <w:rsid w:val="00445618"/>
    <w:rsid w:val="004467D1"/>
    <w:rsid w:val="00446EE0"/>
    <w:rsid w:val="00451B08"/>
    <w:rsid w:val="00452F90"/>
    <w:rsid w:val="00457567"/>
    <w:rsid w:val="0046057D"/>
    <w:rsid w:val="004614CD"/>
    <w:rsid w:val="0046198B"/>
    <w:rsid w:val="00463146"/>
    <w:rsid w:val="00466F4F"/>
    <w:rsid w:val="004672D9"/>
    <w:rsid w:val="00472CCD"/>
    <w:rsid w:val="004746B7"/>
    <w:rsid w:val="00474E04"/>
    <w:rsid w:val="00475A40"/>
    <w:rsid w:val="004761C3"/>
    <w:rsid w:val="004774B4"/>
    <w:rsid w:val="00481DB1"/>
    <w:rsid w:val="004825D5"/>
    <w:rsid w:val="00482FF9"/>
    <w:rsid w:val="00485B03"/>
    <w:rsid w:val="004866E6"/>
    <w:rsid w:val="00487672"/>
    <w:rsid w:val="00495015"/>
    <w:rsid w:val="00495553"/>
    <w:rsid w:val="004A0ECE"/>
    <w:rsid w:val="004A4746"/>
    <w:rsid w:val="004A5372"/>
    <w:rsid w:val="004A5845"/>
    <w:rsid w:val="004A6B43"/>
    <w:rsid w:val="004B0235"/>
    <w:rsid w:val="004B0F3B"/>
    <w:rsid w:val="004B13AB"/>
    <w:rsid w:val="004B4C64"/>
    <w:rsid w:val="004B50C0"/>
    <w:rsid w:val="004C0BAB"/>
    <w:rsid w:val="004C2C7D"/>
    <w:rsid w:val="004C2DDC"/>
    <w:rsid w:val="004C36E9"/>
    <w:rsid w:val="004C4C6B"/>
    <w:rsid w:val="004C70DA"/>
    <w:rsid w:val="004C7A2D"/>
    <w:rsid w:val="004D18D2"/>
    <w:rsid w:val="004D3FDF"/>
    <w:rsid w:val="004D4258"/>
    <w:rsid w:val="004D6F00"/>
    <w:rsid w:val="004E4CEF"/>
    <w:rsid w:val="004E5CCB"/>
    <w:rsid w:val="004F43D5"/>
    <w:rsid w:val="004F520A"/>
    <w:rsid w:val="004F6940"/>
    <w:rsid w:val="00501B85"/>
    <w:rsid w:val="00501E4E"/>
    <w:rsid w:val="00502F58"/>
    <w:rsid w:val="0050401A"/>
    <w:rsid w:val="0050444C"/>
    <w:rsid w:val="00505CA6"/>
    <w:rsid w:val="0050665D"/>
    <w:rsid w:val="0050667C"/>
    <w:rsid w:val="00510859"/>
    <w:rsid w:val="005116B6"/>
    <w:rsid w:val="005160CB"/>
    <w:rsid w:val="005171D3"/>
    <w:rsid w:val="005177A9"/>
    <w:rsid w:val="00522313"/>
    <w:rsid w:val="00522B8B"/>
    <w:rsid w:val="00524A35"/>
    <w:rsid w:val="00524F68"/>
    <w:rsid w:val="00525C06"/>
    <w:rsid w:val="005304B1"/>
    <w:rsid w:val="005343F9"/>
    <w:rsid w:val="0053506E"/>
    <w:rsid w:val="005365D1"/>
    <w:rsid w:val="00536F9D"/>
    <w:rsid w:val="00541DFA"/>
    <w:rsid w:val="00542D1C"/>
    <w:rsid w:val="00545BA6"/>
    <w:rsid w:val="00546F2B"/>
    <w:rsid w:val="00551360"/>
    <w:rsid w:val="00560904"/>
    <w:rsid w:val="005609C8"/>
    <w:rsid w:val="00560DF2"/>
    <w:rsid w:val="00565B87"/>
    <w:rsid w:val="0057182A"/>
    <w:rsid w:val="00573414"/>
    <w:rsid w:val="00575995"/>
    <w:rsid w:val="00576DB2"/>
    <w:rsid w:val="00577AB0"/>
    <w:rsid w:val="005807AF"/>
    <w:rsid w:val="00583576"/>
    <w:rsid w:val="00584E16"/>
    <w:rsid w:val="00587356"/>
    <w:rsid w:val="00594C16"/>
    <w:rsid w:val="00595716"/>
    <w:rsid w:val="00596048"/>
    <w:rsid w:val="0059714E"/>
    <w:rsid w:val="0059791A"/>
    <w:rsid w:val="005A2595"/>
    <w:rsid w:val="005A3032"/>
    <w:rsid w:val="005A7330"/>
    <w:rsid w:val="005B1134"/>
    <w:rsid w:val="005B1561"/>
    <w:rsid w:val="005B19CE"/>
    <w:rsid w:val="005B4B27"/>
    <w:rsid w:val="005B5F6E"/>
    <w:rsid w:val="005C13D3"/>
    <w:rsid w:val="005C1668"/>
    <w:rsid w:val="005C3CCC"/>
    <w:rsid w:val="005C3FAE"/>
    <w:rsid w:val="005D3DAD"/>
    <w:rsid w:val="005D3E3B"/>
    <w:rsid w:val="005D5FA6"/>
    <w:rsid w:val="005E0572"/>
    <w:rsid w:val="005E09B9"/>
    <w:rsid w:val="005E2A1E"/>
    <w:rsid w:val="005E411C"/>
    <w:rsid w:val="005E454A"/>
    <w:rsid w:val="005E60C4"/>
    <w:rsid w:val="005F11E6"/>
    <w:rsid w:val="005F30D2"/>
    <w:rsid w:val="005F4376"/>
    <w:rsid w:val="005F444E"/>
    <w:rsid w:val="005F4C9E"/>
    <w:rsid w:val="005F4CD4"/>
    <w:rsid w:val="005F752C"/>
    <w:rsid w:val="006002B8"/>
    <w:rsid w:val="00600B2A"/>
    <w:rsid w:val="00602684"/>
    <w:rsid w:val="00602B15"/>
    <w:rsid w:val="00605024"/>
    <w:rsid w:val="00605346"/>
    <w:rsid w:val="00605A24"/>
    <w:rsid w:val="00606C0D"/>
    <w:rsid w:val="00606E9C"/>
    <w:rsid w:val="006079F5"/>
    <w:rsid w:val="00614AFB"/>
    <w:rsid w:val="00614B6A"/>
    <w:rsid w:val="00614BF7"/>
    <w:rsid w:val="00616BED"/>
    <w:rsid w:val="00617E8F"/>
    <w:rsid w:val="006204BE"/>
    <w:rsid w:val="00622B84"/>
    <w:rsid w:val="006233E1"/>
    <w:rsid w:val="0062478F"/>
    <w:rsid w:val="00624A7D"/>
    <w:rsid w:val="00625A9F"/>
    <w:rsid w:val="00630292"/>
    <w:rsid w:val="0063078B"/>
    <w:rsid w:val="0063152D"/>
    <w:rsid w:val="0063273F"/>
    <w:rsid w:val="00633799"/>
    <w:rsid w:val="00637AB2"/>
    <w:rsid w:val="006417F4"/>
    <w:rsid w:val="00643BE2"/>
    <w:rsid w:val="0064562F"/>
    <w:rsid w:val="00656D10"/>
    <w:rsid w:val="00657BD1"/>
    <w:rsid w:val="006625BF"/>
    <w:rsid w:val="00662630"/>
    <w:rsid w:val="00662AC4"/>
    <w:rsid w:val="00663E15"/>
    <w:rsid w:val="006642ED"/>
    <w:rsid w:val="00664AE4"/>
    <w:rsid w:val="00673BB3"/>
    <w:rsid w:val="00674EB2"/>
    <w:rsid w:val="0067541D"/>
    <w:rsid w:val="00677C4F"/>
    <w:rsid w:val="006835CD"/>
    <w:rsid w:val="00683CD6"/>
    <w:rsid w:val="00683ECF"/>
    <w:rsid w:val="00684BD3"/>
    <w:rsid w:val="00685CD8"/>
    <w:rsid w:val="006872BB"/>
    <w:rsid w:val="00687574"/>
    <w:rsid w:val="00690517"/>
    <w:rsid w:val="00691E74"/>
    <w:rsid w:val="006921EB"/>
    <w:rsid w:val="00692464"/>
    <w:rsid w:val="00692B1F"/>
    <w:rsid w:val="00693B00"/>
    <w:rsid w:val="00693B04"/>
    <w:rsid w:val="00693D32"/>
    <w:rsid w:val="00693E88"/>
    <w:rsid w:val="00696CC7"/>
    <w:rsid w:val="00696CEE"/>
    <w:rsid w:val="006A10AF"/>
    <w:rsid w:val="006A17D9"/>
    <w:rsid w:val="006A20CA"/>
    <w:rsid w:val="006A586F"/>
    <w:rsid w:val="006A63D9"/>
    <w:rsid w:val="006A7F20"/>
    <w:rsid w:val="006B0885"/>
    <w:rsid w:val="006B1366"/>
    <w:rsid w:val="006B1600"/>
    <w:rsid w:val="006B1E88"/>
    <w:rsid w:val="006B2A22"/>
    <w:rsid w:val="006B40BC"/>
    <w:rsid w:val="006B40F4"/>
    <w:rsid w:val="006B4FEA"/>
    <w:rsid w:val="006B6B49"/>
    <w:rsid w:val="006C0CAC"/>
    <w:rsid w:val="006C3A8D"/>
    <w:rsid w:val="006C41E6"/>
    <w:rsid w:val="006C5F93"/>
    <w:rsid w:val="006C63F0"/>
    <w:rsid w:val="006D2C6C"/>
    <w:rsid w:val="006D513B"/>
    <w:rsid w:val="006E0789"/>
    <w:rsid w:val="006E09B5"/>
    <w:rsid w:val="006E0ED6"/>
    <w:rsid w:val="006E1473"/>
    <w:rsid w:val="006E1CAD"/>
    <w:rsid w:val="006E1D47"/>
    <w:rsid w:val="006E3F48"/>
    <w:rsid w:val="006E7667"/>
    <w:rsid w:val="006F1983"/>
    <w:rsid w:val="006F31E1"/>
    <w:rsid w:val="006F57BE"/>
    <w:rsid w:val="006F6263"/>
    <w:rsid w:val="006F64B7"/>
    <w:rsid w:val="006F6C87"/>
    <w:rsid w:val="006F7820"/>
    <w:rsid w:val="00700856"/>
    <w:rsid w:val="00701995"/>
    <w:rsid w:val="00706C57"/>
    <w:rsid w:val="0070749F"/>
    <w:rsid w:val="00711A6E"/>
    <w:rsid w:val="00711AEA"/>
    <w:rsid w:val="0071229F"/>
    <w:rsid w:val="00713C7C"/>
    <w:rsid w:val="00714C01"/>
    <w:rsid w:val="00715708"/>
    <w:rsid w:val="00720711"/>
    <w:rsid w:val="0072355B"/>
    <w:rsid w:val="00724833"/>
    <w:rsid w:val="00726872"/>
    <w:rsid w:val="007273D0"/>
    <w:rsid w:val="007311EA"/>
    <w:rsid w:val="00731657"/>
    <w:rsid w:val="00732080"/>
    <w:rsid w:val="00732ABE"/>
    <w:rsid w:val="007406D6"/>
    <w:rsid w:val="00740A62"/>
    <w:rsid w:val="00741044"/>
    <w:rsid w:val="007418C4"/>
    <w:rsid w:val="00742017"/>
    <w:rsid w:val="007440E4"/>
    <w:rsid w:val="00746267"/>
    <w:rsid w:val="007463BA"/>
    <w:rsid w:val="00747EAE"/>
    <w:rsid w:val="0075282B"/>
    <w:rsid w:val="00753CC9"/>
    <w:rsid w:val="00755B56"/>
    <w:rsid w:val="00755C8A"/>
    <w:rsid w:val="00755D7B"/>
    <w:rsid w:val="00755F71"/>
    <w:rsid w:val="00760F66"/>
    <w:rsid w:val="007635EF"/>
    <w:rsid w:val="00763B8C"/>
    <w:rsid w:val="00766004"/>
    <w:rsid w:val="0076601F"/>
    <w:rsid w:val="007773A5"/>
    <w:rsid w:val="00783FEE"/>
    <w:rsid w:val="00785F1F"/>
    <w:rsid w:val="00786B4E"/>
    <w:rsid w:val="007873B6"/>
    <w:rsid w:val="00790C2D"/>
    <w:rsid w:val="00792613"/>
    <w:rsid w:val="007931E6"/>
    <w:rsid w:val="0079607C"/>
    <w:rsid w:val="007A1AA7"/>
    <w:rsid w:val="007A358B"/>
    <w:rsid w:val="007A6C27"/>
    <w:rsid w:val="007A6CCE"/>
    <w:rsid w:val="007B018B"/>
    <w:rsid w:val="007B2E07"/>
    <w:rsid w:val="007B3A53"/>
    <w:rsid w:val="007B4D60"/>
    <w:rsid w:val="007B5498"/>
    <w:rsid w:val="007B78E5"/>
    <w:rsid w:val="007C4F10"/>
    <w:rsid w:val="007C52A7"/>
    <w:rsid w:val="007C7F63"/>
    <w:rsid w:val="007D055B"/>
    <w:rsid w:val="007D0FC0"/>
    <w:rsid w:val="007D28A6"/>
    <w:rsid w:val="007D3CDD"/>
    <w:rsid w:val="007D74E5"/>
    <w:rsid w:val="007D756B"/>
    <w:rsid w:val="007E006E"/>
    <w:rsid w:val="007E0262"/>
    <w:rsid w:val="007E083A"/>
    <w:rsid w:val="007E1EF1"/>
    <w:rsid w:val="007E58C5"/>
    <w:rsid w:val="007E6CA8"/>
    <w:rsid w:val="007F0D9B"/>
    <w:rsid w:val="007F0FCB"/>
    <w:rsid w:val="007F1FA7"/>
    <w:rsid w:val="007F286E"/>
    <w:rsid w:val="007F2977"/>
    <w:rsid w:val="007F31D9"/>
    <w:rsid w:val="00800025"/>
    <w:rsid w:val="00800083"/>
    <w:rsid w:val="00802984"/>
    <w:rsid w:val="00810393"/>
    <w:rsid w:val="008118C1"/>
    <w:rsid w:val="00812EB6"/>
    <w:rsid w:val="0081305A"/>
    <w:rsid w:val="008145BF"/>
    <w:rsid w:val="0081672B"/>
    <w:rsid w:val="0081763D"/>
    <w:rsid w:val="008208F8"/>
    <w:rsid w:val="008229A9"/>
    <w:rsid w:val="008240A2"/>
    <w:rsid w:val="00827EE6"/>
    <w:rsid w:val="00831437"/>
    <w:rsid w:val="00832033"/>
    <w:rsid w:val="00834A86"/>
    <w:rsid w:val="0083610D"/>
    <w:rsid w:val="00842BF4"/>
    <w:rsid w:val="00846D88"/>
    <w:rsid w:val="00846EF1"/>
    <w:rsid w:val="00847E84"/>
    <w:rsid w:val="00852FFD"/>
    <w:rsid w:val="00853731"/>
    <w:rsid w:val="00854C75"/>
    <w:rsid w:val="008612CE"/>
    <w:rsid w:val="00862018"/>
    <w:rsid w:val="00862E01"/>
    <w:rsid w:val="008636B5"/>
    <w:rsid w:val="00864702"/>
    <w:rsid w:val="0086478B"/>
    <w:rsid w:val="00867E7F"/>
    <w:rsid w:val="00871A80"/>
    <w:rsid w:val="00872DD4"/>
    <w:rsid w:val="00875ADD"/>
    <w:rsid w:val="008807E3"/>
    <w:rsid w:val="008809D1"/>
    <w:rsid w:val="00883281"/>
    <w:rsid w:val="008840D2"/>
    <w:rsid w:val="008849D8"/>
    <w:rsid w:val="0089058E"/>
    <w:rsid w:val="0089093C"/>
    <w:rsid w:val="00890F73"/>
    <w:rsid w:val="0089179B"/>
    <w:rsid w:val="0089340D"/>
    <w:rsid w:val="008958DD"/>
    <w:rsid w:val="00897554"/>
    <w:rsid w:val="008A053A"/>
    <w:rsid w:val="008A0FC6"/>
    <w:rsid w:val="008A1D0D"/>
    <w:rsid w:val="008A1DF9"/>
    <w:rsid w:val="008A225D"/>
    <w:rsid w:val="008A5207"/>
    <w:rsid w:val="008B2447"/>
    <w:rsid w:val="008B5D83"/>
    <w:rsid w:val="008B738D"/>
    <w:rsid w:val="008C1169"/>
    <w:rsid w:val="008C2DD2"/>
    <w:rsid w:val="008C322A"/>
    <w:rsid w:val="008C4923"/>
    <w:rsid w:val="008C5865"/>
    <w:rsid w:val="008C7799"/>
    <w:rsid w:val="008D1148"/>
    <w:rsid w:val="008D5405"/>
    <w:rsid w:val="008D5DD2"/>
    <w:rsid w:val="008D6ABD"/>
    <w:rsid w:val="008D6BF9"/>
    <w:rsid w:val="008D7AF1"/>
    <w:rsid w:val="008D7BB7"/>
    <w:rsid w:val="008E10E9"/>
    <w:rsid w:val="008E2F94"/>
    <w:rsid w:val="008E338E"/>
    <w:rsid w:val="008E4FB4"/>
    <w:rsid w:val="008E559D"/>
    <w:rsid w:val="008E58AE"/>
    <w:rsid w:val="008E6B7D"/>
    <w:rsid w:val="008E6DE6"/>
    <w:rsid w:val="008E72DC"/>
    <w:rsid w:val="008F034C"/>
    <w:rsid w:val="008F17C3"/>
    <w:rsid w:val="008F22FB"/>
    <w:rsid w:val="008F255C"/>
    <w:rsid w:val="008F40BD"/>
    <w:rsid w:val="008F4AB2"/>
    <w:rsid w:val="008F560C"/>
    <w:rsid w:val="008F6408"/>
    <w:rsid w:val="008F6A26"/>
    <w:rsid w:val="008F6C88"/>
    <w:rsid w:val="008F7608"/>
    <w:rsid w:val="009012B2"/>
    <w:rsid w:val="0090495D"/>
    <w:rsid w:val="009051E6"/>
    <w:rsid w:val="00907247"/>
    <w:rsid w:val="00912651"/>
    <w:rsid w:val="00914445"/>
    <w:rsid w:val="0091605D"/>
    <w:rsid w:val="00922934"/>
    <w:rsid w:val="009246FB"/>
    <w:rsid w:val="0092744C"/>
    <w:rsid w:val="00927941"/>
    <w:rsid w:val="00930872"/>
    <w:rsid w:val="009315B5"/>
    <w:rsid w:val="00933714"/>
    <w:rsid w:val="00935141"/>
    <w:rsid w:val="00936FF1"/>
    <w:rsid w:val="0094277E"/>
    <w:rsid w:val="0094318F"/>
    <w:rsid w:val="009509D1"/>
    <w:rsid w:val="0095173D"/>
    <w:rsid w:val="009560F2"/>
    <w:rsid w:val="0095719C"/>
    <w:rsid w:val="009571A0"/>
    <w:rsid w:val="0096117A"/>
    <w:rsid w:val="00963228"/>
    <w:rsid w:val="009679C5"/>
    <w:rsid w:val="00967A17"/>
    <w:rsid w:val="00972ACB"/>
    <w:rsid w:val="00972BBA"/>
    <w:rsid w:val="00972C2B"/>
    <w:rsid w:val="00973F7D"/>
    <w:rsid w:val="009749F6"/>
    <w:rsid w:val="00977107"/>
    <w:rsid w:val="0098041A"/>
    <w:rsid w:val="00981551"/>
    <w:rsid w:val="00981E31"/>
    <w:rsid w:val="00982DB3"/>
    <w:rsid w:val="00983519"/>
    <w:rsid w:val="0098488D"/>
    <w:rsid w:val="009852CA"/>
    <w:rsid w:val="0098731C"/>
    <w:rsid w:val="00987D92"/>
    <w:rsid w:val="0099725C"/>
    <w:rsid w:val="009A0B31"/>
    <w:rsid w:val="009A3819"/>
    <w:rsid w:val="009A4130"/>
    <w:rsid w:val="009A4A83"/>
    <w:rsid w:val="009A58BE"/>
    <w:rsid w:val="009A61B1"/>
    <w:rsid w:val="009B0408"/>
    <w:rsid w:val="009B184F"/>
    <w:rsid w:val="009B2BEB"/>
    <w:rsid w:val="009B746D"/>
    <w:rsid w:val="009B778F"/>
    <w:rsid w:val="009C1136"/>
    <w:rsid w:val="009C1AE2"/>
    <w:rsid w:val="009C2B0C"/>
    <w:rsid w:val="009C36A1"/>
    <w:rsid w:val="009C4282"/>
    <w:rsid w:val="009C6C64"/>
    <w:rsid w:val="009C7ABD"/>
    <w:rsid w:val="009D4AB3"/>
    <w:rsid w:val="009D5AE7"/>
    <w:rsid w:val="009D7632"/>
    <w:rsid w:val="009D7B56"/>
    <w:rsid w:val="009E160E"/>
    <w:rsid w:val="009E264B"/>
    <w:rsid w:val="009E5826"/>
    <w:rsid w:val="009E5F34"/>
    <w:rsid w:val="009F33E2"/>
    <w:rsid w:val="009F7616"/>
    <w:rsid w:val="009F7DB1"/>
    <w:rsid w:val="00A014F3"/>
    <w:rsid w:val="00A05476"/>
    <w:rsid w:val="00A05667"/>
    <w:rsid w:val="00A06B01"/>
    <w:rsid w:val="00A114A6"/>
    <w:rsid w:val="00A1248A"/>
    <w:rsid w:val="00A12993"/>
    <w:rsid w:val="00A15859"/>
    <w:rsid w:val="00A17BAF"/>
    <w:rsid w:val="00A2198F"/>
    <w:rsid w:val="00A220ED"/>
    <w:rsid w:val="00A27DA5"/>
    <w:rsid w:val="00A30255"/>
    <w:rsid w:val="00A306FC"/>
    <w:rsid w:val="00A309FF"/>
    <w:rsid w:val="00A30AF3"/>
    <w:rsid w:val="00A31B6E"/>
    <w:rsid w:val="00A3215C"/>
    <w:rsid w:val="00A326F2"/>
    <w:rsid w:val="00A349F5"/>
    <w:rsid w:val="00A36BF9"/>
    <w:rsid w:val="00A40CA4"/>
    <w:rsid w:val="00A4201D"/>
    <w:rsid w:val="00A42552"/>
    <w:rsid w:val="00A42FB5"/>
    <w:rsid w:val="00A46047"/>
    <w:rsid w:val="00A4697E"/>
    <w:rsid w:val="00A52ABD"/>
    <w:rsid w:val="00A64E3D"/>
    <w:rsid w:val="00A65C55"/>
    <w:rsid w:val="00A65F62"/>
    <w:rsid w:val="00A6686E"/>
    <w:rsid w:val="00A70D16"/>
    <w:rsid w:val="00A71104"/>
    <w:rsid w:val="00A761A7"/>
    <w:rsid w:val="00A76A3D"/>
    <w:rsid w:val="00A76DD9"/>
    <w:rsid w:val="00A77A58"/>
    <w:rsid w:val="00A80910"/>
    <w:rsid w:val="00A80E05"/>
    <w:rsid w:val="00A80E53"/>
    <w:rsid w:val="00A81955"/>
    <w:rsid w:val="00A81A99"/>
    <w:rsid w:val="00A82D37"/>
    <w:rsid w:val="00A8432D"/>
    <w:rsid w:val="00A8673D"/>
    <w:rsid w:val="00A87B37"/>
    <w:rsid w:val="00A9029D"/>
    <w:rsid w:val="00A90418"/>
    <w:rsid w:val="00A904FA"/>
    <w:rsid w:val="00A918B3"/>
    <w:rsid w:val="00A91FEE"/>
    <w:rsid w:val="00A930EF"/>
    <w:rsid w:val="00A93B67"/>
    <w:rsid w:val="00A9562E"/>
    <w:rsid w:val="00A97E6C"/>
    <w:rsid w:val="00AA6F1F"/>
    <w:rsid w:val="00AA7567"/>
    <w:rsid w:val="00AB0F3C"/>
    <w:rsid w:val="00AB0F87"/>
    <w:rsid w:val="00AB22EB"/>
    <w:rsid w:val="00AB24E3"/>
    <w:rsid w:val="00AB2A14"/>
    <w:rsid w:val="00AB3C2F"/>
    <w:rsid w:val="00AB50BB"/>
    <w:rsid w:val="00AB738E"/>
    <w:rsid w:val="00AC0586"/>
    <w:rsid w:val="00AC1332"/>
    <w:rsid w:val="00AC1C97"/>
    <w:rsid w:val="00AC1CD3"/>
    <w:rsid w:val="00AC3010"/>
    <w:rsid w:val="00AC3669"/>
    <w:rsid w:val="00AC40F6"/>
    <w:rsid w:val="00AC4400"/>
    <w:rsid w:val="00AC50FB"/>
    <w:rsid w:val="00AC5762"/>
    <w:rsid w:val="00AC6796"/>
    <w:rsid w:val="00AD152B"/>
    <w:rsid w:val="00AD270B"/>
    <w:rsid w:val="00AD4E7E"/>
    <w:rsid w:val="00AD778D"/>
    <w:rsid w:val="00AE0562"/>
    <w:rsid w:val="00AE0D75"/>
    <w:rsid w:val="00AE42DA"/>
    <w:rsid w:val="00AE4D5F"/>
    <w:rsid w:val="00AE61BE"/>
    <w:rsid w:val="00AE6A99"/>
    <w:rsid w:val="00AE6BE9"/>
    <w:rsid w:val="00AE7DE9"/>
    <w:rsid w:val="00AF0021"/>
    <w:rsid w:val="00AF3C70"/>
    <w:rsid w:val="00AF4571"/>
    <w:rsid w:val="00B040BD"/>
    <w:rsid w:val="00B0574E"/>
    <w:rsid w:val="00B062F4"/>
    <w:rsid w:val="00B101F7"/>
    <w:rsid w:val="00B10A8F"/>
    <w:rsid w:val="00B11E6A"/>
    <w:rsid w:val="00B14B53"/>
    <w:rsid w:val="00B16BD4"/>
    <w:rsid w:val="00B16CF3"/>
    <w:rsid w:val="00B23339"/>
    <w:rsid w:val="00B26AE2"/>
    <w:rsid w:val="00B31E26"/>
    <w:rsid w:val="00B33B85"/>
    <w:rsid w:val="00B349BE"/>
    <w:rsid w:val="00B349BF"/>
    <w:rsid w:val="00B352CE"/>
    <w:rsid w:val="00B35EEA"/>
    <w:rsid w:val="00B37848"/>
    <w:rsid w:val="00B37DE8"/>
    <w:rsid w:val="00B40862"/>
    <w:rsid w:val="00B40AA9"/>
    <w:rsid w:val="00B41BEB"/>
    <w:rsid w:val="00B41C9D"/>
    <w:rsid w:val="00B433A5"/>
    <w:rsid w:val="00B43A29"/>
    <w:rsid w:val="00B459CA"/>
    <w:rsid w:val="00B47FBC"/>
    <w:rsid w:val="00B5053C"/>
    <w:rsid w:val="00B52750"/>
    <w:rsid w:val="00B5475B"/>
    <w:rsid w:val="00B55CB7"/>
    <w:rsid w:val="00B56E3D"/>
    <w:rsid w:val="00B577A3"/>
    <w:rsid w:val="00B60FC4"/>
    <w:rsid w:val="00B62543"/>
    <w:rsid w:val="00B638BA"/>
    <w:rsid w:val="00B74E6F"/>
    <w:rsid w:val="00B80A26"/>
    <w:rsid w:val="00B8165B"/>
    <w:rsid w:val="00B84E97"/>
    <w:rsid w:val="00B85C31"/>
    <w:rsid w:val="00B86632"/>
    <w:rsid w:val="00B8699F"/>
    <w:rsid w:val="00B875A5"/>
    <w:rsid w:val="00B9215C"/>
    <w:rsid w:val="00B94BC3"/>
    <w:rsid w:val="00B94D60"/>
    <w:rsid w:val="00B95DE5"/>
    <w:rsid w:val="00B97821"/>
    <w:rsid w:val="00BA05B7"/>
    <w:rsid w:val="00BA2B6D"/>
    <w:rsid w:val="00BA63F6"/>
    <w:rsid w:val="00BB38E9"/>
    <w:rsid w:val="00BB4347"/>
    <w:rsid w:val="00BB6538"/>
    <w:rsid w:val="00BB6A1A"/>
    <w:rsid w:val="00BB76F7"/>
    <w:rsid w:val="00BC0C76"/>
    <w:rsid w:val="00BC3DC2"/>
    <w:rsid w:val="00BD13FE"/>
    <w:rsid w:val="00BD240F"/>
    <w:rsid w:val="00BD2603"/>
    <w:rsid w:val="00BD7010"/>
    <w:rsid w:val="00BE2400"/>
    <w:rsid w:val="00BE3B25"/>
    <w:rsid w:val="00BE4383"/>
    <w:rsid w:val="00BF0FD8"/>
    <w:rsid w:val="00BF3399"/>
    <w:rsid w:val="00BF45CE"/>
    <w:rsid w:val="00BF5849"/>
    <w:rsid w:val="00BF76CD"/>
    <w:rsid w:val="00BF7E5F"/>
    <w:rsid w:val="00C0396C"/>
    <w:rsid w:val="00C03F12"/>
    <w:rsid w:val="00C10A74"/>
    <w:rsid w:val="00C10A9F"/>
    <w:rsid w:val="00C12FBC"/>
    <w:rsid w:val="00C14B85"/>
    <w:rsid w:val="00C1563C"/>
    <w:rsid w:val="00C16720"/>
    <w:rsid w:val="00C168F2"/>
    <w:rsid w:val="00C16A45"/>
    <w:rsid w:val="00C219C6"/>
    <w:rsid w:val="00C246C5"/>
    <w:rsid w:val="00C24858"/>
    <w:rsid w:val="00C3082F"/>
    <w:rsid w:val="00C30B43"/>
    <w:rsid w:val="00C34AC8"/>
    <w:rsid w:val="00C34F12"/>
    <w:rsid w:val="00C35999"/>
    <w:rsid w:val="00C369EC"/>
    <w:rsid w:val="00C410B4"/>
    <w:rsid w:val="00C41BA4"/>
    <w:rsid w:val="00C42400"/>
    <w:rsid w:val="00C4647E"/>
    <w:rsid w:val="00C53525"/>
    <w:rsid w:val="00C53545"/>
    <w:rsid w:val="00C5531C"/>
    <w:rsid w:val="00C606E5"/>
    <w:rsid w:val="00C629BB"/>
    <w:rsid w:val="00C659CB"/>
    <w:rsid w:val="00C66341"/>
    <w:rsid w:val="00C670FD"/>
    <w:rsid w:val="00C70368"/>
    <w:rsid w:val="00C714D5"/>
    <w:rsid w:val="00C726F9"/>
    <w:rsid w:val="00C734D3"/>
    <w:rsid w:val="00C735AB"/>
    <w:rsid w:val="00C745E3"/>
    <w:rsid w:val="00C75014"/>
    <w:rsid w:val="00C8012F"/>
    <w:rsid w:val="00C8584D"/>
    <w:rsid w:val="00C866B4"/>
    <w:rsid w:val="00C86F68"/>
    <w:rsid w:val="00C87441"/>
    <w:rsid w:val="00C87D64"/>
    <w:rsid w:val="00C90B41"/>
    <w:rsid w:val="00C9351C"/>
    <w:rsid w:val="00C946EE"/>
    <w:rsid w:val="00CA29B4"/>
    <w:rsid w:val="00CA2E19"/>
    <w:rsid w:val="00CA50D9"/>
    <w:rsid w:val="00CA6C7C"/>
    <w:rsid w:val="00CB205C"/>
    <w:rsid w:val="00CB2831"/>
    <w:rsid w:val="00CB3706"/>
    <w:rsid w:val="00CB7576"/>
    <w:rsid w:val="00CC11D1"/>
    <w:rsid w:val="00CC29EF"/>
    <w:rsid w:val="00CC3C6E"/>
    <w:rsid w:val="00CC4D3E"/>
    <w:rsid w:val="00CC6224"/>
    <w:rsid w:val="00CC74E5"/>
    <w:rsid w:val="00CD0C4B"/>
    <w:rsid w:val="00CD485F"/>
    <w:rsid w:val="00CD52AB"/>
    <w:rsid w:val="00CD5E31"/>
    <w:rsid w:val="00CD6FB8"/>
    <w:rsid w:val="00CD764C"/>
    <w:rsid w:val="00CE2B5E"/>
    <w:rsid w:val="00CE346D"/>
    <w:rsid w:val="00CE3B5E"/>
    <w:rsid w:val="00CF2308"/>
    <w:rsid w:val="00CF239E"/>
    <w:rsid w:val="00CF62E5"/>
    <w:rsid w:val="00D016F8"/>
    <w:rsid w:val="00D021D6"/>
    <w:rsid w:val="00D02329"/>
    <w:rsid w:val="00D024BD"/>
    <w:rsid w:val="00D05CC9"/>
    <w:rsid w:val="00D06A90"/>
    <w:rsid w:val="00D072E3"/>
    <w:rsid w:val="00D07506"/>
    <w:rsid w:val="00D115D8"/>
    <w:rsid w:val="00D11D89"/>
    <w:rsid w:val="00D11F94"/>
    <w:rsid w:val="00D13835"/>
    <w:rsid w:val="00D169D1"/>
    <w:rsid w:val="00D219F0"/>
    <w:rsid w:val="00D25C81"/>
    <w:rsid w:val="00D2647A"/>
    <w:rsid w:val="00D30DFA"/>
    <w:rsid w:val="00D30E0F"/>
    <w:rsid w:val="00D30E72"/>
    <w:rsid w:val="00D30FED"/>
    <w:rsid w:val="00D319B8"/>
    <w:rsid w:val="00D33994"/>
    <w:rsid w:val="00D34009"/>
    <w:rsid w:val="00D369B3"/>
    <w:rsid w:val="00D36C6D"/>
    <w:rsid w:val="00D41261"/>
    <w:rsid w:val="00D41F79"/>
    <w:rsid w:val="00D44652"/>
    <w:rsid w:val="00D45164"/>
    <w:rsid w:val="00D45554"/>
    <w:rsid w:val="00D46D98"/>
    <w:rsid w:val="00D508E9"/>
    <w:rsid w:val="00D544EB"/>
    <w:rsid w:val="00D5469F"/>
    <w:rsid w:val="00D609FE"/>
    <w:rsid w:val="00D63249"/>
    <w:rsid w:val="00D63B47"/>
    <w:rsid w:val="00D64412"/>
    <w:rsid w:val="00D66B73"/>
    <w:rsid w:val="00D74951"/>
    <w:rsid w:val="00D75598"/>
    <w:rsid w:val="00D76CE1"/>
    <w:rsid w:val="00D77F57"/>
    <w:rsid w:val="00D814AC"/>
    <w:rsid w:val="00D8534C"/>
    <w:rsid w:val="00D8582E"/>
    <w:rsid w:val="00D85F0C"/>
    <w:rsid w:val="00D873CA"/>
    <w:rsid w:val="00D91E75"/>
    <w:rsid w:val="00D932A5"/>
    <w:rsid w:val="00DA3508"/>
    <w:rsid w:val="00DA4977"/>
    <w:rsid w:val="00DA5003"/>
    <w:rsid w:val="00DA5BEA"/>
    <w:rsid w:val="00DB26D6"/>
    <w:rsid w:val="00DB29C7"/>
    <w:rsid w:val="00DB60E3"/>
    <w:rsid w:val="00DB6688"/>
    <w:rsid w:val="00DB66ED"/>
    <w:rsid w:val="00DB683B"/>
    <w:rsid w:val="00DB7181"/>
    <w:rsid w:val="00DC1285"/>
    <w:rsid w:val="00DC19EC"/>
    <w:rsid w:val="00DC7049"/>
    <w:rsid w:val="00DC780D"/>
    <w:rsid w:val="00DC7A38"/>
    <w:rsid w:val="00DD2D41"/>
    <w:rsid w:val="00DD457D"/>
    <w:rsid w:val="00DD56A5"/>
    <w:rsid w:val="00DE149F"/>
    <w:rsid w:val="00DE2377"/>
    <w:rsid w:val="00DE2638"/>
    <w:rsid w:val="00DE731B"/>
    <w:rsid w:val="00DE74D2"/>
    <w:rsid w:val="00DF05DD"/>
    <w:rsid w:val="00DF4303"/>
    <w:rsid w:val="00DF566C"/>
    <w:rsid w:val="00DF64BA"/>
    <w:rsid w:val="00DF6914"/>
    <w:rsid w:val="00DF6B9C"/>
    <w:rsid w:val="00E0022A"/>
    <w:rsid w:val="00E0387C"/>
    <w:rsid w:val="00E03FD6"/>
    <w:rsid w:val="00E04567"/>
    <w:rsid w:val="00E05174"/>
    <w:rsid w:val="00E0557A"/>
    <w:rsid w:val="00E065D3"/>
    <w:rsid w:val="00E10123"/>
    <w:rsid w:val="00E10853"/>
    <w:rsid w:val="00E10E6A"/>
    <w:rsid w:val="00E110B9"/>
    <w:rsid w:val="00E111D8"/>
    <w:rsid w:val="00E11E7C"/>
    <w:rsid w:val="00E13B4A"/>
    <w:rsid w:val="00E14425"/>
    <w:rsid w:val="00E14C95"/>
    <w:rsid w:val="00E15421"/>
    <w:rsid w:val="00E155C5"/>
    <w:rsid w:val="00E16D06"/>
    <w:rsid w:val="00E22111"/>
    <w:rsid w:val="00E22A6C"/>
    <w:rsid w:val="00E22D90"/>
    <w:rsid w:val="00E238FC"/>
    <w:rsid w:val="00E24AA0"/>
    <w:rsid w:val="00E24AB7"/>
    <w:rsid w:val="00E26A8A"/>
    <w:rsid w:val="00E2743A"/>
    <w:rsid w:val="00E322C8"/>
    <w:rsid w:val="00E335EE"/>
    <w:rsid w:val="00E41A88"/>
    <w:rsid w:val="00E41DA8"/>
    <w:rsid w:val="00E43A90"/>
    <w:rsid w:val="00E44554"/>
    <w:rsid w:val="00E53C84"/>
    <w:rsid w:val="00E551C5"/>
    <w:rsid w:val="00E62BF5"/>
    <w:rsid w:val="00E652DF"/>
    <w:rsid w:val="00E654E5"/>
    <w:rsid w:val="00E66DAF"/>
    <w:rsid w:val="00E72CE0"/>
    <w:rsid w:val="00E757F5"/>
    <w:rsid w:val="00E807C8"/>
    <w:rsid w:val="00E81BA9"/>
    <w:rsid w:val="00E84694"/>
    <w:rsid w:val="00E84C64"/>
    <w:rsid w:val="00E957C5"/>
    <w:rsid w:val="00E971BE"/>
    <w:rsid w:val="00EA3E84"/>
    <w:rsid w:val="00EB386B"/>
    <w:rsid w:val="00EC53B1"/>
    <w:rsid w:val="00ED3C15"/>
    <w:rsid w:val="00ED5BE3"/>
    <w:rsid w:val="00EE10CB"/>
    <w:rsid w:val="00EE19BF"/>
    <w:rsid w:val="00EE2F80"/>
    <w:rsid w:val="00EE3E5A"/>
    <w:rsid w:val="00EE44FF"/>
    <w:rsid w:val="00EE7733"/>
    <w:rsid w:val="00EF54DD"/>
    <w:rsid w:val="00EF5E50"/>
    <w:rsid w:val="00EF7375"/>
    <w:rsid w:val="00EF772B"/>
    <w:rsid w:val="00F00D8E"/>
    <w:rsid w:val="00F014EB"/>
    <w:rsid w:val="00F01862"/>
    <w:rsid w:val="00F0221C"/>
    <w:rsid w:val="00F022E4"/>
    <w:rsid w:val="00F043EA"/>
    <w:rsid w:val="00F04762"/>
    <w:rsid w:val="00F04940"/>
    <w:rsid w:val="00F04B98"/>
    <w:rsid w:val="00F05A68"/>
    <w:rsid w:val="00F06BFF"/>
    <w:rsid w:val="00F06F36"/>
    <w:rsid w:val="00F07CEF"/>
    <w:rsid w:val="00F121E8"/>
    <w:rsid w:val="00F13E85"/>
    <w:rsid w:val="00F140AC"/>
    <w:rsid w:val="00F20078"/>
    <w:rsid w:val="00F2128B"/>
    <w:rsid w:val="00F21B1E"/>
    <w:rsid w:val="00F22178"/>
    <w:rsid w:val="00F23D65"/>
    <w:rsid w:val="00F27DDA"/>
    <w:rsid w:val="00F27E05"/>
    <w:rsid w:val="00F27E4B"/>
    <w:rsid w:val="00F31912"/>
    <w:rsid w:val="00F32024"/>
    <w:rsid w:val="00F320FC"/>
    <w:rsid w:val="00F349D1"/>
    <w:rsid w:val="00F34E51"/>
    <w:rsid w:val="00F42D91"/>
    <w:rsid w:val="00F443D7"/>
    <w:rsid w:val="00F46E08"/>
    <w:rsid w:val="00F473B3"/>
    <w:rsid w:val="00F475C4"/>
    <w:rsid w:val="00F47756"/>
    <w:rsid w:val="00F47DED"/>
    <w:rsid w:val="00F52C0E"/>
    <w:rsid w:val="00F5558B"/>
    <w:rsid w:val="00F55602"/>
    <w:rsid w:val="00F55994"/>
    <w:rsid w:val="00F5626F"/>
    <w:rsid w:val="00F567C6"/>
    <w:rsid w:val="00F606B7"/>
    <w:rsid w:val="00F62215"/>
    <w:rsid w:val="00F62A83"/>
    <w:rsid w:val="00F70A2A"/>
    <w:rsid w:val="00F71BBA"/>
    <w:rsid w:val="00F7318E"/>
    <w:rsid w:val="00F73A1C"/>
    <w:rsid w:val="00F75F58"/>
    <w:rsid w:val="00F763D6"/>
    <w:rsid w:val="00F76EB8"/>
    <w:rsid w:val="00F76F92"/>
    <w:rsid w:val="00F810E7"/>
    <w:rsid w:val="00F83D10"/>
    <w:rsid w:val="00F85BBF"/>
    <w:rsid w:val="00F905D8"/>
    <w:rsid w:val="00F91382"/>
    <w:rsid w:val="00F93DBF"/>
    <w:rsid w:val="00FA0F72"/>
    <w:rsid w:val="00FA32D1"/>
    <w:rsid w:val="00FA463E"/>
    <w:rsid w:val="00FA749A"/>
    <w:rsid w:val="00FA7883"/>
    <w:rsid w:val="00FB6A8F"/>
    <w:rsid w:val="00FB7BD4"/>
    <w:rsid w:val="00FB7BDF"/>
    <w:rsid w:val="00FC0E59"/>
    <w:rsid w:val="00FC239F"/>
    <w:rsid w:val="00FC24FF"/>
    <w:rsid w:val="00FC26C7"/>
    <w:rsid w:val="00FC430A"/>
    <w:rsid w:val="00FC53AC"/>
    <w:rsid w:val="00FC60B5"/>
    <w:rsid w:val="00FD2AB9"/>
    <w:rsid w:val="00FD35C7"/>
    <w:rsid w:val="00FD3708"/>
    <w:rsid w:val="00FD518F"/>
    <w:rsid w:val="00FD6F5B"/>
    <w:rsid w:val="00FE2252"/>
    <w:rsid w:val="00FE2413"/>
    <w:rsid w:val="00FE2F31"/>
    <w:rsid w:val="00FE3C22"/>
    <w:rsid w:val="00FE483C"/>
    <w:rsid w:val="00FE760B"/>
    <w:rsid w:val="00FF185C"/>
    <w:rsid w:val="00FF2483"/>
    <w:rsid w:val="00FF3595"/>
    <w:rsid w:val="00FF38A3"/>
    <w:rsid w:val="00FF6272"/>
    <w:rsid w:val="00FF6B2D"/>
    <w:rsid w:val="00FF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673BB3"/>
    <w:pPr>
      <w:tabs>
        <w:tab w:val="right" w:leader="dot" w:pos="9350"/>
      </w:tabs>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5A7330"/>
    <w:pPr>
      <w:tabs>
        <w:tab w:val="left" w:pos="1100"/>
        <w:tab w:val="right" w:leader="dot" w:pos="9350"/>
      </w:tabs>
      <w:ind w:left="220"/>
    </w:pPr>
    <w:rPr>
      <w:rFonts w:eastAsiaTheme="minorEastAsia" w:cs="Arial"/>
      <w:noProof/>
      <w:szCs w:val="22"/>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16801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9" Type="http://schemas.openxmlformats.org/officeDocument/2006/relationships/footer" Target="footer27.xml"/><Relationship Id="rId21" Type="http://schemas.openxmlformats.org/officeDocument/2006/relationships/footer" Target="footer11.xml"/><Relationship Id="rId34" Type="http://schemas.openxmlformats.org/officeDocument/2006/relationships/footer" Target="footer24.xml"/><Relationship Id="rId42" Type="http://schemas.openxmlformats.org/officeDocument/2006/relationships/oleObject" Target="embeddings/oleObject1.bin"/><Relationship Id="rId47" Type="http://schemas.openxmlformats.org/officeDocument/2006/relationships/header" Target="header2.xml"/><Relationship Id="rId50" Type="http://schemas.openxmlformats.org/officeDocument/2006/relationships/footer" Target="footer34.xml"/><Relationship Id="rId55" Type="http://schemas.openxmlformats.org/officeDocument/2006/relationships/footer" Target="footer39.xml"/><Relationship Id="rId63" Type="http://schemas.openxmlformats.org/officeDocument/2006/relationships/image" Target="media/image4.png"/><Relationship Id="rId68" Type="http://schemas.openxmlformats.org/officeDocument/2006/relationships/footer" Target="footer47.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footer" Target="footer22.xml"/><Relationship Id="rId37" Type="http://schemas.openxmlformats.org/officeDocument/2006/relationships/hyperlink" Target="http://www.nrc.gov/reading-rm/doc-collections/nuregs/staff/sr1379/r2/" TargetMode="External"/><Relationship Id="rId40" Type="http://schemas.openxmlformats.org/officeDocument/2006/relationships/footer" Target="footer28.xml"/><Relationship Id="rId45" Type="http://schemas.openxmlformats.org/officeDocument/2006/relationships/footer" Target="footer30.xml"/><Relationship Id="rId53" Type="http://schemas.openxmlformats.org/officeDocument/2006/relationships/footer" Target="footer37.xml"/><Relationship Id="rId58" Type="http://schemas.openxmlformats.org/officeDocument/2006/relationships/footer" Target="footer42.xml"/><Relationship Id="rId66" Type="http://schemas.openxmlformats.org/officeDocument/2006/relationships/footer" Target="footer45.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36" Type="http://schemas.openxmlformats.org/officeDocument/2006/relationships/footer" Target="footer26.xml"/><Relationship Id="rId49" Type="http://schemas.openxmlformats.org/officeDocument/2006/relationships/footer" Target="footer33.xml"/><Relationship Id="rId57" Type="http://schemas.openxmlformats.org/officeDocument/2006/relationships/footer" Target="footer41.xml"/><Relationship Id="rId61"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9.xml"/><Relationship Id="rId31" Type="http://schemas.openxmlformats.org/officeDocument/2006/relationships/footer" Target="footer21.xml"/><Relationship Id="rId44" Type="http://schemas.openxmlformats.org/officeDocument/2006/relationships/header" Target="header1.xml"/><Relationship Id="rId52" Type="http://schemas.openxmlformats.org/officeDocument/2006/relationships/footer" Target="footer36.xml"/><Relationship Id="rId60" Type="http://schemas.openxmlformats.org/officeDocument/2006/relationships/footer" Target="footer44.xml"/><Relationship Id="rId65"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5.xml"/><Relationship Id="rId43" Type="http://schemas.openxmlformats.org/officeDocument/2006/relationships/footer" Target="footer29.xml"/><Relationship Id="rId48" Type="http://schemas.openxmlformats.org/officeDocument/2006/relationships/footer" Target="footer32.xml"/><Relationship Id="rId56" Type="http://schemas.openxmlformats.org/officeDocument/2006/relationships/footer" Target="footer40.xml"/><Relationship Id="rId64" Type="http://schemas.openxmlformats.org/officeDocument/2006/relationships/image" Target="media/image5.png"/><Relationship Id="rId69" Type="http://schemas.openxmlformats.org/officeDocument/2006/relationships/footer" Target="footer48.xml"/><Relationship Id="rId8" Type="http://schemas.openxmlformats.org/officeDocument/2006/relationships/webSettings" Target="webSettings.xml"/><Relationship Id="rId51" Type="http://schemas.openxmlformats.org/officeDocument/2006/relationships/footer" Target="footer35.xm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footer" Target="footer23.xml"/><Relationship Id="rId38" Type="http://schemas.openxmlformats.org/officeDocument/2006/relationships/hyperlink" Target="http://www.gpoaccess.gov/stylemanual/browse.html" TargetMode="External"/><Relationship Id="rId46" Type="http://schemas.openxmlformats.org/officeDocument/2006/relationships/footer" Target="footer31.xml"/><Relationship Id="rId59" Type="http://schemas.openxmlformats.org/officeDocument/2006/relationships/footer" Target="footer43.xml"/><Relationship Id="rId67" Type="http://schemas.openxmlformats.org/officeDocument/2006/relationships/footer" Target="footer46.xml"/><Relationship Id="rId20" Type="http://schemas.openxmlformats.org/officeDocument/2006/relationships/footer" Target="footer10.xml"/><Relationship Id="rId41" Type="http://schemas.openxmlformats.org/officeDocument/2006/relationships/image" Target="media/image1.emf"/><Relationship Id="rId54" Type="http://schemas.openxmlformats.org/officeDocument/2006/relationships/footer" Target="footer38.xml"/><Relationship Id="rId62" Type="http://schemas.openxmlformats.org/officeDocument/2006/relationships/image" Target="media/image3.png"/><Relationship Id="rId70" Type="http://schemas.openxmlformats.org/officeDocument/2006/relationships/footer" Target="footer4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Use_x0020_for_x003a_ xmlns="101c9166-d2dc-4db1-830c-f884e8bc126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8F3AE39BEC2E40BEB6C87ABD5A0FF4" ma:contentTypeVersion="1" ma:contentTypeDescription="Create a new document." ma:contentTypeScope="" ma:versionID="571f41169f32ec27a9fa07ca5c573f38">
  <xsd:schema xmlns:xsd="http://www.w3.org/2001/XMLSchema" xmlns:p="http://schemas.microsoft.com/office/2006/metadata/properties" xmlns:ns2="101c9166-d2dc-4db1-830c-f884e8bc1262" targetNamespace="http://schemas.microsoft.com/office/2006/metadata/properties" ma:root="true" ma:fieldsID="bbc44ed4bc27b5953bdbb342630ac282" ns2:_="">
    <xsd:import namespace="101c9166-d2dc-4db1-830c-f884e8bc1262"/>
    <xsd:element name="properties">
      <xsd:complexType>
        <xsd:sequence>
          <xsd:element name="documentManagement">
            <xsd:complexType>
              <xsd:all>
                <xsd:element ref="ns2:Use_x0020_for_x003a_" minOccurs="0"/>
              </xsd:all>
            </xsd:complexType>
          </xsd:element>
        </xsd:sequence>
      </xsd:complexType>
    </xsd:element>
  </xsd:schema>
  <xsd:schema xmlns:xsd="http://www.w3.org/2001/XMLSchema" xmlns:dms="http://schemas.microsoft.com/office/2006/documentManagement/types" targetNamespace="101c9166-d2dc-4db1-830c-f884e8bc1262" elementFormDefault="qualified">
    <xsd:import namespace="http://schemas.microsoft.com/office/2006/documentManagement/types"/>
    <xsd:element name="Use_x0020_for_x003a_" ma:index="8" nillable="true" ma:displayName="Use for:" ma:internalName="Use_x0020_for_x003a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AC1FA-F6C9-4762-93CF-1FDFD42243FB}">
  <ds:schemaRefs>
    <ds:schemaRef ds:uri="http://schemas.microsoft.com/sharepoint/v3/contenttype/forms"/>
  </ds:schemaRefs>
</ds:datastoreItem>
</file>

<file path=customXml/itemProps2.xml><?xml version="1.0" encoding="utf-8"?>
<ds:datastoreItem xmlns:ds="http://schemas.openxmlformats.org/officeDocument/2006/customXml" ds:itemID="{3891308C-8AE5-40EF-8183-CBE7532AD271}">
  <ds:schemaRefs>
    <ds:schemaRef ds:uri="http://schemas.microsoft.com/office/2006/metadata/properties"/>
    <ds:schemaRef ds:uri="101c9166-d2dc-4db1-830c-f884e8bc1262"/>
  </ds:schemaRefs>
</ds:datastoreItem>
</file>

<file path=customXml/itemProps3.xml><?xml version="1.0" encoding="utf-8"?>
<ds:datastoreItem xmlns:ds="http://schemas.openxmlformats.org/officeDocument/2006/customXml" ds:itemID="{955508A2-2E67-477A-9004-CD8E9D2E8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c9166-d2dc-4db1-830c-f884e8bc126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3FBA7B-AD2F-40FC-AA5C-C22037E6C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11109</Words>
  <Characters>63326</Characters>
  <Application>Microsoft Office Word</Application>
  <DocSecurity>2</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74287</CharactersWithSpaces>
  <SharedDoc>false</SharedDoc>
  <HLinks>
    <vt:vector size="30" baseType="variant">
      <vt:variant>
        <vt:i4>458774</vt:i4>
      </vt:variant>
      <vt:variant>
        <vt:i4>189</vt:i4>
      </vt:variant>
      <vt:variant>
        <vt:i4>0</vt:i4>
      </vt:variant>
      <vt:variant>
        <vt:i4>5</vt:i4>
      </vt:variant>
      <vt:variant>
        <vt:lpwstr>http://nrr10.nrc.gov/rop-digital-city/index.html</vt:lpwstr>
      </vt:variant>
      <vt:variant>
        <vt:lpwstr/>
      </vt:variant>
      <vt:variant>
        <vt:i4>458774</vt:i4>
      </vt:variant>
      <vt:variant>
        <vt:i4>186</vt:i4>
      </vt:variant>
      <vt:variant>
        <vt:i4>0</vt:i4>
      </vt:variant>
      <vt:variant>
        <vt:i4>5</vt:i4>
      </vt:variant>
      <vt:variant>
        <vt:lpwstr>http://nrr10.nrc.gov/rop-digital-city/index.html</vt:lpwstr>
      </vt:variant>
      <vt:variant>
        <vt:lpwstr/>
      </vt:variant>
      <vt:variant>
        <vt:i4>458774</vt:i4>
      </vt:variant>
      <vt:variant>
        <vt:i4>178</vt:i4>
      </vt:variant>
      <vt:variant>
        <vt:i4>0</vt:i4>
      </vt:variant>
      <vt:variant>
        <vt:i4>5</vt:i4>
      </vt:variant>
      <vt:variant>
        <vt:lpwstr>http://nrr10.nrc.gov/rop-digital-city/index.html</vt:lpwstr>
      </vt:variant>
      <vt:variant>
        <vt:lpwstr/>
      </vt:variant>
      <vt:variant>
        <vt:i4>458774</vt:i4>
      </vt:variant>
      <vt:variant>
        <vt:i4>170</vt:i4>
      </vt:variant>
      <vt:variant>
        <vt:i4>0</vt:i4>
      </vt:variant>
      <vt:variant>
        <vt:i4>5</vt:i4>
      </vt:variant>
      <vt:variant>
        <vt:lpwstr>http://nrr10.nrc.gov/rop-digital-city/index.html</vt:lpwstr>
      </vt:variant>
      <vt:variant>
        <vt:lpwstr/>
      </vt:variant>
      <vt:variant>
        <vt:i4>458774</vt:i4>
      </vt:variant>
      <vt:variant>
        <vt:i4>162</vt:i4>
      </vt:variant>
      <vt:variant>
        <vt:i4>0</vt:i4>
      </vt:variant>
      <vt:variant>
        <vt:i4>5</vt:i4>
      </vt:variant>
      <vt:variant>
        <vt:lpwstr>http://nrr10.nrc.gov/rop-digital-city/index.html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2009-10-19T16:56:00Z</cp:lastPrinted>
  <dcterms:created xsi:type="dcterms:W3CDTF">2012-12-10T18:27:00Z</dcterms:created>
  <dcterms:modified xsi:type="dcterms:W3CDTF">2012-12-10T18:27:00Z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0x010100A18F3AE39BEC2E40BEB6C87ABD5A0FF4</vt:lpwstr>
  </property>
</Properties>
</file>